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49664" w14:textId="6448027E" w:rsidR="00213075" w:rsidRPr="00CF39DD" w:rsidRDefault="006171F9" w:rsidP="007E0942">
      <w:pPr>
        <w:spacing w:after="0" w:line="240" w:lineRule="auto"/>
        <w:jc w:val="center"/>
        <w:rPr>
          <w:rFonts w:ascii="Times New Roman" w:hAnsi="Times New Roman" w:cs="Times New Roman"/>
          <w:b/>
          <w:sz w:val="24"/>
          <w:szCs w:val="24"/>
        </w:rPr>
      </w:pPr>
      <w:bookmarkStart w:id="0" w:name="_Toc384886248"/>
      <w:r w:rsidRPr="00CF39DD">
        <w:rPr>
          <w:rFonts w:ascii="Times New Roman" w:hAnsi="Times New Roman" w:cs="Times New Roman"/>
          <w:b/>
          <w:sz w:val="32"/>
          <w:szCs w:val="32"/>
        </w:rPr>
        <w:t>V</w:t>
      </w:r>
      <w:r w:rsidR="005E65A3" w:rsidRPr="00CF39DD">
        <w:rPr>
          <w:rFonts w:ascii="Times New Roman" w:hAnsi="Times New Roman" w:cs="Times New Roman"/>
          <w:b/>
          <w:sz w:val="32"/>
          <w:szCs w:val="32"/>
        </w:rPr>
        <w:t xml:space="preserve">älismaalaste </w:t>
      </w:r>
      <w:r w:rsidR="005E65A3" w:rsidRPr="0043355C">
        <w:rPr>
          <w:rFonts w:ascii="Times New Roman" w:hAnsi="Times New Roman" w:cs="Times New Roman"/>
          <w:b/>
          <w:sz w:val="32"/>
          <w:szCs w:val="32"/>
        </w:rPr>
        <w:t>seaduse</w:t>
      </w:r>
      <w:r w:rsidR="00BA0B53">
        <w:rPr>
          <w:rFonts w:ascii="Times New Roman" w:hAnsi="Times New Roman" w:cs="Times New Roman"/>
          <w:b/>
          <w:sz w:val="32"/>
          <w:szCs w:val="32"/>
        </w:rPr>
        <w:t xml:space="preserve"> </w:t>
      </w:r>
      <w:r w:rsidR="00FD4601" w:rsidRPr="0043355C">
        <w:rPr>
          <w:rFonts w:ascii="Times New Roman" w:hAnsi="Times New Roman" w:cs="Times New Roman"/>
          <w:b/>
          <w:sz w:val="32"/>
          <w:szCs w:val="32"/>
        </w:rPr>
        <w:t xml:space="preserve">ja </w:t>
      </w:r>
      <w:ins w:id="1" w:author="Maria Sults - JUSTDIGI" w:date="2025-08-21T15:54:00Z" w16du:dateUtc="2025-08-21T12:54:00Z">
        <w:r w:rsidR="008934C3">
          <w:rPr>
            <w:rFonts w:ascii="Times New Roman" w:hAnsi="Times New Roman" w:cs="Times New Roman"/>
            <w:b/>
            <w:sz w:val="32"/>
            <w:szCs w:val="32"/>
          </w:rPr>
          <w:t xml:space="preserve">sellega seonduvalt </w:t>
        </w:r>
      </w:ins>
      <w:r w:rsidR="0043355C" w:rsidRPr="0043355C">
        <w:rPr>
          <w:rFonts w:ascii="Times New Roman" w:hAnsi="Times New Roman" w:cs="Times New Roman"/>
          <w:b/>
          <w:sz w:val="32"/>
          <w:szCs w:val="32"/>
        </w:rPr>
        <w:t xml:space="preserve">teiste seaduste muutmise seaduse </w:t>
      </w:r>
      <w:r w:rsidR="00213075" w:rsidRPr="0043355C">
        <w:rPr>
          <w:rFonts w:ascii="Times New Roman" w:hAnsi="Times New Roman" w:cs="Times New Roman"/>
          <w:b/>
          <w:sz w:val="32"/>
          <w:szCs w:val="32"/>
        </w:rPr>
        <w:t>(</w:t>
      </w:r>
      <w:r w:rsidR="0041417F" w:rsidRPr="0043355C">
        <w:rPr>
          <w:rFonts w:ascii="Times New Roman" w:hAnsi="Times New Roman" w:cs="Times New Roman"/>
          <w:b/>
          <w:sz w:val="32"/>
          <w:szCs w:val="32"/>
        </w:rPr>
        <w:t>ühtne luba</w:t>
      </w:r>
      <w:r w:rsidR="00213075" w:rsidRPr="0043355C">
        <w:rPr>
          <w:rFonts w:ascii="Times New Roman" w:hAnsi="Times New Roman" w:cs="Times New Roman"/>
          <w:b/>
          <w:sz w:val="32"/>
          <w:szCs w:val="32"/>
        </w:rPr>
        <w:t>) eelnõu seletuskiri</w:t>
      </w:r>
    </w:p>
    <w:p w14:paraId="7DB08FAF" w14:textId="77777777" w:rsidR="008127F7" w:rsidRPr="00CF39DD" w:rsidRDefault="008127F7" w:rsidP="007E0942">
      <w:pPr>
        <w:spacing w:after="0" w:line="240" w:lineRule="auto"/>
        <w:jc w:val="both"/>
        <w:rPr>
          <w:rFonts w:ascii="Times New Roman" w:hAnsi="Times New Roman" w:cs="Times New Roman"/>
          <w:bCs/>
          <w:sz w:val="24"/>
          <w:szCs w:val="24"/>
        </w:rPr>
      </w:pPr>
    </w:p>
    <w:p w14:paraId="7985334B" w14:textId="77777777" w:rsidR="008127F7" w:rsidRPr="00CF39DD" w:rsidRDefault="008127F7" w:rsidP="007E0942">
      <w:pPr>
        <w:keepNext/>
        <w:spacing w:after="0" w:line="240" w:lineRule="auto"/>
        <w:jc w:val="both"/>
        <w:rPr>
          <w:rFonts w:ascii="Times New Roman" w:hAnsi="Times New Roman" w:cs="Times New Roman"/>
          <w:b/>
          <w:sz w:val="28"/>
          <w:szCs w:val="28"/>
        </w:rPr>
      </w:pPr>
      <w:bookmarkStart w:id="2" w:name="_Toc448760595"/>
      <w:bookmarkStart w:id="3" w:name="_Toc448869252"/>
      <w:bookmarkStart w:id="4" w:name="_Toc448870058"/>
      <w:bookmarkStart w:id="5" w:name="_Toc448909487"/>
      <w:bookmarkStart w:id="6" w:name="_Toc448909534"/>
      <w:bookmarkStart w:id="7" w:name="_Toc448913268"/>
      <w:bookmarkStart w:id="8" w:name="_Toc449089510"/>
      <w:bookmarkStart w:id="9" w:name="_Toc449089593"/>
      <w:bookmarkStart w:id="10" w:name="_Toc449089812"/>
      <w:bookmarkStart w:id="11" w:name="_Toc449089853"/>
      <w:bookmarkStart w:id="12" w:name="_Toc449089932"/>
      <w:bookmarkStart w:id="13" w:name="_Toc449366676"/>
      <w:bookmarkStart w:id="14" w:name="_Toc449367561"/>
      <w:bookmarkStart w:id="15" w:name="_Toc449367793"/>
      <w:bookmarkStart w:id="16" w:name="_Toc449367894"/>
      <w:bookmarkStart w:id="17" w:name="_Toc449369041"/>
      <w:bookmarkStart w:id="18" w:name="_Toc449448870"/>
      <w:bookmarkStart w:id="19" w:name="_Toc451528046"/>
      <w:bookmarkStart w:id="20" w:name="_Toc451528090"/>
      <w:r w:rsidRPr="00CF39DD">
        <w:rPr>
          <w:rFonts w:ascii="Times New Roman" w:hAnsi="Times New Roman" w:cs="Times New Roman"/>
          <w:b/>
          <w:sz w:val="28"/>
          <w:szCs w:val="28"/>
        </w:rPr>
        <w:t>1. Sissejuhatus</w:t>
      </w:r>
      <w:bookmarkStart w:id="21" w:name="_Toc384886249"/>
      <w:bookmarkEnd w:id="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1C663884" w14:textId="77777777" w:rsidR="00B0112D" w:rsidRPr="00CF39DD" w:rsidRDefault="00B0112D" w:rsidP="007E0942">
      <w:pPr>
        <w:keepNext/>
        <w:spacing w:after="0" w:line="240" w:lineRule="auto"/>
        <w:rPr>
          <w:rFonts w:ascii="Times New Roman" w:hAnsi="Times New Roman" w:cs="Times New Roman"/>
          <w:sz w:val="24"/>
          <w:szCs w:val="24"/>
        </w:rPr>
      </w:pPr>
    </w:p>
    <w:p w14:paraId="060DB4DE" w14:textId="21CA3867" w:rsidR="008127F7" w:rsidRPr="00CF39DD" w:rsidRDefault="008127F7" w:rsidP="007E0942">
      <w:pPr>
        <w:keepNext/>
        <w:spacing w:after="0" w:line="240" w:lineRule="auto"/>
        <w:jc w:val="both"/>
        <w:rPr>
          <w:rFonts w:ascii="Times New Roman" w:hAnsi="Times New Roman" w:cs="Times New Roman"/>
          <w:b/>
          <w:sz w:val="26"/>
          <w:szCs w:val="26"/>
        </w:rPr>
      </w:pPr>
      <w:bookmarkStart w:id="22" w:name="_Toc448760596"/>
      <w:bookmarkStart w:id="23" w:name="_Toc448869253"/>
      <w:bookmarkStart w:id="24" w:name="_Toc448870059"/>
      <w:bookmarkStart w:id="25" w:name="_Toc448909488"/>
      <w:bookmarkStart w:id="26" w:name="_Toc448909535"/>
      <w:bookmarkStart w:id="27" w:name="_Toc448913269"/>
      <w:bookmarkStart w:id="28" w:name="_Toc449089511"/>
      <w:bookmarkStart w:id="29" w:name="_Toc449089594"/>
      <w:bookmarkStart w:id="30" w:name="_Toc449089813"/>
      <w:bookmarkStart w:id="31" w:name="_Toc449089854"/>
      <w:bookmarkStart w:id="32" w:name="_Toc449089933"/>
      <w:bookmarkStart w:id="33" w:name="_Toc449366677"/>
      <w:bookmarkStart w:id="34" w:name="_Toc449367562"/>
      <w:bookmarkStart w:id="35" w:name="_Toc449367794"/>
      <w:bookmarkStart w:id="36" w:name="_Toc449367895"/>
      <w:bookmarkStart w:id="37" w:name="_Toc449369042"/>
      <w:bookmarkStart w:id="38" w:name="_Toc449448871"/>
      <w:bookmarkStart w:id="39" w:name="_Toc451528047"/>
      <w:bookmarkStart w:id="40" w:name="_Toc451528091"/>
      <w:r w:rsidRPr="00CF39DD">
        <w:rPr>
          <w:rFonts w:ascii="Times New Roman" w:hAnsi="Times New Roman" w:cs="Times New Roman"/>
          <w:b/>
          <w:sz w:val="26"/>
          <w:szCs w:val="26"/>
        </w:rPr>
        <w:t>1.1</w:t>
      </w:r>
      <w:r w:rsidR="009D48ED" w:rsidRPr="00CF39DD">
        <w:rPr>
          <w:rFonts w:ascii="Times New Roman" w:hAnsi="Times New Roman" w:cs="Times New Roman"/>
          <w:b/>
          <w:sz w:val="26"/>
          <w:szCs w:val="26"/>
        </w:rPr>
        <w:t>.</w:t>
      </w:r>
      <w:r w:rsidRPr="00CF39DD">
        <w:rPr>
          <w:rFonts w:ascii="Times New Roman" w:hAnsi="Times New Roman" w:cs="Times New Roman"/>
          <w:b/>
          <w:sz w:val="26"/>
          <w:szCs w:val="26"/>
        </w:rPr>
        <w:t xml:space="preserve"> Sisukokkuvõte</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56E05C6C" w14:textId="77777777" w:rsidR="008127F7" w:rsidRPr="00CF39DD" w:rsidRDefault="008127F7" w:rsidP="007E0942">
      <w:pPr>
        <w:keepNext/>
        <w:spacing w:after="0" w:line="240" w:lineRule="auto"/>
        <w:rPr>
          <w:rFonts w:ascii="Times New Roman" w:hAnsi="Times New Roman" w:cs="Times New Roman"/>
          <w:sz w:val="24"/>
          <w:szCs w:val="24"/>
        </w:rPr>
      </w:pPr>
    </w:p>
    <w:p w14:paraId="486ED99B" w14:textId="1F90EF87" w:rsidR="00012258" w:rsidRPr="00CF39DD" w:rsidRDefault="0041417F" w:rsidP="007E0942">
      <w:pPr>
        <w:spacing w:after="0" w:line="240" w:lineRule="auto"/>
        <w:jc w:val="both"/>
        <w:rPr>
          <w:rFonts w:ascii="Times New Roman" w:hAnsi="Times New Roman" w:cs="Times New Roman"/>
          <w:bCs/>
          <w:sz w:val="24"/>
          <w:szCs w:val="24"/>
        </w:rPr>
      </w:pPr>
      <w:bookmarkStart w:id="41" w:name="_Toc448760597"/>
      <w:bookmarkStart w:id="42" w:name="_Toc448869254"/>
      <w:bookmarkStart w:id="43" w:name="_Toc448870060"/>
      <w:bookmarkStart w:id="44" w:name="_Toc448909489"/>
      <w:bookmarkStart w:id="45" w:name="_Toc448909536"/>
      <w:bookmarkStart w:id="46" w:name="_Toc448913270"/>
      <w:bookmarkStart w:id="47" w:name="_Toc449089512"/>
      <w:bookmarkStart w:id="48" w:name="_Toc449089595"/>
      <w:bookmarkStart w:id="49" w:name="_Toc449089814"/>
      <w:bookmarkStart w:id="50" w:name="_Toc449089855"/>
      <w:bookmarkStart w:id="51" w:name="_Toc449089934"/>
      <w:bookmarkStart w:id="52" w:name="_Toc449366678"/>
      <w:bookmarkStart w:id="53" w:name="_Toc449367563"/>
      <w:bookmarkStart w:id="54" w:name="_Toc449367795"/>
      <w:bookmarkStart w:id="55" w:name="_Toc449367896"/>
      <w:bookmarkStart w:id="56" w:name="_Toc449369043"/>
      <w:bookmarkStart w:id="57" w:name="_Toc449448872"/>
      <w:bookmarkStart w:id="58" w:name="_Toc451528048"/>
      <w:bookmarkStart w:id="59" w:name="_Toc451528092"/>
      <w:bookmarkEnd w:id="21"/>
      <w:r w:rsidRPr="00CF39DD">
        <w:rPr>
          <w:rFonts w:ascii="Times New Roman" w:hAnsi="Times New Roman" w:cs="Times New Roman"/>
          <w:bCs/>
          <w:sz w:val="24"/>
          <w:szCs w:val="24"/>
        </w:rPr>
        <w:t>Välismaalaste seaduse</w:t>
      </w:r>
      <w:r w:rsidR="00BA0B53">
        <w:rPr>
          <w:rFonts w:ascii="Times New Roman" w:hAnsi="Times New Roman" w:cs="Times New Roman"/>
          <w:bCs/>
          <w:sz w:val="24"/>
          <w:szCs w:val="24"/>
        </w:rPr>
        <w:t xml:space="preserve"> muutmise</w:t>
      </w:r>
      <w:r w:rsidR="00012258" w:rsidRPr="00CF39DD">
        <w:rPr>
          <w:rFonts w:ascii="Times New Roman" w:hAnsi="Times New Roman" w:cs="Times New Roman"/>
          <w:bCs/>
          <w:sz w:val="24"/>
          <w:szCs w:val="24"/>
        </w:rPr>
        <w:t xml:space="preserve"> </w:t>
      </w:r>
      <w:r w:rsidR="00180E9E">
        <w:rPr>
          <w:rFonts w:ascii="Times New Roman" w:hAnsi="Times New Roman" w:cs="Times New Roman"/>
          <w:bCs/>
          <w:sz w:val="24"/>
          <w:szCs w:val="24"/>
        </w:rPr>
        <w:t xml:space="preserve">ja sellega seonduvalt teiste seaduste </w:t>
      </w:r>
      <w:r w:rsidRPr="00CF39DD">
        <w:rPr>
          <w:rFonts w:ascii="Times New Roman" w:hAnsi="Times New Roman" w:cs="Times New Roman"/>
          <w:bCs/>
          <w:sz w:val="24"/>
          <w:szCs w:val="24"/>
        </w:rPr>
        <w:t xml:space="preserve">muutmise seaduse (ühtne luba) eelnõu (edaspidi </w:t>
      </w:r>
      <w:r w:rsidRPr="00CF39DD">
        <w:rPr>
          <w:rFonts w:ascii="Times New Roman" w:hAnsi="Times New Roman" w:cs="Times New Roman"/>
          <w:bCs/>
          <w:i/>
          <w:sz w:val="24"/>
          <w:szCs w:val="24"/>
        </w:rPr>
        <w:t>eelnõu</w:t>
      </w:r>
      <w:r w:rsidRPr="00CF39DD">
        <w:rPr>
          <w:rFonts w:ascii="Times New Roman" w:hAnsi="Times New Roman" w:cs="Times New Roman"/>
          <w:bCs/>
          <w:sz w:val="24"/>
          <w:szCs w:val="24"/>
        </w:rPr>
        <w:t xml:space="preserve">) on töötatud välja, et </w:t>
      </w:r>
      <w:r w:rsidRPr="00CF39DD">
        <w:rPr>
          <w:rFonts w:ascii="Times New Roman" w:hAnsi="Times New Roman" w:cs="Times New Roman"/>
          <w:b/>
          <w:sz w:val="24"/>
          <w:szCs w:val="24"/>
        </w:rPr>
        <w:t>võtta üle Euroopa Parlamendi ja nõukogu 24. aprilli 2024. aasta direktiiv (EL) 2024/1233</w:t>
      </w:r>
      <w:r w:rsidRPr="00CF39DD">
        <w:rPr>
          <w:rFonts w:ascii="Times New Roman" w:hAnsi="Times New Roman" w:cs="Times New Roman"/>
          <w:bCs/>
          <w:sz w:val="24"/>
          <w:szCs w:val="24"/>
        </w:rPr>
        <w:t xml:space="preserve">, </w:t>
      </w:r>
      <w:bookmarkStart w:id="60" w:name="_Hlk133914200"/>
      <w:r w:rsidRPr="00CF39DD">
        <w:rPr>
          <w:rFonts w:ascii="Times New Roman" w:hAnsi="Times New Roman" w:cs="Times New Roman"/>
          <w:bCs/>
          <w:sz w:val="24"/>
          <w:szCs w:val="24"/>
        </w:rPr>
        <w:t xml:space="preserve">mis käsitleb kolmanda riigi </w:t>
      </w:r>
      <w:commentRangeStart w:id="61"/>
      <w:r w:rsidRPr="00CF39DD">
        <w:rPr>
          <w:rFonts w:ascii="Times New Roman" w:hAnsi="Times New Roman" w:cs="Times New Roman"/>
          <w:bCs/>
          <w:sz w:val="24"/>
          <w:szCs w:val="24"/>
        </w:rPr>
        <w:t>kodanikele</w:t>
      </w:r>
      <w:commentRangeEnd w:id="61"/>
      <w:r>
        <w:rPr>
          <w:rStyle w:val="Kommentaariviide"/>
        </w:rPr>
        <w:commentReference w:id="61"/>
      </w:r>
      <w:r w:rsidRPr="00CF39DD">
        <w:rPr>
          <w:rFonts w:ascii="Times New Roman" w:hAnsi="Times New Roman" w:cs="Times New Roman"/>
          <w:bCs/>
          <w:sz w:val="24"/>
          <w:szCs w:val="24"/>
        </w:rPr>
        <w:t xml:space="preserve"> liikmesriigis elamist ja töötamist võimaldava ühtse loa taotluse menetlust ning liikmesriigis seaduslikult elavate kolmandast riigist pärit töötajatele ühtetaolisi õigusi</w:t>
      </w:r>
      <w:r w:rsidRPr="00CF39DD">
        <w:rPr>
          <w:rStyle w:val="Allmrkuseviide"/>
          <w:rFonts w:ascii="Times New Roman" w:hAnsi="Times New Roman"/>
          <w:bCs/>
          <w:sz w:val="24"/>
          <w:szCs w:val="24"/>
        </w:rPr>
        <w:footnoteReference w:id="2"/>
      </w:r>
      <w:r w:rsidRPr="00CF39DD">
        <w:rPr>
          <w:rFonts w:ascii="Times New Roman" w:hAnsi="Times New Roman" w:cs="Times New Roman"/>
          <w:bCs/>
          <w:sz w:val="24"/>
          <w:szCs w:val="24"/>
        </w:rPr>
        <w:t xml:space="preserve"> (edaspidi </w:t>
      </w:r>
      <w:r w:rsidRPr="00CF39DD">
        <w:rPr>
          <w:rFonts w:ascii="Times New Roman" w:hAnsi="Times New Roman" w:cs="Times New Roman"/>
          <w:bCs/>
          <w:i/>
          <w:sz w:val="24"/>
          <w:szCs w:val="24"/>
        </w:rPr>
        <w:t>direktiiv</w:t>
      </w:r>
      <w:r w:rsidRPr="00CF39DD">
        <w:rPr>
          <w:rFonts w:ascii="Times New Roman" w:hAnsi="Times New Roman" w:cs="Times New Roman"/>
          <w:bCs/>
          <w:sz w:val="24"/>
          <w:szCs w:val="24"/>
        </w:rPr>
        <w:t>).</w:t>
      </w:r>
      <w:bookmarkEnd w:id="60"/>
      <w:r w:rsidRPr="00CF39DD">
        <w:rPr>
          <w:rFonts w:ascii="Times New Roman" w:hAnsi="Times New Roman" w:cs="Times New Roman"/>
          <w:bCs/>
          <w:sz w:val="24"/>
          <w:szCs w:val="24"/>
        </w:rPr>
        <w:t xml:space="preserve"> </w:t>
      </w:r>
    </w:p>
    <w:p w14:paraId="704332E0" w14:textId="77777777" w:rsidR="00012258" w:rsidRPr="00CF39DD" w:rsidRDefault="00012258" w:rsidP="007E0942">
      <w:pPr>
        <w:spacing w:after="0" w:line="240" w:lineRule="auto"/>
        <w:jc w:val="both"/>
        <w:rPr>
          <w:rFonts w:ascii="Times New Roman" w:hAnsi="Times New Roman" w:cs="Times New Roman"/>
          <w:bCs/>
          <w:sz w:val="24"/>
          <w:szCs w:val="24"/>
        </w:rPr>
      </w:pPr>
    </w:p>
    <w:p w14:paraId="4CE155EA" w14:textId="6395B4C9" w:rsidR="00B5035F" w:rsidRDefault="00180E9E" w:rsidP="007E0942">
      <w:pPr>
        <w:spacing w:after="0" w:line="240" w:lineRule="auto"/>
        <w:jc w:val="both"/>
        <w:rPr>
          <w:rFonts w:ascii="Times New Roman" w:hAnsi="Times New Roman" w:cs="Times New Roman"/>
          <w:bCs/>
          <w:sz w:val="24"/>
          <w:szCs w:val="24"/>
        </w:rPr>
      </w:pPr>
      <w:r w:rsidRPr="00180E9E">
        <w:rPr>
          <w:rFonts w:ascii="Times New Roman" w:hAnsi="Times New Roman" w:cs="Times New Roman"/>
          <w:bCs/>
          <w:sz w:val="24"/>
          <w:szCs w:val="24"/>
        </w:rPr>
        <w:t xml:space="preserve">Eelnõuga muudetakse välismaalaste seadust (edaspidi </w:t>
      </w:r>
      <w:r w:rsidRPr="004B7022">
        <w:rPr>
          <w:rFonts w:ascii="Times New Roman" w:hAnsi="Times New Roman" w:cs="Times New Roman"/>
          <w:bCs/>
          <w:i/>
          <w:iCs/>
          <w:sz w:val="24"/>
          <w:szCs w:val="24"/>
        </w:rPr>
        <w:t>VMS</w:t>
      </w:r>
      <w:r w:rsidRPr="00180E9E">
        <w:rPr>
          <w:rFonts w:ascii="Times New Roman" w:hAnsi="Times New Roman" w:cs="Times New Roman"/>
          <w:bCs/>
          <w:sz w:val="24"/>
          <w:szCs w:val="24"/>
        </w:rPr>
        <w:t>) ja sotsiaalvaldkonna seadusi, mis viiakse direktiiviga kooskõlla.</w:t>
      </w:r>
      <w:bookmarkStart w:id="62" w:name="_Hlk145323159"/>
      <w:r>
        <w:rPr>
          <w:rFonts w:ascii="Times New Roman" w:hAnsi="Times New Roman" w:cs="Times New Roman"/>
          <w:bCs/>
          <w:sz w:val="24"/>
          <w:szCs w:val="24"/>
        </w:rPr>
        <w:t xml:space="preserve"> </w:t>
      </w:r>
      <w:r w:rsidR="00E27B47" w:rsidRPr="00CF39DD">
        <w:rPr>
          <w:rFonts w:ascii="Times New Roman" w:hAnsi="Times New Roman" w:cs="Times New Roman"/>
          <w:bCs/>
          <w:sz w:val="24"/>
          <w:szCs w:val="24"/>
        </w:rPr>
        <w:t xml:space="preserve">Eelnõu eesmärgiks on lihtsustada </w:t>
      </w:r>
      <w:r w:rsidR="00042927">
        <w:rPr>
          <w:rFonts w:ascii="Times New Roman" w:hAnsi="Times New Roman" w:cs="Times New Roman"/>
          <w:bCs/>
          <w:sz w:val="24"/>
          <w:szCs w:val="24"/>
        </w:rPr>
        <w:t xml:space="preserve">töötamiseks antud tähtajalise </w:t>
      </w:r>
      <w:r w:rsidR="00054AB3">
        <w:rPr>
          <w:rFonts w:ascii="Times New Roman" w:hAnsi="Times New Roman" w:cs="Times New Roman"/>
          <w:bCs/>
          <w:sz w:val="24"/>
          <w:szCs w:val="24"/>
        </w:rPr>
        <w:t>elamisloa kehtivusajal</w:t>
      </w:r>
      <w:r w:rsidR="00E27B47" w:rsidRPr="00CF39DD">
        <w:rPr>
          <w:rFonts w:ascii="Times New Roman" w:hAnsi="Times New Roman" w:cs="Times New Roman"/>
          <w:bCs/>
          <w:sz w:val="24"/>
          <w:szCs w:val="24"/>
        </w:rPr>
        <w:t xml:space="preserve"> </w:t>
      </w:r>
      <w:r w:rsidR="00883374">
        <w:rPr>
          <w:rFonts w:ascii="Times New Roman" w:hAnsi="Times New Roman" w:cs="Times New Roman"/>
          <w:bCs/>
          <w:sz w:val="24"/>
          <w:szCs w:val="24"/>
        </w:rPr>
        <w:t>tööle</w:t>
      </w:r>
      <w:r w:rsidR="00230E9E">
        <w:rPr>
          <w:rFonts w:ascii="Times New Roman" w:hAnsi="Times New Roman" w:cs="Times New Roman"/>
          <w:bCs/>
          <w:sz w:val="24"/>
          <w:szCs w:val="24"/>
        </w:rPr>
        <w:t xml:space="preserve"> </w:t>
      </w:r>
      <w:r w:rsidR="00883374">
        <w:rPr>
          <w:rFonts w:ascii="Times New Roman" w:hAnsi="Times New Roman" w:cs="Times New Roman"/>
          <w:bCs/>
          <w:sz w:val="24"/>
          <w:szCs w:val="24"/>
        </w:rPr>
        <w:t xml:space="preserve">asumist teise tööandja juurde või sama tööandja juures teisele töökohale (edaspidi koos </w:t>
      </w:r>
      <w:r w:rsidR="00883374" w:rsidRPr="00883374">
        <w:rPr>
          <w:rFonts w:ascii="Times New Roman" w:hAnsi="Times New Roman" w:cs="Times New Roman"/>
          <w:bCs/>
          <w:i/>
          <w:iCs/>
          <w:sz w:val="24"/>
          <w:szCs w:val="24"/>
        </w:rPr>
        <w:t>töökohavahetus</w:t>
      </w:r>
      <w:r w:rsidR="00883374">
        <w:rPr>
          <w:rFonts w:ascii="Times New Roman" w:hAnsi="Times New Roman" w:cs="Times New Roman"/>
          <w:bCs/>
          <w:sz w:val="24"/>
          <w:szCs w:val="24"/>
        </w:rPr>
        <w:t>)</w:t>
      </w:r>
      <w:r w:rsidR="005201D5" w:rsidRPr="00CF39DD">
        <w:rPr>
          <w:rFonts w:ascii="Times New Roman" w:hAnsi="Times New Roman" w:cs="Times New Roman"/>
          <w:bCs/>
          <w:sz w:val="24"/>
          <w:szCs w:val="24"/>
        </w:rPr>
        <w:t>. S</w:t>
      </w:r>
      <w:r w:rsidR="00E27B47" w:rsidRPr="00CF39DD">
        <w:rPr>
          <w:rFonts w:ascii="Times New Roman" w:hAnsi="Times New Roman" w:cs="Times New Roman"/>
          <w:bCs/>
          <w:sz w:val="24"/>
          <w:szCs w:val="24"/>
        </w:rPr>
        <w:t>amuti tugevda</w:t>
      </w:r>
      <w:r w:rsidR="005201D5" w:rsidRPr="00CF39DD">
        <w:rPr>
          <w:rFonts w:ascii="Times New Roman" w:hAnsi="Times New Roman" w:cs="Times New Roman"/>
          <w:bCs/>
          <w:sz w:val="24"/>
          <w:szCs w:val="24"/>
        </w:rPr>
        <w:t>takse</w:t>
      </w:r>
      <w:r w:rsidR="00E27B47" w:rsidRPr="00CF39DD">
        <w:rPr>
          <w:rFonts w:ascii="Times New Roman" w:hAnsi="Times New Roman" w:cs="Times New Roman"/>
          <w:bCs/>
          <w:sz w:val="24"/>
          <w:szCs w:val="24"/>
        </w:rPr>
        <w:t xml:space="preserve"> kolmandatest riikidest pärit töötajate õigusi. </w:t>
      </w:r>
    </w:p>
    <w:p w14:paraId="27593EF1" w14:textId="77777777" w:rsidR="00B5035F" w:rsidRDefault="00B5035F" w:rsidP="007E0942">
      <w:pPr>
        <w:spacing w:after="0" w:line="240" w:lineRule="auto"/>
        <w:jc w:val="both"/>
        <w:rPr>
          <w:rFonts w:ascii="Times New Roman" w:hAnsi="Times New Roman" w:cs="Times New Roman"/>
          <w:bCs/>
          <w:sz w:val="24"/>
          <w:szCs w:val="24"/>
        </w:rPr>
      </w:pPr>
    </w:p>
    <w:p w14:paraId="7D849F67" w14:textId="0145663B" w:rsidR="00A16B8B" w:rsidRPr="00B5035F" w:rsidRDefault="0041417F" w:rsidP="00B5035F">
      <w:pPr>
        <w:spacing w:after="0" w:line="240" w:lineRule="auto"/>
        <w:jc w:val="both"/>
        <w:rPr>
          <w:rFonts w:ascii="Times New Roman" w:hAnsi="Times New Roman"/>
          <w:bCs/>
          <w:sz w:val="24"/>
          <w:szCs w:val="24"/>
        </w:rPr>
      </w:pPr>
      <w:r w:rsidRPr="00CF39DD">
        <w:rPr>
          <w:rFonts w:ascii="Times New Roman" w:eastAsia="Calibri" w:hAnsi="Times New Roman" w:cs="Times New Roman"/>
          <w:b/>
          <w:bCs/>
          <w:color w:val="0070C0"/>
          <w:sz w:val="24"/>
          <w:szCs w:val="24"/>
          <w:lang w:eastAsia="et-EE"/>
        </w:rPr>
        <w:t>Eelnõu</w:t>
      </w:r>
      <w:r w:rsidR="00736AA4" w:rsidRPr="00CF39DD">
        <w:rPr>
          <w:rFonts w:ascii="Times New Roman" w:eastAsia="Calibri" w:hAnsi="Times New Roman" w:cs="Times New Roman"/>
          <w:b/>
          <w:bCs/>
          <w:color w:val="0070C0"/>
          <w:sz w:val="24"/>
          <w:szCs w:val="24"/>
          <w:lang w:eastAsia="et-EE"/>
        </w:rPr>
        <w:t>ga kavandatavad</w:t>
      </w:r>
      <w:r w:rsidR="00A16B8B" w:rsidRPr="00CF39DD">
        <w:rPr>
          <w:rFonts w:ascii="Times New Roman" w:eastAsia="Calibri" w:hAnsi="Times New Roman" w:cs="Times New Roman"/>
          <w:b/>
          <w:bCs/>
          <w:color w:val="0070C0"/>
          <w:sz w:val="24"/>
          <w:szCs w:val="24"/>
          <w:lang w:eastAsia="et-EE"/>
        </w:rPr>
        <w:t xml:space="preserve"> peamised muudatused:</w:t>
      </w:r>
      <w:r w:rsidR="00A16B8B" w:rsidRPr="00CF39DD">
        <w:rPr>
          <w:rFonts w:ascii="Times New Roman" w:hAnsi="Times New Roman" w:cs="Times New Roman"/>
          <w:bCs/>
          <w:sz w:val="24"/>
          <w:szCs w:val="24"/>
        </w:rPr>
        <w:t xml:space="preserve"> </w:t>
      </w:r>
      <w:bookmarkEnd w:id="62"/>
    </w:p>
    <w:p w14:paraId="5548F0E2" w14:textId="5E6F856D" w:rsidR="00A16B8B" w:rsidRPr="0043355C" w:rsidRDefault="00F63F7B" w:rsidP="004A0BEF">
      <w:pPr>
        <w:pStyle w:val="Loendilik"/>
        <w:numPr>
          <w:ilvl w:val="0"/>
          <w:numId w:val="5"/>
        </w:numPr>
        <w:jc w:val="both"/>
        <w:rPr>
          <w:rFonts w:ascii="Times New Roman" w:hAnsi="Times New Roman"/>
          <w:bCs/>
          <w:sz w:val="24"/>
          <w:szCs w:val="24"/>
        </w:rPr>
      </w:pPr>
      <w:r w:rsidRPr="005F41C9">
        <w:rPr>
          <w:rFonts w:ascii="Times New Roman" w:hAnsi="Times New Roman"/>
          <w:bCs/>
          <w:sz w:val="24"/>
          <w:szCs w:val="24"/>
        </w:rPr>
        <w:t>v</w:t>
      </w:r>
      <w:r w:rsidR="00A16B8B" w:rsidRPr="005F41C9">
        <w:rPr>
          <w:rFonts w:ascii="Times New Roman" w:hAnsi="Times New Roman"/>
          <w:bCs/>
          <w:sz w:val="24"/>
          <w:szCs w:val="24"/>
        </w:rPr>
        <w:t>õimaldatakse välismaalasel</w:t>
      </w:r>
      <w:r w:rsidR="001A5A72" w:rsidRPr="005F41C9">
        <w:rPr>
          <w:rFonts w:ascii="Times New Roman" w:hAnsi="Times New Roman"/>
          <w:bCs/>
          <w:sz w:val="24"/>
          <w:szCs w:val="24"/>
        </w:rPr>
        <w:t>e</w:t>
      </w:r>
      <w:r w:rsidR="00A16B8B" w:rsidRPr="00CF39DD">
        <w:rPr>
          <w:rFonts w:ascii="Times New Roman" w:hAnsi="Times New Roman"/>
          <w:b/>
          <w:sz w:val="24"/>
          <w:szCs w:val="24"/>
        </w:rPr>
        <w:t xml:space="preserve"> töötamiseks </w:t>
      </w:r>
      <w:r w:rsidR="006879DA" w:rsidRPr="006879DA">
        <w:rPr>
          <w:rFonts w:ascii="Times New Roman" w:hAnsi="Times New Roman"/>
          <w:b/>
          <w:bCs/>
          <w:sz w:val="24"/>
          <w:szCs w:val="24"/>
        </w:rPr>
        <w:t>ant</w:t>
      </w:r>
      <w:r w:rsidR="00042927">
        <w:rPr>
          <w:rFonts w:ascii="Times New Roman" w:hAnsi="Times New Roman"/>
          <w:b/>
          <w:bCs/>
          <w:sz w:val="24"/>
          <w:szCs w:val="24"/>
        </w:rPr>
        <w:t>ud</w:t>
      </w:r>
      <w:r w:rsidR="00A16B8B" w:rsidRPr="00CF39DD">
        <w:rPr>
          <w:rFonts w:ascii="Times New Roman" w:hAnsi="Times New Roman"/>
          <w:b/>
          <w:sz w:val="24"/>
          <w:szCs w:val="24"/>
        </w:rPr>
        <w:t xml:space="preserve"> </w:t>
      </w:r>
      <w:r w:rsidR="00B16116">
        <w:rPr>
          <w:rFonts w:ascii="Times New Roman" w:hAnsi="Times New Roman"/>
          <w:b/>
          <w:sz w:val="24"/>
          <w:szCs w:val="24"/>
        </w:rPr>
        <w:t xml:space="preserve">tähtajalise </w:t>
      </w:r>
      <w:r w:rsidR="00A16B8B" w:rsidRPr="00CF39DD">
        <w:rPr>
          <w:rFonts w:ascii="Times New Roman" w:hAnsi="Times New Roman"/>
          <w:b/>
          <w:sz w:val="24"/>
          <w:szCs w:val="24"/>
        </w:rPr>
        <w:t xml:space="preserve">elamisloa kehtivusajal </w:t>
      </w:r>
      <w:r w:rsidR="00054AB3">
        <w:rPr>
          <w:rFonts w:ascii="Times New Roman" w:hAnsi="Times New Roman"/>
          <w:b/>
          <w:sz w:val="24"/>
          <w:szCs w:val="24"/>
        </w:rPr>
        <w:t>töökohavahetust</w:t>
      </w:r>
      <w:r w:rsidR="001A5A72" w:rsidRPr="00CF39DD">
        <w:rPr>
          <w:rFonts w:ascii="Times New Roman" w:hAnsi="Times New Roman"/>
          <w:bCs/>
          <w:sz w:val="24"/>
          <w:szCs w:val="24"/>
        </w:rPr>
        <w:t xml:space="preserve"> </w:t>
      </w:r>
      <w:r w:rsidR="00A16B8B" w:rsidRPr="00CF39DD">
        <w:rPr>
          <w:rFonts w:ascii="Times New Roman" w:hAnsi="Times New Roman"/>
          <w:bCs/>
          <w:sz w:val="24"/>
          <w:szCs w:val="24"/>
        </w:rPr>
        <w:t>ilma</w:t>
      </w:r>
      <w:r w:rsidR="001A5A72" w:rsidRPr="00CF39DD">
        <w:rPr>
          <w:rFonts w:ascii="Times New Roman" w:hAnsi="Times New Roman"/>
          <w:bCs/>
          <w:sz w:val="24"/>
          <w:szCs w:val="24"/>
        </w:rPr>
        <w:t>,</w:t>
      </w:r>
      <w:r w:rsidR="00A16B8B" w:rsidRPr="00CF39DD">
        <w:rPr>
          <w:rFonts w:ascii="Times New Roman" w:hAnsi="Times New Roman"/>
          <w:bCs/>
          <w:sz w:val="24"/>
          <w:szCs w:val="24"/>
        </w:rPr>
        <w:t xml:space="preserve"> et ta selleks uut elamisluba</w:t>
      </w:r>
      <w:r w:rsidR="005F41C9">
        <w:rPr>
          <w:rFonts w:ascii="Times New Roman" w:hAnsi="Times New Roman"/>
          <w:bCs/>
          <w:sz w:val="24"/>
          <w:szCs w:val="24"/>
        </w:rPr>
        <w:t xml:space="preserve"> peaks taotlema</w:t>
      </w:r>
      <w:r w:rsidR="00A16B8B" w:rsidRPr="00CF39DD">
        <w:rPr>
          <w:rFonts w:ascii="Times New Roman" w:hAnsi="Times New Roman"/>
          <w:bCs/>
          <w:sz w:val="24"/>
          <w:szCs w:val="24"/>
        </w:rPr>
        <w:t xml:space="preserve">. Selleks eesmärgiks </w:t>
      </w:r>
      <w:r w:rsidR="00A16B8B" w:rsidRPr="0043355C">
        <w:rPr>
          <w:rFonts w:ascii="Times New Roman" w:hAnsi="Times New Roman"/>
          <w:bCs/>
          <w:sz w:val="24"/>
          <w:szCs w:val="24"/>
        </w:rPr>
        <w:t xml:space="preserve">kehtestatakse </w:t>
      </w:r>
      <w:r w:rsidR="005E52F5" w:rsidRPr="0043355C">
        <w:rPr>
          <w:rFonts w:ascii="Times New Roman" w:hAnsi="Times New Roman"/>
          <w:b/>
          <w:sz w:val="24"/>
          <w:szCs w:val="24"/>
        </w:rPr>
        <w:t>töö</w:t>
      </w:r>
      <w:r w:rsidR="001A5A72" w:rsidRPr="0043355C">
        <w:rPr>
          <w:rFonts w:ascii="Times New Roman" w:hAnsi="Times New Roman"/>
          <w:b/>
          <w:sz w:val="24"/>
          <w:szCs w:val="24"/>
        </w:rPr>
        <w:t>koha</w:t>
      </w:r>
      <w:r w:rsidR="0093209B">
        <w:rPr>
          <w:rFonts w:ascii="Times New Roman" w:hAnsi="Times New Roman"/>
          <w:b/>
          <w:sz w:val="24"/>
          <w:szCs w:val="24"/>
        </w:rPr>
        <w:t xml:space="preserve">vahetuse </w:t>
      </w:r>
      <w:r w:rsidR="00B82E86" w:rsidRPr="0043355C">
        <w:rPr>
          <w:rFonts w:ascii="Times New Roman" w:hAnsi="Times New Roman"/>
          <w:b/>
          <w:sz w:val="24"/>
          <w:szCs w:val="24"/>
        </w:rPr>
        <w:t xml:space="preserve">registreerimise </w:t>
      </w:r>
      <w:r w:rsidR="00A16B8B" w:rsidRPr="0043355C">
        <w:rPr>
          <w:rFonts w:ascii="Times New Roman" w:hAnsi="Times New Roman"/>
          <w:b/>
          <w:sz w:val="24"/>
          <w:szCs w:val="24"/>
        </w:rPr>
        <w:t>regulatsioon</w:t>
      </w:r>
      <w:r w:rsidRPr="0043355C">
        <w:rPr>
          <w:rFonts w:ascii="Times New Roman" w:hAnsi="Times New Roman"/>
          <w:bCs/>
          <w:sz w:val="24"/>
          <w:szCs w:val="24"/>
        </w:rPr>
        <w:t>;</w:t>
      </w:r>
    </w:p>
    <w:p w14:paraId="595097C2" w14:textId="34E9FF6C" w:rsidR="00F63F7B" w:rsidRPr="0043355C" w:rsidRDefault="003D01D0" w:rsidP="004A0BEF">
      <w:pPr>
        <w:pStyle w:val="Loendilik"/>
        <w:numPr>
          <w:ilvl w:val="0"/>
          <w:numId w:val="5"/>
        </w:numPr>
        <w:jc w:val="both"/>
        <w:rPr>
          <w:rFonts w:ascii="Times New Roman" w:hAnsi="Times New Roman"/>
          <w:bCs/>
          <w:sz w:val="24"/>
          <w:szCs w:val="24"/>
        </w:rPr>
      </w:pPr>
      <w:r>
        <w:rPr>
          <w:rFonts w:ascii="Times New Roman" w:hAnsi="Times New Roman"/>
          <w:bCs/>
          <w:sz w:val="24"/>
          <w:szCs w:val="24"/>
        </w:rPr>
        <w:t xml:space="preserve">lubatakse </w:t>
      </w:r>
      <w:r w:rsidR="005F41C9" w:rsidRPr="0043355C">
        <w:rPr>
          <w:rFonts w:ascii="Times New Roman" w:hAnsi="Times New Roman"/>
          <w:bCs/>
          <w:sz w:val="24"/>
          <w:szCs w:val="24"/>
        </w:rPr>
        <w:t>välismaalasel</w:t>
      </w:r>
      <w:r w:rsidR="00513448" w:rsidRPr="0043355C">
        <w:rPr>
          <w:rFonts w:ascii="Times New Roman" w:hAnsi="Times New Roman"/>
          <w:bCs/>
          <w:sz w:val="24"/>
          <w:szCs w:val="24"/>
        </w:rPr>
        <w:t xml:space="preserve"> </w:t>
      </w:r>
      <w:r w:rsidR="00513448" w:rsidRPr="0043355C">
        <w:rPr>
          <w:rFonts w:ascii="Times New Roman" w:hAnsi="Times New Roman"/>
          <w:b/>
          <w:sz w:val="24"/>
          <w:szCs w:val="24"/>
        </w:rPr>
        <w:t xml:space="preserve">töötamiseks </w:t>
      </w:r>
      <w:r w:rsidR="006879DA" w:rsidRPr="006879DA">
        <w:rPr>
          <w:rFonts w:ascii="Times New Roman" w:hAnsi="Times New Roman"/>
          <w:b/>
          <w:sz w:val="24"/>
          <w:szCs w:val="24"/>
        </w:rPr>
        <w:t>an</w:t>
      </w:r>
      <w:r w:rsidR="00042927">
        <w:rPr>
          <w:rFonts w:ascii="Times New Roman" w:hAnsi="Times New Roman"/>
          <w:b/>
          <w:sz w:val="24"/>
          <w:szCs w:val="24"/>
        </w:rPr>
        <w:t>tud</w:t>
      </w:r>
      <w:r w:rsidR="006879DA" w:rsidRPr="006879DA">
        <w:rPr>
          <w:rFonts w:ascii="Times New Roman" w:hAnsi="Times New Roman"/>
          <w:b/>
          <w:sz w:val="24"/>
          <w:szCs w:val="24"/>
        </w:rPr>
        <w:t xml:space="preserve"> </w:t>
      </w:r>
      <w:r w:rsidR="00B16116" w:rsidRPr="0043355C">
        <w:rPr>
          <w:rFonts w:ascii="Times New Roman" w:hAnsi="Times New Roman"/>
          <w:b/>
          <w:sz w:val="24"/>
          <w:szCs w:val="24"/>
        </w:rPr>
        <w:t xml:space="preserve">tähtajalise </w:t>
      </w:r>
      <w:r w:rsidR="00513448" w:rsidRPr="0043355C">
        <w:rPr>
          <w:rFonts w:ascii="Times New Roman" w:hAnsi="Times New Roman"/>
          <w:b/>
          <w:sz w:val="24"/>
          <w:szCs w:val="24"/>
        </w:rPr>
        <w:t xml:space="preserve">elamisloa kehtivusajal olla </w:t>
      </w:r>
      <w:r w:rsidR="00042927">
        <w:rPr>
          <w:rFonts w:ascii="Times New Roman" w:hAnsi="Times New Roman"/>
          <w:b/>
          <w:sz w:val="24"/>
          <w:szCs w:val="24"/>
        </w:rPr>
        <w:t>tööta</w:t>
      </w:r>
      <w:r w:rsidR="00F63F7B" w:rsidRPr="0043355C">
        <w:rPr>
          <w:rFonts w:ascii="Times New Roman" w:hAnsi="Times New Roman"/>
          <w:bCs/>
          <w:sz w:val="24"/>
          <w:szCs w:val="24"/>
        </w:rPr>
        <w:t>;</w:t>
      </w:r>
    </w:p>
    <w:p w14:paraId="02704CC7" w14:textId="477185EE" w:rsidR="00354CF4" w:rsidRDefault="00354CF4" w:rsidP="004A0BEF">
      <w:pPr>
        <w:pStyle w:val="Loendilik"/>
        <w:numPr>
          <w:ilvl w:val="0"/>
          <w:numId w:val="5"/>
        </w:numPr>
        <w:jc w:val="both"/>
        <w:rPr>
          <w:rFonts w:ascii="Times New Roman" w:hAnsi="Times New Roman"/>
          <w:bCs/>
          <w:sz w:val="24"/>
          <w:szCs w:val="24"/>
        </w:rPr>
      </w:pPr>
      <w:r w:rsidRPr="0043355C">
        <w:rPr>
          <w:rFonts w:ascii="Times New Roman" w:hAnsi="Times New Roman"/>
          <w:b/>
          <w:sz w:val="24"/>
          <w:szCs w:val="24"/>
        </w:rPr>
        <w:t>laiendatakse</w:t>
      </w:r>
      <w:r w:rsidR="00526D50">
        <w:rPr>
          <w:rFonts w:ascii="Times New Roman" w:hAnsi="Times New Roman"/>
          <w:b/>
          <w:sz w:val="24"/>
          <w:szCs w:val="24"/>
        </w:rPr>
        <w:t xml:space="preserve"> </w:t>
      </w:r>
      <w:r w:rsidRPr="0043355C">
        <w:rPr>
          <w:rFonts w:ascii="Times New Roman" w:hAnsi="Times New Roman"/>
          <w:b/>
          <w:bCs/>
          <w:sz w:val="24"/>
          <w:szCs w:val="24"/>
        </w:rPr>
        <w:t>sotsiaalkindlus</w:t>
      </w:r>
      <w:r w:rsidR="00526D50">
        <w:rPr>
          <w:rFonts w:ascii="Times New Roman" w:hAnsi="Times New Roman"/>
          <w:b/>
          <w:bCs/>
          <w:sz w:val="24"/>
          <w:szCs w:val="24"/>
        </w:rPr>
        <w:t>tus</w:t>
      </w:r>
      <w:r w:rsidRPr="0043355C">
        <w:rPr>
          <w:rFonts w:ascii="Times New Roman" w:hAnsi="Times New Roman"/>
          <w:b/>
          <w:bCs/>
          <w:sz w:val="24"/>
          <w:szCs w:val="24"/>
        </w:rPr>
        <w:t>hüvitiste</w:t>
      </w:r>
      <w:r w:rsidRPr="0043355C">
        <w:rPr>
          <w:rFonts w:ascii="Times New Roman" w:hAnsi="Times New Roman"/>
          <w:b/>
          <w:sz w:val="24"/>
          <w:szCs w:val="24"/>
        </w:rPr>
        <w:t xml:space="preserve"> isikulist </w:t>
      </w:r>
      <w:r w:rsidRPr="0043355C">
        <w:rPr>
          <w:rFonts w:ascii="Times New Roman" w:hAnsi="Times New Roman"/>
          <w:b/>
          <w:bCs/>
          <w:sz w:val="24"/>
          <w:szCs w:val="24"/>
        </w:rPr>
        <w:t>kohaldumisala</w:t>
      </w:r>
      <w:r w:rsidRPr="0043355C">
        <w:rPr>
          <w:rFonts w:ascii="Times New Roman" w:hAnsi="Times New Roman"/>
          <w:bCs/>
          <w:sz w:val="24"/>
          <w:szCs w:val="24"/>
        </w:rPr>
        <w:t xml:space="preserve"> </w:t>
      </w:r>
      <w:r w:rsidRPr="0043355C">
        <w:rPr>
          <w:rFonts w:ascii="Times New Roman" w:hAnsi="Times New Roman"/>
          <w:sz w:val="24"/>
          <w:szCs w:val="24"/>
        </w:rPr>
        <w:t>lühiajalise töötamise eesmärgil välja</w:t>
      </w:r>
      <w:r w:rsidR="006879DA">
        <w:rPr>
          <w:rFonts w:ascii="Times New Roman" w:hAnsi="Times New Roman"/>
          <w:sz w:val="24"/>
          <w:szCs w:val="24"/>
        </w:rPr>
        <w:t xml:space="preserve"> </w:t>
      </w:r>
      <w:r w:rsidRPr="0043355C">
        <w:rPr>
          <w:rFonts w:ascii="Times New Roman" w:hAnsi="Times New Roman"/>
          <w:sz w:val="24"/>
          <w:szCs w:val="24"/>
        </w:rPr>
        <w:t xml:space="preserve">antud </w:t>
      </w:r>
      <w:r w:rsidRPr="0043355C">
        <w:rPr>
          <w:rFonts w:ascii="Times New Roman" w:hAnsi="Times New Roman"/>
          <w:bCs/>
          <w:sz w:val="24"/>
          <w:szCs w:val="24"/>
        </w:rPr>
        <w:t xml:space="preserve">pikaajalise viisaga Eestis töötavatele </w:t>
      </w:r>
      <w:r w:rsidRPr="0043355C">
        <w:rPr>
          <w:rFonts w:ascii="Times New Roman" w:hAnsi="Times New Roman"/>
          <w:sz w:val="24"/>
          <w:szCs w:val="24"/>
        </w:rPr>
        <w:t>välismaalaste</w:t>
      </w:r>
      <w:r w:rsidR="00807B71">
        <w:rPr>
          <w:rFonts w:ascii="Times New Roman" w:hAnsi="Times New Roman"/>
          <w:sz w:val="24"/>
          <w:szCs w:val="24"/>
        </w:rPr>
        <w:t>le</w:t>
      </w:r>
      <w:r w:rsidRPr="0043355C">
        <w:rPr>
          <w:rFonts w:ascii="Times New Roman" w:hAnsi="Times New Roman"/>
          <w:bCs/>
          <w:sz w:val="24"/>
          <w:szCs w:val="24"/>
        </w:rPr>
        <w:t>.</w:t>
      </w:r>
    </w:p>
    <w:p w14:paraId="019CE64E" w14:textId="77777777" w:rsidR="001A5A72" w:rsidRPr="0043355C" w:rsidRDefault="001A5A72" w:rsidP="007E0942">
      <w:pPr>
        <w:pStyle w:val="Loendilik"/>
        <w:jc w:val="both"/>
        <w:rPr>
          <w:rFonts w:ascii="Times New Roman" w:hAnsi="Times New Roman"/>
          <w:bCs/>
          <w:sz w:val="24"/>
          <w:szCs w:val="24"/>
        </w:rPr>
      </w:pPr>
    </w:p>
    <w:p w14:paraId="438FA993" w14:textId="465E65D4" w:rsidR="00012258" w:rsidRPr="0043355C" w:rsidRDefault="005201D5" w:rsidP="007E0942">
      <w:pPr>
        <w:spacing w:after="0" w:line="240" w:lineRule="auto"/>
        <w:jc w:val="both"/>
        <w:rPr>
          <w:rFonts w:ascii="Times New Roman" w:hAnsi="Times New Roman" w:cs="Times New Roman"/>
          <w:bCs/>
          <w:sz w:val="24"/>
          <w:szCs w:val="24"/>
        </w:rPr>
      </w:pPr>
      <w:r w:rsidRPr="0043355C">
        <w:rPr>
          <w:rFonts w:ascii="Times New Roman" w:hAnsi="Times New Roman" w:cs="Times New Roman"/>
          <w:bCs/>
          <w:sz w:val="24"/>
          <w:szCs w:val="24"/>
        </w:rPr>
        <w:t>Lisaks eelnevale</w:t>
      </w:r>
      <w:r w:rsidR="00E27B47" w:rsidRPr="0043355C">
        <w:rPr>
          <w:rFonts w:ascii="Times New Roman" w:hAnsi="Times New Roman" w:cs="Times New Roman"/>
          <w:bCs/>
          <w:sz w:val="24"/>
          <w:szCs w:val="24"/>
        </w:rPr>
        <w:t xml:space="preserve"> </w:t>
      </w:r>
      <w:r w:rsidRPr="0043355C">
        <w:rPr>
          <w:rFonts w:ascii="Times New Roman" w:hAnsi="Times New Roman" w:cs="Times New Roman"/>
          <w:bCs/>
          <w:sz w:val="24"/>
          <w:szCs w:val="24"/>
        </w:rPr>
        <w:t>kehtestatakse</w:t>
      </w:r>
      <w:r w:rsidR="00042927">
        <w:rPr>
          <w:rFonts w:ascii="Times New Roman" w:hAnsi="Times New Roman" w:cs="Times New Roman"/>
          <w:bCs/>
          <w:sz w:val="24"/>
          <w:szCs w:val="24"/>
        </w:rPr>
        <w:t xml:space="preserve"> eelnõuga </w:t>
      </w:r>
      <w:r w:rsidR="00E27B47" w:rsidRPr="0043355C">
        <w:rPr>
          <w:rFonts w:ascii="Times New Roman" w:hAnsi="Times New Roman" w:cs="Times New Roman"/>
          <w:bCs/>
          <w:sz w:val="24"/>
          <w:szCs w:val="24"/>
        </w:rPr>
        <w:t xml:space="preserve">piirang, mille kohaselt tööandja ei või </w:t>
      </w:r>
      <w:r w:rsidR="0052364B" w:rsidRPr="0043355C">
        <w:rPr>
          <w:rFonts w:ascii="Times New Roman" w:hAnsi="Times New Roman" w:cs="Times New Roman"/>
          <w:bCs/>
          <w:sz w:val="24"/>
          <w:szCs w:val="24"/>
        </w:rPr>
        <w:t xml:space="preserve">riigilõivu tasu </w:t>
      </w:r>
      <w:proofErr w:type="spellStart"/>
      <w:r w:rsidR="00E27B47" w:rsidRPr="0043355C">
        <w:rPr>
          <w:rFonts w:ascii="Times New Roman" w:hAnsi="Times New Roman" w:cs="Times New Roman"/>
          <w:bCs/>
          <w:sz w:val="24"/>
          <w:szCs w:val="24"/>
        </w:rPr>
        <w:t>välistöötajalt</w:t>
      </w:r>
      <w:proofErr w:type="spellEnd"/>
      <w:r w:rsidR="00E27B47" w:rsidRPr="0043355C">
        <w:rPr>
          <w:rFonts w:ascii="Times New Roman" w:hAnsi="Times New Roman" w:cs="Times New Roman"/>
          <w:bCs/>
          <w:sz w:val="24"/>
          <w:szCs w:val="24"/>
        </w:rPr>
        <w:t xml:space="preserve"> tagasi nõuda, kui ta on selle ise tasunud</w:t>
      </w:r>
      <w:r w:rsidR="000D7781" w:rsidRPr="0043355C">
        <w:rPr>
          <w:rFonts w:ascii="Times New Roman" w:hAnsi="Times New Roman" w:cs="Times New Roman"/>
          <w:bCs/>
          <w:sz w:val="24"/>
          <w:szCs w:val="24"/>
        </w:rPr>
        <w:t xml:space="preserve"> ning </w:t>
      </w:r>
      <w:r w:rsidR="00F10338">
        <w:rPr>
          <w:rFonts w:ascii="Times New Roman" w:hAnsi="Times New Roman" w:cs="Times New Roman"/>
          <w:bCs/>
          <w:sz w:val="24"/>
          <w:szCs w:val="24"/>
        </w:rPr>
        <w:t xml:space="preserve">sätestatakse sanktsioonid olukorras, kus tööandja seda piirangut on rikkunud. Samuti </w:t>
      </w:r>
      <w:r w:rsidR="00E27B47" w:rsidRPr="0043355C">
        <w:rPr>
          <w:rFonts w:ascii="Times New Roman" w:hAnsi="Times New Roman" w:cs="Times New Roman"/>
          <w:bCs/>
          <w:sz w:val="24"/>
          <w:szCs w:val="24"/>
        </w:rPr>
        <w:t>muudetakse töö</w:t>
      </w:r>
      <w:r w:rsidR="001A49F1" w:rsidRPr="0043355C">
        <w:rPr>
          <w:rFonts w:ascii="Times New Roman" w:hAnsi="Times New Roman" w:cs="Times New Roman"/>
          <w:bCs/>
          <w:sz w:val="24"/>
          <w:szCs w:val="24"/>
        </w:rPr>
        <w:t>koha</w:t>
      </w:r>
      <w:r w:rsidR="0052364B" w:rsidRPr="0043355C">
        <w:rPr>
          <w:rFonts w:ascii="Times New Roman" w:hAnsi="Times New Roman" w:cs="Times New Roman"/>
          <w:bCs/>
          <w:sz w:val="24"/>
          <w:szCs w:val="24"/>
        </w:rPr>
        <w:t>vahet</w:t>
      </w:r>
      <w:r w:rsidR="00F10338">
        <w:rPr>
          <w:rFonts w:ascii="Times New Roman" w:hAnsi="Times New Roman" w:cs="Times New Roman"/>
          <w:bCs/>
          <w:sz w:val="24"/>
          <w:szCs w:val="24"/>
        </w:rPr>
        <w:t>use lubamise</w:t>
      </w:r>
      <w:r w:rsidR="0052364B" w:rsidRPr="0043355C">
        <w:rPr>
          <w:rFonts w:ascii="Times New Roman" w:hAnsi="Times New Roman" w:cs="Times New Roman"/>
          <w:bCs/>
          <w:sz w:val="24"/>
          <w:szCs w:val="24"/>
        </w:rPr>
        <w:t xml:space="preserve"> ja tööt</w:t>
      </w:r>
      <w:r w:rsidR="00472AFC" w:rsidRPr="0043355C">
        <w:rPr>
          <w:rFonts w:ascii="Times New Roman" w:hAnsi="Times New Roman" w:cs="Times New Roman"/>
          <w:bCs/>
          <w:sz w:val="24"/>
          <w:szCs w:val="24"/>
        </w:rPr>
        <w:t>a jäämise</w:t>
      </w:r>
      <w:r w:rsidR="0052364B" w:rsidRPr="0043355C">
        <w:rPr>
          <w:rFonts w:ascii="Times New Roman" w:hAnsi="Times New Roman" w:cs="Times New Roman"/>
          <w:bCs/>
          <w:sz w:val="24"/>
          <w:szCs w:val="24"/>
        </w:rPr>
        <w:t xml:space="preserve"> võimaluse tõttu töötamiseks </w:t>
      </w:r>
      <w:r w:rsidR="006879DA">
        <w:rPr>
          <w:rFonts w:ascii="Times New Roman" w:hAnsi="Times New Roman" w:cs="Times New Roman"/>
          <w:bCs/>
          <w:sz w:val="24"/>
          <w:szCs w:val="24"/>
        </w:rPr>
        <w:t>ant</w:t>
      </w:r>
      <w:r w:rsidR="00042927">
        <w:rPr>
          <w:rFonts w:ascii="Times New Roman" w:hAnsi="Times New Roman" w:cs="Times New Roman"/>
          <w:bCs/>
          <w:sz w:val="24"/>
          <w:szCs w:val="24"/>
        </w:rPr>
        <w:t>ud</w:t>
      </w:r>
      <w:r w:rsidR="0052364B" w:rsidRPr="0043355C">
        <w:rPr>
          <w:rFonts w:ascii="Times New Roman" w:hAnsi="Times New Roman" w:cs="Times New Roman"/>
          <w:bCs/>
          <w:sz w:val="24"/>
          <w:szCs w:val="24"/>
        </w:rPr>
        <w:t xml:space="preserve"> </w:t>
      </w:r>
      <w:r w:rsidR="000D7781" w:rsidRPr="0043355C">
        <w:rPr>
          <w:rFonts w:ascii="Times New Roman" w:hAnsi="Times New Roman" w:cs="Times New Roman"/>
          <w:bCs/>
          <w:sz w:val="24"/>
          <w:szCs w:val="24"/>
        </w:rPr>
        <w:t xml:space="preserve">tähtajalise </w:t>
      </w:r>
      <w:r w:rsidR="0052364B" w:rsidRPr="0043355C">
        <w:rPr>
          <w:rFonts w:ascii="Times New Roman" w:hAnsi="Times New Roman" w:cs="Times New Roman"/>
          <w:bCs/>
          <w:sz w:val="24"/>
          <w:szCs w:val="24"/>
        </w:rPr>
        <w:t>elamisloa pikendamisest keeldumise ja kehtetuks tunnistamise</w:t>
      </w:r>
      <w:r w:rsidR="00012258" w:rsidRPr="0043355C">
        <w:rPr>
          <w:rFonts w:ascii="Times New Roman" w:hAnsi="Times New Roman" w:cs="Times New Roman"/>
          <w:bCs/>
          <w:sz w:val="24"/>
          <w:szCs w:val="24"/>
        </w:rPr>
        <w:t xml:space="preserve"> aluseid ja nende</w:t>
      </w:r>
      <w:r w:rsidR="0052364B" w:rsidRPr="0043355C">
        <w:rPr>
          <w:rFonts w:ascii="Times New Roman" w:hAnsi="Times New Roman" w:cs="Times New Roman"/>
          <w:bCs/>
          <w:sz w:val="24"/>
          <w:szCs w:val="24"/>
        </w:rPr>
        <w:t xml:space="preserve"> erisusi.</w:t>
      </w:r>
      <w:r w:rsidR="00012258" w:rsidRPr="0043355C">
        <w:rPr>
          <w:rFonts w:ascii="Times New Roman" w:hAnsi="Times New Roman" w:cs="Times New Roman"/>
          <w:bCs/>
          <w:sz w:val="24"/>
          <w:szCs w:val="24"/>
        </w:rPr>
        <w:t xml:space="preserve"> </w:t>
      </w:r>
      <w:r w:rsidR="00F10338">
        <w:rPr>
          <w:rFonts w:ascii="Times New Roman" w:hAnsi="Times New Roman" w:cs="Times New Roman"/>
          <w:bCs/>
          <w:sz w:val="24"/>
          <w:szCs w:val="24"/>
        </w:rPr>
        <w:t>E</w:t>
      </w:r>
      <w:r w:rsidR="009D5BD5" w:rsidRPr="0043355C">
        <w:rPr>
          <w:rFonts w:ascii="Times New Roman" w:hAnsi="Times New Roman" w:cs="Times New Roman"/>
          <w:bCs/>
          <w:sz w:val="24"/>
          <w:szCs w:val="24"/>
        </w:rPr>
        <w:t xml:space="preserve">elnõuga </w:t>
      </w:r>
      <w:r w:rsidR="00F10338">
        <w:rPr>
          <w:rFonts w:ascii="Times New Roman" w:hAnsi="Times New Roman" w:cs="Times New Roman"/>
          <w:bCs/>
          <w:sz w:val="24"/>
          <w:szCs w:val="24"/>
        </w:rPr>
        <w:t xml:space="preserve">võimaldatakse ka </w:t>
      </w:r>
      <w:r w:rsidR="009D5BD5" w:rsidRPr="0043355C">
        <w:rPr>
          <w:rFonts w:ascii="Times New Roman" w:hAnsi="Times New Roman" w:cs="Times New Roman"/>
          <w:bCs/>
          <w:sz w:val="24"/>
          <w:szCs w:val="24"/>
        </w:rPr>
        <w:t>välismaalasel</w:t>
      </w:r>
      <w:r w:rsidR="00012258" w:rsidRPr="0043355C">
        <w:rPr>
          <w:rFonts w:ascii="Times New Roman" w:hAnsi="Times New Roman" w:cs="Times New Roman"/>
          <w:bCs/>
          <w:sz w:val="24"/>
          <w:szCs w:val="24"/>
        </w:rPr>
        <w:t xml:space="preserve"> </w:t>
      </w:r>
      <w:r w:rsidR="009D5BD5" w:rsidRPr="0043355C">
        <w:rPr>
          <w:rFonts w:ascii="Times New Roman" w:hAnsi="Times New Roman" w:cs="Times New Roman"/>
          <w:bCs/>
          <w:sz w:val="24"/>
          <w:szCs w:val="24"/>
        </w:rPr>
        <w:t>töötada</w:t>
      </w:r>
      <w:r w:rsidR="00012258" w:rsidRPr="0043355C">
        <w:rPr>
          <w:rFonts w:ascii="Times New Roman" w:hAnsi="Times New Roman" w:cs="Times New Roman"/>
          <w:bCs/>
          <w:sz w:val="24"/>
          <w:szCs w:val="24"/>
        </w:rPr>
        <w:t xml:space="preserve">, kui ta on taotlenud </w:t>
      </w:r>
      <w:r w:rsidR="000D7781" w:rsidRPr="0043355C">
        <w:rPr>
          <w:rFonts w:ascii="Times New Roman" w:hAnsi="Times New Roman" w:cs="Times New Roman"/>
          <w:bCs/>
          <w:sz w:val="24"/>
          <w:szCs w:val="24"/>
        </w:rPr>
        <w:t xml:space="preserve">tähtajalise </w:t>
      </w:r>
      <w:r w:rsidR="00012258" w:rsidRPr="0043355C">
        <w:rPr>
          <w:rFonts w:ascii="Times New Roman" w:hAnsi="Times New Roman" w:cs="Times New Roman"/>
          <w:bCs/>
          <w:sz w:val="24"/>
          <w:szCs w:val="24"/>
        </w:rPr>
        <w:t xml:space="preserve">elamisloa pikendamist või uut tähtajalist elamisluba ning tal on seadusest tulenev õigus </w:t>
      </w:r>
      <w:r w:rsidR="00472AFC" w:rsidRPr="0043355C">
        <w:rPr>
          <w:rFonts w:ascii="Times New Roman" w:hAnsi="Times New Roman" w:cs="Times New Roman"/>
          <w:bCs/>
          <w:sz w:val="24"/>
          <w:szCs w:val="24"/>
        </w:rPr>
        <w:t xml:space="preserve">taotluse menetluse ajal </w:t>
      </w:r>
      <w:r w:rsidR="00012258" w:rsidRPr="0043355C">
        <w:rPr>
          <w:rFonts w:ascii="Times New Roman" w:hAnsi="Times New Roman" w:cs="Times New Roman"/>
          <w:bCs/>
          <w:sz w:val="24"/>
          <w:szCs w:val="24"/>
        </w:rPr>
        <w:t>Eestis viibida.</w:t>
      </w:r>
    </w:p>
    <w:p w14:paraId="5EDB8F87" w14:textId="77777777" w:rsidR="00520641" w:rsidRPr="0043355C" w:rsidRDefault="00520641" w:rsidP="007E0942">
      <w:pPr>
        <w:spacing w:after="0" w:line="240" w:lineRule="auto"/>
        <w:jc w:val="both"/>
        <w:rPr>
          <w:rFonts w:ascii="Times New Roman" w:hAnsi="Times New Roman" w:cs="Times New Roman"/>
          <w:bCs/>
          <w:sz w:val="24"/>
          <w:szCs w:val="24"/>
        </w:rPr>
      </w:pPr>
    </w:p>
    <w:p w14:paraId="24D3473F" w14:textId="652BA6FF" w:rsidR="00520641" w:rsidRPr="0043355C" w:rsidRDefault="00520641" w:rsidP="007E0942">
      <w:pPr>
        <w:spacing w:after="0" w:line="240" w:lineRule="auto"/>
        <w:jc w:val="both"/>
        <w:rPr>
          <w:rFonts w:ascii="Times New Roman" w:hAnsi="Times New Roman" w:cs="Times New Roman"/>
          <w:bCs/>
          <w:sz w:val="24"/>
          <w:szCs w:val="24"/>
        </w:rPr>
      </w:pPr>
      <w:r w:rsidRPr="31C07172">
        <w:rPr>
          <w:rFonts w:ascii="Times New Roman" w:hAnsi="Times New Roman" w:cs="Times New Roman"/>
          <w:sz w:val="24"/>
          <w:szCs w:val="24"/>
        </w:rPr>
        <w:t xml:space="preserve">Eelnõu rakendamisega kaasneb </w:t>
      </w:r>
      <w:r w:rsidRPr="31C07172">
        <w:rPr>
          <w:rFonts w:ascii="Times New Roman" w:eastAsia="Calibri" w:hAnsi="Times New Roman" w:cs="Times New Roman"/>
          <w:b/>
          <w:bCs/>
          <w:color w:val="0070C0"/>
          <w:sz w:val="24"/>
          <w:szCs w:val="24"/>
          <w:lang w:eastAsia="et-EE"/>
        </w:rPr>
        <w:t>positiivne sotsiaalne ja majanduslik mõju</w:t>
      </w:r>
      <w:r w:rsidR="00A74C1D" w:rsidRPr="31C07172">
        <w:rPr>
          <w:rFonts w:ascii="Times New Roman" w:eastAsia="Calibri" w:hAnsi="Times New Roman" w:cs="Times New Roman"/>
          <w:b/>
          <w:bCs/>
          <w:color w:val="0070C0"/>
          <w:sz w:val="24"/>
          <w:szCs w:val="24"/>
          <w:lang w:eastAsia="et-EE"/>
        </w:rPr>
        <w:t>. S</w:t>
      </w:r>
      <w:r w:rsidR="00DC1E71" w:rsidRPr="31C07172">
        <w:rPr>
          <w:rFonts w:ascii="Times New Roman" w:eastAsia="Calibri" w:hAnsi="Times New Roman" w:cs="Times New Roman"/>
          <w:b/>
          <w:bCs/>
          <w:color w:val="0070C0"/>
          <w:sz w:val="24"/>
          <w:szCs w:val="24"/>
          <w:lang w:eastAsia="et-EE"/>
        </w:rPr>
        <w:t xml:space="preserve">amuti on koondina mõju </w:t>
      </w:r>
      <w:r w:rsidR="0051450A" w:rsidRPr="31C07172">
        <w:rPr>
          <w:rFonts w:ascii="Times New Roman" w:eastAsia="Calibri" w:hAnsi="Times New Roman" w:cs="Times New Roman"/>
          <w:b/>
          <w:bCs/>
          <w:color w:val="0070C0"/>
          <w:sz w:val="24"/>
          <w:szCs w:val="24"/>
          <w:lang w:eastAsia="et-EE"/>
        </w:rPr>
        <w:t xml:space="preserve">Politsei- ja Piirivalveameti (edaspidi </w:t>
      </w:r>
      <w:r w:rsidR="00FA07DC" w:rsidRPr="31C07172">
        <w:rPr>
          <w:rFonts w:ascii="Times New Roman" w:eastAsia="Calibri" w:hAnsi="Times New Roman" w:cs="Times New Roman"/>
          <w:b/>
          <w:bCs/>
          <w:i/>
          <w:iCs/>
          <w:color w:val="0070C0"/>
          <w:sz w:val="24"/>
          <w:szCs w:val="24"/>
          <w:lang w:eastAsia="et-EE"/>
        </w:rPr>
        <w:t>PPA</w:t>
      </w:r>
      <w:r w:rsidR="0051450A" w:rsidRPr="31C07172">
        <w:rPr>
          <w:rFonts w:ascii="Times New Roman" w:eastAsia="Calibri" w:hAnsi="Times New Roman" w:cs="Times New Roman"/>
          <w:b/>
          <w:bCs/>
          <w:color w:val="0070C0"/>
          <w:sz w:val="24"/>
          <w:szCs w:val="24"/>
          <w:lang w:eastAsia="et-EE"/>
        </w:rPr>
        <w:t>)</w:t>
      </w:r>
      <w:r w:rsidR="00DC1E71" w:rsidRPr="31C07172">
        <w:rPr>
          <w:rFonts w:ascii="Times New Roman" w:eastAsia="Calibri" w:hAnsi="Times New Roman" w:cs="Times New Roman"/>
          <w:b/>
          <w:bCs/>
          <w:color w:val="0070C0"/>
          <w:sz w:val="24"/>
          <w:szCs w:val="24"/>
          <w:lang w:eastAsia="et-EE"/>
        </w:rPr>
        <w:t xml:space="preserve"> töö</w:t>
      </w:r>
      <w:r w:rsidR="00FA07DC" w:rsidRPr="31C07172">
        <w:rPr>
          <w:rFonts w:ascii="Times New Roman" w:eastAsia="Calibri" w:hAnsi="Times New Roman" w:cs="Times New Roman"/>
          <w:b/>
          <w:bCs/>
          <w:color w:val="0070C0"/>
          <w:sz w:val="24"/>
          <w:szCs w:val="24"/>
          <w:lang w:eastAsia="et-EE"/>
        </w:rPr>
        <w:t>koormusele</w:t>
      </w:r>
      <w:r w:rsidR="00DC1E71" w:rsidRPr="31C07172">
        <w:rPr>
          <w:rFonts w:ascii="Times New Roman" w:eastAsia="Calibri" w:hAnsi="Times New Roman" w:cs="Times New Roman"/>
          <w:b/>
          <w:bCs/>
          <w:color w:val="0070C0"/>
          <w:sz w:val="24"/>
          <w:szCs w:val="24"/>
          <w:lang w:eastAsia="et-EE"/>
        </w:rPr>
        <w:t xml:space="preserve"> positiivne</w:t>
      </w:r>
      <w:r w:rsidR="00FA07DC" w:rsidRPr="31C07172">
        <w:rPr>
          <w:rFonts w:ascii="Times New Roman" w:eastAsia="Calibri" w:hAnsi="Times New Roman" w:cs="Times New Roman"/>
          <w:b/>
          <w:bCs/>
          <w:color w:val="0070C0"/>
          <w:sz w:val="24"/>
          <w:szCs w:val="24"/>
          <w:lang w:eastAsia="et-EE"/>
        </w:rPr>
        <w:t xml:space="preserve">, </w:t>
      </w:r>
      <w:r w:rsidR="00354CF4" w:rsidRPr="31C07172">
        <w:rPr>
          <w:rFonts w:ascii="Times New Roman" w:eastAsia="Calibri" w:hAnsi="Times New Roman" w:cs="Times New Roman"/>
          <w:b/>
          <w:bCs/>
          <w:color w:val="0070C0"/>
          <w:sz w:val="24"/>
          <w:szCs w:val="24"/>
          <w:lang w:eastAsia="et-EE"/>
        </w:rPr>
        <w:t>kuid toob kaasa mõningase töökoormuse kasvu tõusu Eesti Töötukassas ja Sotsiaalkindlustusametis</w:t>
      </w:r>
      <w:r w:rsidR="00327BC4" w:rsidRPr="31C07172">
        <w:rPr>
          <w:rFonts w:ascii="Times New Roman" w:eastAsia="Calibri" w:hAnsi="Times New Roman" w:cs="Times New Roman"/>
          <w:b/>
          <w:bCs/>
          <w:color w:val="0070C0"/>
          <w:sz w:val="24"/>
          <w:szCs w:val="24"/>
          <w:lang w:eastAsia="et-EE"/>
        </w:rPr>
        <w:t xml:space="preserve"> (edaspidi ka </w:t>
      </w:r>
      <w:r w:rsidR="00327BC4" w:rsidRPr="31C07172">
        <w:rPr>
          <w:rFonts w:ascii="Times New Roman" w:eastAsia="Calibri" w:hAnsi="Times New Roman" w:cs="Times New Roman"/>
          <w:b/>
          <w:bCs/>
          <w:i/>
          <w:iCs/>
          <w:color w:val="0070C0"/>
          <w:sz w:val="24"/>
          <w:szCs w:val="24"/>
          <w:lang w:eastAsia="et-EE"/>
        </w:rPr>
        <w:t>SKA</w:t>
      </w:r>
      <w:r w:rsidR="00327BC4" w:rsidRPr="31C07172">
        <w:rPr>
          <w:rFonts w:ascii="Times New Roman" w:eastAsia="Calibri" w:hAnsi="Times New Roman" w:cs="Times New Roman"/>
          <w:b/>
          <w:bCs/>
          <w:color w:val="0070C0"/>
          <w:sz w:val="24"/>
          <w:szCs w:val="24"/>
          <w:lang w:eastAsia="et-EE"/>
        </w:rPr>
        <w:t>)</w:t>
      </w:r>
      <w:r w:rsidRPr="31C07172">
        <w:rPr>
          <w:rFonts w:ascii="Times New Roman" w:eastAsia="Calibri" w:hAnsi="Times New Roman" w:cs="Times New Roman"/>
          <w:b/>
          <w:bCs/>
          <w:color w:val="0070C0"/>
          <w:sz w:val="24"/>
          <w:szCs w:val="24"/>
          <w:lang w:eastAsia="et-EE"/>
        </w:rPr>
        <w:t>.</w:t>
      </w:r>
      <w:r w:rsidRPr="31C07172">
        <w:rPr>
          <w:rFonts w:ascii="Times New Roman" w:hAnsi="Times New Roman" w:cs="Times New Roman"/>
          <w:b/>
          <w:bCs/>
          <w:sz w:val="24"/>
          <w:szCs w:val="24"/>
        </w:rPr>
        <w:t xml:space="preserve"> </w:t>
      </w:r>
      <w:r w:rsidRPr="31C07172">
        <w:rPr>
          <w:rFonts w:ascii="Times New Roman" w:hAnsi="Times New Roman" w:cs="Times New Roman"/>
          <w:sz w:val="24"/>
          <w:szCs w:val="24"/>
        </w:rPr>
        <w:t xml:space="preserve">Mõju </w:t>
      </w:r>
      <w:r w:rsidR="00020B39" w:rsidRPr="31C07172">
        <w:rPr>
          <w:rFonts w:ascii="Times New Roman" w:hAnsi="Times New Roman" w:cs="Times New Roman"/>
          <w:sz w:val="24"/>
          <w:szCs w:val="24"/>
        </w:rPr>
        <w:t xml:space="preserve">riigi julgeolekule ja </w:t>
      </w:r>
      <w:r w:rsidRPr="31C07172">
        <w:rPr>
          <w:rFonts w:ascii="Times New Roman" w:hAnsi="Times New Roman" w:cs="Times New Roman"/>
          <w:sz w:val="24"/>
          <w:szCs w:val="24"/>
        </w:rPr>
        <w:t xml:space="preserve">siseturvalisusele on </w:t>
      </w:r>
      <w:commentRangeStart w:id="63"/>
      <w:r w:rsidRPr="31C07172">
        <w:rPr>
          <w:rFonts w:ascii="Times New Roman" w:hAnsi="Times New Roman" w:cs="Times New Roman"/>
          <w:sz w:val="24"/>
          <w:szCs w:val="24"/>
        </w:rPr>
        <w:t>väheoluline</w:t>
      </w:r>
      <w:commentRangeEnd w:id="63"/>
      <w:r>
        <w:commentReference w:id="63"/>
      </w:r>
      <w:r w:rsidRPr="31C07172">
        <w:rPr>
          <w:rFonts w:ascii="Times New Roman" w:hAnsi="Times New Roman" w:cs="Times New Roman"/>
          <w:sz w:val="24"/>
          <w:szCs w:val="24"/>
        </w:rPr>
        <w:t>.</w:t>
      </w:r>
    </w:p>
    <w:p w14:paraId="1CFD916C" w14:textId="0EC18ADA" w:rsidR="00D71A6C" w:rsidRPr="0043355C" w:rsidRDefault="00D71A6C" w:rsidP="007E0942">
      <w:pPr>
        <w:spacing w:after="0" w:line="240" w:lineRule="auto"/>
        <w:jc w:val="both"/>
        <w:rPr>
          <w:rFonts w:ascii="Times New Roman" w:hAnsi="Times New Roman" w:cs="Times New Roman"/>
          <w:sz w:val="24"/>
          <w:szCs w:val="24"/>
        </w:rPr>
      </w:pPr>
    </w:p>
    <w:p w14:paraId="19A5328F" w14:textId="4FC817FE" w:rsidR="008127F7" w:rsidRPr="0043355C" w:rsidRDefault="008127F7" w:rsidP="007E0942">
      <w:pPr>
        <w:keepNext/>
        <w:spacing w:after="0" w:line="240" w:lineRule="auto"/>
        <w:jc w:val="both"/>
        <w:rPr>
          <w:rFonts w:ascii="Times New Roman" w:hAnsi="Times New Roman" w:cs="Times New Roman"/>
          <w:b/>
          <w:sz w:val="26"/>
          <w:szCs w:val="26"/>
        </w:rPr>
      </w:pPr>
      <w:r w:rsidRPr="0043355C">
        <w:rPr>
          <w:rFonts w:ascii="Times New Roman" w:hAnsi="Times New Roman" w:cs="Times New Roman"/>
          <w:b/>
          <w:sz w:val="26"/>
          <w:szCs w:val="26"/>
        </w:rPr>
        <w:t>1.2</w:t>
      </w:r>
      <w:r w:rsidR="00256D7F" w:rsidRPr="0043355C">
        <w:rPr>
          <w:rFonts w:ascii="Times New Roman" w:hAnsi="Times New Roman" w:cs="Times New Roman"/>
          <w:b/>
          <w:sz w:val="26"/>
          <w:szCs w:val="26"/>
        </w:rPr>
        <w:t>.</w:t>
      </w:r>
      <w:r w:rsidRPr="0043355C">
        <w:rPr>
          <w:rFonts w:ascii="Times New Roman" w:hAnsi="Times New Roman" w:cs="Times New Roman"/>
          <w:b/>
          <w:sz w:val="26"/>
          <w:szCs w:val="26"/>
        </w:rPr>
        <w:t xml:space="preserve"> Eelnõu ettevalmistaja</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00B41616" w:rsidRPr="0043355C">
        <w:rPr>
          <w:rFonts w:ascii="Times New Roman" w:hAnsi="Times New Roman" w:cs="Times New Roman"/>
          <w:b/>
          <w:sz w:val="26"/>
          <w:szCs w:val="26"/>
        </w:rPr>
        <w:t>d</w:t>
      </w:r>
    </w:p>
    <w:p w14:paraId="71915ADC" w14:textId="77777777" w:rsidR="008127F7" w:rsidRPr="0043355C" w:rsidRDefault="008127F7" w:rsidP="007E0942">
      <w:pPr>
        <w:keepNext/>
        <w:spacing w:after="0" w:line="240" w:lineRule="auto"/>
        <w:jc w:val="both"/>
        <w:rPr>
          <w:rFonts w:ascii="Times New Roman" w:hAnsi="Times New Roman" w:cs="Times New Roman"/>
          <w:sz w:val="24"/>
          <w:szCs w:val="24"/>
        </w:rPr>
      </w:pPr>
    </w:p>
    <w:p w14:paraId="6C0752B7" w14:textId="090318E2" w:rsidR="00B41616" w:rsidRPr="0043355C" w:rsidRDefault="008127F7" w:rsidP="007E0942">
      <w:pPr>
        <w:autoSpaceDE w:val="0"/>
        <w:autoSpaceDN w:val="0"/>
        <w:adjustRightInd w:val="0"/>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Eelnõu ja seletuskirja </w:t>
      </w:r>
      <w:r w:rsidR="00B41616" w:rsidRPr="0043355C">
        <w:rPr>
          <w:rFonts w:ascii="Times New Roman" w:hAnsi="Times New Roman" w:cs="Times New Roman"/>
          <w:sz w:val="24"/>
          <w:szCs w:val="24"/>
        </w:rPr>
        <w:t xml:space="preserve">on koostanud </w:t>
      </w:r>
      <w:r w:rsidR="00583C4D" w:rsidRPr="0043355C">
        <w:rPr>
          <w:rFonts w:ascii="Times New Roman" w:hAnsi="Times New Roman" w:cs="Times New Roman"/>
          <w:sz w:val="24"/>
          <w:szCs w:val="24"/>
        </w:rPr>
        <w:t>Si</w:t>
      </w:r>
      <w:r w:rsidR="00B41616" w:rsidRPr="0043355C">
        <w:rPr>
          <w:rFonts w:ascii="Times New Roman" w:hAnsi="Times New Roman" w:cs="Times New Roman"/>
          <w:sz w:val="24"/>
          <w:szCs w:val="24"/>
        </w:rPr>
        <w:t>seministeeriumi:</w:t>
      </w:r>
    </w:p>
    <w:p w14:paraId="76475D37" w14:textId="5C07734B" w:rsidR="00B41616" w:rsidRPr="0043355C" w:rsidRDefault="00D475E4" w:rsidP="007E0942">
      <w:pPr>
        <w:pStyle w:val="Loendilik"/>
        <w:numPr>
          <w:ilvl w:val="0"/>
          <w:numId w:val="2"/>
        </w:numPr>
        <w:autoSpaceDE w:val="0"/>
        <w:autoSpaceDN w:val="0"/>
        <w:adjustRightInd w:val="0"/>
        <w:jc w:val="both"/>
        <w:rPr>
          <w:rFonts w:ascii="Times New Roman" w:hAnsi="Times New Roman"/>
          <w:sz w:val="24"/>
          <w:szCs w:val="24"/>
        </w:rPr>
      </w:pPr>
      <w:r w:rsidRPr="0043355C">
        <w:rPr>
          <w:rFonts w:ascii="Times New Roman" w:hAnsi="Times New Roman"/>
          <w:sz w:val="24"/>
          <w:szCs w:val="24"/>
        </w:rPr>
        <w:t>nõuni</w:t>
      </w:r>
      <w:r w:rsidR="0038147E" w:rsidRPr="0043355C">
        <w:rPr>
          <w:rFonts w:ascii="Times New Roman" w:hAnsi="Times New Roman"/>
          <w:sz w:val="24"/>
          <w:szCs w:val="24"/>
        </w:rPr>
        <w:t>k</w:t>
      </w:r>
      <w:r w:rsidR="004724A9" w:rsidRPr="0043355C">
        <w:rPr>
          <w:rFonts w:ascii="Times New Roman" w:hAnsi="Times New Roman"/>
          <w:sz w:val="24"/>
          <w:szCs w:val="24"/>
        </w:rPr>
        <w:t xml:space="preserve"> </w:t>
      </w:r>
      <w:r w:rsidR="004405C8" w:rsidRPr="0043355C">
        <w:rPr>
          <w:rFonts w:ascii="Times New Roman" w:hAnsi="Times New Roman"/>
          <w:sz w:val="24"/>
          <w:szCs w:val="24"/>
        </w:rPr>
        <w:t>Killu</w:t>
      </w:r>
      <w:r w:rsidR="00D60E7E" w:rsidRPr="0043355C">
        <w:rPr>
          <w:rFonts w:ascii="Times New Roman" w:hAnsi="Times New Roman"/>
          <w:sz w:val="24"/>
          <w:szCs w:val="24"/>
        </w:rPr>
        <w:t xml:space="preserve"> Christine</w:t>
      </w:r>
      <w:r w:rsidR="004405C8" w:rsidRPr="0043355C">
        <w:rPr>
          <w:rFonts w:ascii="Times New Roman" w:hAnsi="Times New Roman"/>
          <w:sz w:val="24"/>
          <w:szCs w:val="24"/>
        </w:rPr>
        <w:t xml:space="preserve"> </w:t>
      </w:r>
      <w:r w:rsidR="0073406C" w:rsidRPr="0043355C">
        <w:rPr>
          <w:rFonts w:ascii="Times New Roman" w:hAnsi="Times New Roman"/>
          <w:sz w:val="24"/>
          <w:szCs w:val="24"/>
        </w:rPr>
        <w:t xml:space="preserve">Paal </w:t>
      </w:r>
      <w:r w:rsidR="004405C8" w:rsidRPr="0043355C">
        <w:rPr>
          <w:rFonts w:ascii="Times New Roman" w:hAnsi="Times New Roman"/>
          <w:sz w:val="24"/>
          <w:szCs w:val="24"/>
        </w:rPr>
        <w:t>(</w:t>
      </w:r>
      <w:hyperlink r:id="rId15" w:history="1">
        <w:r w:rsidR="0073406C" w:rsidRPr="0043355C">
          <w:rPr>
            <w:rStyle w:val="Hperlink"/>
            <w:rFonts w:ascii="Times New Roman" w:hAnsi="Times New Roman"/>
            <w:sz w:val="24"/>
            <w:szCs w:val="24"/>
          </w:rPr>
          <w:t>killu.paal@siseministeerium.ee</w:t>
        </w:r>
      </w:hyperlink>
      <w:r w:rsidR="004405C8" w:rsidRPr="00152DCB">
        <w:rPr>
          <w:rFonts w:ascii="Times New Roman" w:hAnsi="Times New Roman"/>
          <w:bCs/>
          <w:sz w:val="24"/>
          <w:szCs w:val="24"/>
        </w:rPr>
        <w:t>)</w:t>
      </w:r>
      <w:r w:rsidR="00AF0921" w:rsidRPr="00152DCB">
        <w:rPr>
          <w:rFonts w:ascii="Times New Roman" w:hAnsi="Times New Roman"/>
          <w:bCs/>
          <w:sz w:val="24"/>
          <w:szCs w:val="24"/>
        </w:rPr>
        <w:t xml:space="preserve"> </w:t>
      </w:r>
      <w:r w:rsidR="008739FA" w:rsidRPr="00152DCB">
        <w:rPr>
          <w:rFonts w:ascii="Times New Roman" w:hAnsi="Times New Roman"/>
          <w:bCs/>
          <w:sz w:val="24"/>
          <w:szCs w:val="24"/>
        </w:rPr>
        <w:t>ning</w:t>
      </w:r>
      <w:r w:rsidR="00AF0921" w:rsidRPr="0043355C">
        <w:rPr>
          <w:rFonts w:ascii="Times New Roman" w:hAnsi="Times New Roman"/>
          <w:sz w:val="24"/>
          <w:szCs w:val="24"/>
        </w:rPr>
        <w:t xml:space="preserve"> </w:t>
      </w:r>
    </w:p>
    <w:p w14:paraId="338C15CD" w14:textId="5D6DD56E" w:rsidR="00B41616" w:rsidRPr="0043355C" w:rsidRDefault="00AF0921" w:rsidP="007E0942">
      <w:pPr>
        <w:pStyle w:val="Loendilik"/>
        <w:numPr>
          <w:ilvl w:val="0"/>
          <w:numId w:val="2"/>
        </w:numPr>
        <w:autoSpaceDE w:val="0"/>
        <w:autoSpaceDN w:val="0"/>
        <w:adjustRightInd w:val="0"/>
        <w:jc w:val="both"/>
        <w:rPr>
          <w:rFonts w:ascii="Times New Roman" w:hAnsi="Times New Roman"/>
          <w:sz w:val="24"/>
          <w:szCs w:val="24"/>
        </w:rPr>
      </w:pPr>
      <w:r w:rsidRPr="0043355C">
        <w:rPr>
          <w:rFonts w:ascii="Times New Roman" w:hAnsi="Times New Roman"/>
          <w:sz w:val="24"/>
          <w:szCs w:val="24"/>
        </w:rPr>
        <w:t>õigusnõunik Doris Järv (</w:t>
      </w:r>
      <w:r w:rsidR="00C24F50" w:rsidRPr="002F3722">
        <w:rPr>
          <w:rFonts w:ascii="Times New Roman" w:hAnsi="Times New Roman"/>
          <w:sz w:val="24"/>
          <w:szCs w:val="24"/>
        </w:rPr>
        <w:t>teenistussuhe lõppenud</w:t>
      </w:r>
      <w:r w:rsidRPr="0043355C">
        <w:rPr>
          <w:rFonts w:ascii="Times New Roman" w:hAnsi="Times New Roman"/>
          <w:sz w:val="24"/>
          <w:szCs w:val="24"/>
        </w:rPr>
        <w:t>)</w:t>
      </w:r>
      <w:r w:rsidR="003469A5" w:rsidRPr="0043355C">
        <w:rPr>
          <w:rFonts w:ascii="Times New Roman" w:hAnsi="Times New Roman"/>
          <w:sz w:val="24"/>
          <w:szCs w:val="24"/>
        </w:rPr>
        <w:t>.</w:t>
      </w:r>
    </w:p>
    <w:p w14:paraId="3928E9F4" w14:textId="77777777" w:rsidR="00B41616" w:rsidRPr="0043355C" w:rsidRDefault="00B41616" w:rsidP="007E0942">
      <w:pPr>
        <w:autoSpaceDE w:val="0"/>
        <w:autoSpaceDN w:val="0"/>
        <w:adjustRightInd w:val="0"/>
        <w:spacing w:after="0" w:line="240" w:lineRule="auto"/>
        <w:jc w:val="both"/>
        <w:rPr>
          <w:rFonts w:ascii="Times New Roman" w:hAnsi="Times New Roman"/>
          <w:sz w:val="24"/>
          <w:szCs w:val="24"/>
        </w:rPr>
      </w:pPr>
    </w:p>
    <w:p w14:paraId="7C4A0E5C" w14:textId="247EEE62" w:rsidR="004B4AA1" w:rsidRDefault="00354CF4" w:rsidP="007E0942">
      <w:pPr>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Eelnõu </w:t>
      </w:r>
      <w:r w:rsidRPr="00D34796">
        <w:rPr>
          <w:rFonts w:ascii="Times New Roman" w:hAnsi="Times New Roman" w:cs="Times New Roman"/>
          <w:sz w:val="24"/>
          <w:szCs w:val="24"/>
        </w:rPr>
        <w:t>paragrahvid 2–</w:t>
      </w:r>
      <w:r w:rsidR="00526D50" w:rsidRPr="00D34796">
        <w:rPr>
          <w:rFonts w:ascii="Times New Roman" w:hAnsi="Times New Roman" w:cs="Times New Roman"/>
          <w:sz w:val="24"/>
          <w:szCs w:val="24"/>
        </w:rPr>
        <w:t>5</w:t>
      </w:r>
      <w:r w:rsidRPr="00D34796">
        <w:rPr>
          <w:rFonts w:ascii="Times New Roman" w:hAnsi="Times New Roman" w:cs="Times New Roman"/>
          <w:sz w:val="24"/>
          <w:szCs w:val="24"/>
        </w:rPr>
        <w:t xml:space="preserve"> ning</w:t>
      </w:r>
      <w:r w:rsidRPr="0043355C">
        <w:rPr>
          <w:rFonts w:ascii="Times New Roman" w:hAnsi="Times New Roman" w:cs="Times New Roman"/>
          <w:sz w:val="24"/>
          <w:szCs w:val="24"/>
        </w:rPr>
        <w:t xml:space="preserve"> seletuskirja vastavad osad on koostanud Sotsiaalministeeriumi</w:t>
      </w:r>
      <w:r w:rsidR="004B4AA1">
        <w:rPr>
          <w:rFonts w:ascii="Times New Roman" w:hAnsi="Times New Roman" w:cs="Times New Roman"/>
          <w:sz w:val="24"/>
          <w:szCs w:val="24"/>
        </w:rPr>
        <w:t>:</w:t>
      </w:r>
    </w:p>
    <w:p w14:paraId="32F4A02C" w14:textId="77777777" w:rsidR="004B4AA1" w:rsidRPr="004B4AA1" w:rsidRDefault="00354CF4" w:rsidP="004A0BEF">
      <w:pPr>
        <w:pStyle w:val="Loendilik"/>
        <w:numPr>
          <w:ilvl w:val="0"/>
          <w:numId w:val="25"/>
        </w:numPr>
        <w:jc w:val="both"/>
        <w:rPr>
          <w:rFonts w:ascii="Times New Roman" w:hAnsi="Times New Roman"/>
          <w:sz w:val="24"/>
          <w:szCs w:val="24"/>
        </w:rPr>
      </w:pPr>
      <w:r w:rsidRPr="004B4AA1">
        <w:rPr>
          <w:rFonts w:ascii="Times New Roman" w:hAnsi="Times New Roman"/>
          <w:sz w:val="24"/>
          <w:szCs w:val="24"/>
        </w:rPr>
        <w:lastRenderedPageBreak/>
        <w:t>hüvitiste ja pensionipoliitika osakonna sotsiaalkindlustuspoliitika juht Leili Eenlo (</w:t>
      </w:r>
      <w:hyperlink r:id="rId16">
        <w:r w:rsidRPr="004B4AA1">
          <w:rPr>
            <w:rStyle w:val="Hperlink"/>
            <w:rFonts w:ascii="Times New Roman" w:hAnsi="Times New Roman"/>
            <w:sz w:val="24"/>
            <w:szCs w:val="24"/>
          </w:rPr>
          <w:t>leili.eenlo@sm.ee</w:t>
        </w:r>
      </w:hyperlink>
      <w:r w:rsidRPr="004B4AA1">
        <w:rPr>
          <w:rFonts w:ascii="Times New Roman" w:hAnsi="Times New Roman"/>
          <w:sz w:val="24"/>
          <w:szCs w:val="24"/>
        </w:rPr>
        <w:t xml:space="preserve">, 5914 3941), </w:t>
      </w:r>
    </w:p>
    <w:p w14:paraId="4CCD2482" w14:textId="77777777" w:rsidR="004B4AA1" w:rsidRPr="004B4AA1" w:rsidRDefault="00354CF4" w:rsidP="004A0BEF">
      <w:pPr>
        <w:pStyle w:val="Loendilik"/>
        <w:numPr>
          <w:ilvl w:val="0"/>
          <w:numId w:val="25"/>
        </w:numPr>
        <w:jc w:val="both"/>
        <w:rPr>
          <w:rFonts w:ascii="Times New Roman" w:hAnsi="Times New Roman"/>
          <w:sz w:val="24"/>
          <w:szCs w:val="24"/>
        </w:rPr>
      </w:pPr>
      <w:r w:rsidRPr="004B4AA1">
        <w:rPr>
          <w:rFonts w:ascii="Times New Roman" w:hAnsi="Times New Roman"/>
          <w:sz w:val="24"/>
          <w:szCs w:val="24"/>
        </w:rPr>
        <w:t>hüvitiste ja pensionipoliitika nõunik Kati Kümnik (</w:t>
      </w:r>
      <w:hyperlink r:id="rId17">
        <w:r w:rsidRPr="004B4AA1">
          <w:rPr>
            <w:rStyle w:val="Hperlink"/>
            <w:rFonts w:ascii="Times New Roman" w:hAnsi="Times New Roman"/>
            <w:sz w:val="24"/>
            <w:szCs w:val="24"/>
          </w:rPr>
          <w:t>kati.kymnik@sm.ee</w:t>
        </w:r>
      </w:hyperlink>
      <w:r w:rsidRPr="004B4AA1">
        <w:rPr>
          <w:rFonts w:ascii="Times New Roman" w:hAnsi="Times New Roman"/>
          <w:sz w:val="24"/>
          <w:szCs w:val="24"/>
        </w:rPr>
        <w:t>, 5198 2989)</w:t>
      </w:r>
      <w:r w:rsidRPr="004B4AA1">
        <w:rPr>
          <w:rFonts w:ascii="Times New Roman" w:hAnsi="Times New Roman"/>
          <w:bCs/>
          <w:sz w:val="24"/>
          <w:szCs w:val="24"/>
        </w:rPr>
        <w:t>,</w:t>
      </w:r>
    </w:p>
    <w:p w14:paraId="21BFC232" w14:textId="77777777" w:rsidR="004B4AA1" w:rsidRPr="004B4AA1" w:rsidRDefault="00354CF4" w:rsidP="004A0BEF">
      <w:pPr>
        <w:pStyle w:val="Loendilik"/>
        <w:numPr>
          <w:ilvl w:val="0"/>
          <w:numId w:val="25"/>
        </w:numPr>
        <w:jc w:val="both"/>
        <w:rPr>
          <w:rFonts w:ascii="Times New Roman" w:hAnsi="Times New Roman"/>
          <w:sz w:val="24"/>
          <w:szCs w:val="24"/>
        </w:rPr>
      </w:pPr>
      <w:r w:rsidRPr="004B4AA1">
        <w:rPr>
          <w:rFonts w:ascii="Times New Roman" w:hAnsi="Times New Roman"/>
          <w:sz w:val="24"/>
          <w:szCs w:val="24"/>
        </w:rPr>
        <w:t>laste ja perede osakonna perepoliitika juht Gerli Lehe (</w:t>
      </w:r>
      <w:hyperlink r:id="rId18">
        <w:r w:rsidRPr="004B4AA1">
          <w:rPr>
            <w:rStyle w:val="Hperlink"/>
            <w:rFonts w:ascii="Times New Roman" w:hAnsi="Times New Roman"/>
            <w:sz w:val="24"/>
            <w:szCs w:val="24"/>
          </w:rPr>
          <w:t>gerli.lehe@sm.ee</w:t>
        </w:r>
      </w:hyperlink>
      <w:r w:rsidRPr="004B4AA1">
        <w:rPr>
          <w:rFonts w:ascii="Times New Roman" w:hAnsi="Times New Roman"/>
          <w:sz w:val="24"/>
          <w:szCs w:val="24"/>
        </w:rPr>
        <w:t>, 56816531),</w:t>
      </w:r>
    </w:p>
    <w:p w14:paraId="51727853" w14:textId="77777777" w:rsidR="004B4AA1" w:rsidRPr="004B4AA1" w:rsidRDefault="00354CF4" w:rsidP="004A0BEF">
      <w:pPr>
        <w:pStyle w:val="Loendilik"/>
        <w:numPr>
          <w:ilvl w:val="0"/>
          <w:numId w:val="25"/>
        </w:numPr>
        <w:jc w:val="both"/>
        <w:rPr>
          <w:rFonts w:ascii="Times New Roman" w:hAnsi="Times New Roman"/>
          <w:sz w:val="24"/>
          <w:szCs w:val="24"/>
        </w:rPr>
      </w:pPr>
      <w:r w:rsidRPr="004B4AA1">
        <w:rPr>
          <w:rFonts w:ascii="Times New Roman" w:hAnsi="Times New Roman"/>
          <w:sz w:val="24"/>
          <w:szCs w:val="24"/>
        </w:rPr>
        <w:t>hoolekande osakonna puudega inimeste õiguste poliitika juht Kadri Mets (</w:t>
      </w:r>
      <w:hyperlink r:id="rId19">
        <w:r w:rsidRPr="004B4AA1">
          <w:rPr>
            <w:rStyle w:val="Hperlink"/>
            <w:rFonts w:ascii="Times New Roman" w:hAnsi="Times New Roman"/>
            <w:sz w:val="24"/>
            <w:szCs w:val="24"/>
          </w:rPr>
          <w:t>kadri.mets@sm.ee</w:t>
        </w:r>
      </w:hyperlink>
      <w:r w:rsidRPr="004B4AA1">
        <w:rPr>
          <w:rFonts w:ascii="Times New Roman" w:hAnsi="Times New Roman"/>
          <w:sz w:val="24"/>
          <w:szCs w:val="24"/>
        </w:rPr>
        <w:t xml:space="preserve">, 5913 7972), </w:t>
      </w:r>
    </w:p>
    <w:p w14:paraId="346DFF64" w14:textId="77777777" w:rsidR="004B4AA1" w:rsidRPr="004B4AA1" w:rsidRDefault="00354CF4" w:rsidP="004A0BEF">
      <w:pPr>
        <w:pStyle w:val="Loendilik"/>
        <w:numPr>
          <w:ilvl w:val="0"/>
          <w:numId w:val="25"/>
        </w:numPr>
        <w:jc w:val="both"/>
        <w:rPr>
          <w:rFonts w:ascii="Times New Roman" w:hAnsi="Times New Roman"/>
          <w:sz w:val="24"/>
          <w:szCs w:val="24"/>
        </w:rPr>
      </w:pPr>
      <w:r w:rsidRPr="004B4AA1">
        <w:rPr>
          <w:rFonts w:ascii="Times New Roman" w:hAnsi="Times New Roman"/>
          <w:sz w:val="24"/>
          <w:szCs w:val="24"/>
        </w:rPr>
        <w:t xml:space="preserve">hüvitiste ja pensionipoliitika osakonna pensionipoliitika juht Merle </w:t>
      </w:r>
      <w:proofErr w:type="spellStart"/>
      <w:r w:rsidRPr="004B4AA1">
        <w:rPr>
          <w:rFonts w:ascii="Times New Roman" w:hAnsi="Times New Roman"/>
          <w:sz w:val="24"/>
          <w:szCs w:val="24"/>
        </w:rPr>
        <w:t>Sumil</w:t>
      </w:r>
      <w:proofErr w:type="spellEnd"/>
      <w:r w:rsidRPr="004B4AA1">
        <w:rPr>
          <w:rFonts w:ascii="Times New Roman" w:hAnsi="Times New Roman"/>
          <w:sz w:val="24"/>
          <w:szCs w:val="24"/>
        </w:rPr>
        <w:t>-Laanemaa (</w:t>
      </w:r>
      <w:hyperlink r:id="rId20">
        <w:r w:rsidRPr="004B4AA1">
          <w:rPr>
            <w:rStyle w:val="Hperlink"/>
            <w:rFonts w:ascii="Times New Roman" w:hAnsi="Times New Roman"/>
            <w:sz w:val="24"/>
            <w:szCs w:val="24"/>
          </w:rPr>
          <w:t>merle.sumil-laanemaa@sm.ee</w:t>
        </w:r>
      </w:hyperlink>
      <w:r w:rsidRPr="004B4AA1">
        <w:rPr>
          <w:rFonts w:ascii="Times New Roman" w:hAnsi="Times New Roman"/>
          <w:sz w:val="24"/>
          <w:szCs w:val="24"/>
        </w:rPr>
        <w:t xml:space="preserve">, 5916 6728), </w:t>
      </w:r>
    </w:p>
    <w:p w14:paraId="28C74FD5" w14:textId="77777777" w:rsidR="00526D50" w:rsidRPr="00526D50" w:rsidRDefault="00354CF4" w:rsidP="004A0BEF">
      <w:pPr>
        <w:pStyle w:val="Loendilik"/>
        <w:numPr>
          <w:ilvl w:val="0"/>
          <w:numId w:val="25"/>
        </w:numPr>
        <w:jc w:val="both"/>
        <w:rPr>
          <w:rFonts w:ascii="Times New Roman" w:hAnsi="Times New Roman"/>
          <w:sz w:val="24"/>
          <w:szCs w:val="24"/>
        </w:rPr>
      </w:pPr>
      <w:r w:rsidRPr="004B4AA1">
        <w:rPr>
          <w:rFonts w:ascii="Times New Roman" w:hAnsi="Times New Roman"/>
          <w:sz w:val="24"/>
          <w:szCs w:val="24"/>
        </w:rPr>
        <w:t>analüüsi ja statistika osakonna analüütik Ülle Marksoo (</w:t>
      </w:r>
      <w:hyperlink r:id="rId21" w:history="1">
        <w:r w:rsidRPr="004B4AA1">
          <w:rPr>
            <w:rStyle w:val="Hperlink"/>
            <w:rFonts w:ascii="Times New Roman" w:hAnsi="Times New Roman"/>
            <w:bCs/>
            <w:sz w:val="24"/>
            <w:szCs w:val="24"/>
          </w:rPr>
          <w:t>ulle.marksoo@sm.ee</w:t>
        </w:r>
      </w:hyperlink>
      <w:r w:rsidRPr="004B4AA1">
        <w:rPr>
          <w:rFonts w:ascii="Times New Roman" w:hAnsi="Times New Roman"/>
          <w:sz w:val="24"/>
          <w:szCs w:val="24"/>
        </w:rPr>
        <w:t>, 5913 4890</w:t>
      </w:r>
      <w:r w:rsidRPr="004B4AA1">
        <w:rPr>
          <w:rFonts w:ascii="Times New Roman" w:hAnsi="Times New Roman"/>
          <w:bCs/>
          <w:sz w:val="24"/>
          <w:szCs w:val="24"/>
        </w:rPr>
        <w:t>)</w:t>
      </w:r>
      <w:r w:rsidR="004B4AA1">
        <w:rPr>
          <w:rFonts w:ascii="Times New Roman" w:hAnsi="Times New Roman"/>
          <w:bCs/>
          <w:sz w:val="24"/>
          <w:szCs w:val="24"/>
        </w:rPr>
        <w:t xml:space="preserve"> ja </w:t>
      </w:r>
    </w:p>
    <w:p w14:paraId="572D82AB" w14:textId="77777777" w:rsidR="00526D50" w:rsidRDefault="00354CF4" w:rsidP="004A0BEF">
      <w:pPr>
        <w:pStyle w:val="Loendilik"/>
        <w:numPr>
          <w:ilvl w:val="0"/>
          <w:numId w:val="25"/>
        </w:numPr>
        <w:jc w:val="both"/>
        <w:rPr>
          <w:rFonts w:ascii="Times New Roman" w:hAnsi="Times New Roman"/>
          <w:sz w:val="24"/>
          <w:szCs w:val="24"/>
        </w:rPr>
      </w:pPr>
      <w:r w:rsidRPr="00526D50">
        <w:rPr>
          <w:rFonts w:ascii="Times New Roman" w:hAnsi="Times New Roman"/>
          <w:sz w:val="24"/>
          <w:szCs w:val="24"/>
        </w:rPr>
        <w:t>õigusosakonna õigusnõunik Reet Kodu (</w:t>
      </w:r>
      <w:hyperlink r:id="rId22" w:history="1">
        <w:r w:rsidRPr="00526D50">
          <w:rPr>
            <w:rStyle w:val="Hperlink"/>
            <w:rFonts w:ascii="Times New Roman" w:hAnsi="Times New Roman"/>
            <w:bCs/>
            <w:sz w:val="24"/>
            <w:szCs w:val="24"/>
          </w:rPr>
          <w:t>reet.kodu@sm.ee</w:t>
        </w:r>
      </w:hyperlink>
      <w:r w:rsidRPr="00526D50">
        <w:rPr>
          <w:rFonts w:ascii="Times New Roman" w:hAnsi="Times New Roman"/>
          <w:sz w:val="24"/>
          <w:szCs w:val="24"/>
        </w:rPr>
        <w:t>, 5855 31599</w:t>
      </w:r>
      <w:r w:rsidR="00526D50">
        <w:rPr>
          <w:rFonts w:ascii="Times New Roman" w:hAnsi="Times New Roman"/>
          <w:sz w:val="24"/>
          <w:szCs w:val="24"/>
        </w:rPr>
        <w:t>)</w:t>
      </w:r>
      <w:r w:rsidRPr="00526D50">
        <w:rPr>
          <w:rFonts w:ascii="Times New Roman" w:hAnsi="Times New Roman"/>
          <w:sz w:val="24"/>
          <w:szCs w:val="24"/>
        </w:rPr>
        <w:t>.</w:t>
      </w:r>
      <w:r w:rsidR="00574E04" w:rsidRPr="00526D50">
        <w:rPr>
          <w:rFonts w:ascii="Times New Roman" w:hAnsi="Times New Roman"/>
          <w:sz w:val="24"/>
          <w:szCs w:val="24"/>
        </w:rPr>
        <w:t xml:space="preserve"> </w:t>
      </w:r>
    </w:p>
    <w:p w14:paraId="096FF620" w14:textId="77777777" w:rsidR="00526D50" w:rsidRPr="00526D50" w:rsidRDefault="00526D50" w:rsidP="00526D50">
      <w:pPr>
        <w:spacing w:after="0" w:line="240" w:lineRule="auto"/>
        <w:jc w:val="both"/>
        <w:rPr>
          <w:rFonts w:ascii="Times New Roman" w:hAnsi="Times New Roman"/>
          <w:sz w:val="24"/>
          <w:szCs w:val="24"/>
        </w:rPr>
      </w:pPr>
    </w:p>
    <w:p w14:paraId="42E5A33F" w14:textId="1006AD5A" w:rsidR="004B4AA1" w:rsidRDefault="00354CF4" w:rsidP="00526D50">
      <w:pPr>
        <w:spacing w:after="0" w:line="240" w:lineRule="auto"/>
        <w:jc w:val="both"/>
        <w:rPr>
          <w:rFonts w:ascii="Times New Roman" w:hAnsi="Times New Roman" w:cs="Times New Roman"/>
          <w:sz w:val="24"/>
          <w:szCs w:val="24"/>
        </w:rPr>
      </w:pPr>
      <w:r w:rsidRPr="0043355C">
        <w:rPr>
          <w:rFonts w:ascii="Times New Roman" w:hAnsi="Times New Roman"/>
          <w:sz w:val="24"/>
          <w:szCs w:val="24"/>
        </w:rPr>
        <w:t xml:space="preserve">Eelnõu </w:t>
      </w:r>
      <w:r w:rsidRPr="00124B16">
        <w:rPr>
          <w:rFonts w:ascii="Times New Roman" w:hAnsi="Times New Roman"/>
          <w:sz w:val="24"/>
          <w:szCs w:val="24"/>
        </w:rPr>
        <w:t xml:space="preserve">paragrahvid </w:t>
      </w:r>
      <w:r w:rsidR="00526D50" w:rsidRPr="00124B16">
        <w:rPr>
          <w:rFonts w:ascii="Times New Roman" w:hAnsi="Times New Roman"/>
          <w:sz w:val="24"/>
          <w:szCs w:val="24"/>
        </w:rPr>
        <w:t>6</w:t>
      </w:r>
      <w:r w:rsidRPr="00124B16">
        <w:rPr>
          <w:rFonts w:ascii="Times New Roman" w:hAnsi="Times New Roman" w:cs="Times New Roman"/>
          <w:sz w:val="24"/>
          <w:szCs w:val="24"/>
        </w:rPr>
        <w:t>–</w:t>
      </w:r>
      <w:r w:rsidR="00526D50" w:rsidRPr="00124B16">
        <w:rPr>
          <w:rFonts w:ascii="Times New Roman" w:hAnsi="Times New Roman" w:cs="Times New Roman"/>
          <w:sz w:val="24"/>
          <w:szCs w:val="24"/>
        </w:rPr>
        <w:t>8</w:t>
      </w:r>
      <w:r w:rsidRPr="00124B16">
        <w:rPr>
          <w:rFonts w:ascii="Times New Roman" w:hAnsi="Times New Roman" w:cs="Times New Roman"/>
          <w:sz w:val="24"/>
          <w:szCs w:val="24"/>
        </w:rPr>
        <w:t xml:space="preserve"> ning</w:t>
      </w:r>
      <w:r w:rsidRPr="0043355C">
        <w:rPr>
          <w:rFonts w:ascii="Times New Roman" w:hAnsi="Times New Roman" w:cs="Times New Roman"/>
          <w:sz w:val="24"/>
          <w:szCs w:val="24"/>
        </w:rPr>
        <w:t xml:space="preserve"> seletuskirja vastavad osad on koostanud</w:t>
      </w:r>
      <w:r w:rsidR="004B4AA1">
        <w:rPr>
          <w:rFonts w:ascii="Times New Roman" w:hAnsi="Times New Roman" w:cs="Times New Roman"/>
          <w:sz w:val="24"/>
          <w:szCs w:val="24"/>
        </w:rPr>
        <w:t>:</w:t>
      </w:r>
    </w:p>
    <w:p w14:paraId="42C93C19" w14:textId="59C0BA3E" w:rsidR="004B4AA1" w:rsidRPr="004B4AA1" w:rsidRDefault="00354CF4" w:rsidP="004A0BEF">
      <w:pPr>
        <w:pStyle w:val="Loendilik"/>
        <w:numPr>
          <w:ilvl w:val="0"/>
          <w:numId w:val="26"/>
        </w:numPr>
        <w:jc w:val="both"/>
        <w:rPr>
          <w:rFonts w:ascii="Times New Roman" w:hAnsi="Times New Roman"/>
          <w:sz w:val="24"/>
          <w:szCs w:val="24"/>
        </w:rPr>
      </w:pPr>
      <w:r w:rsidRPr="004B4AA1">
        <w:rPr>
          <w:rFonts w:ascii="Times New Roman" w:hAnsi="Times New Roman"/>
          <w:sz w:val="24"/>
          <w:szCs w:val="24"/>
        </w:rPr>
        <w:t>Majandus- ja Kommunikatsiooniministeeriumi</w:t>
      </w:r>
      <w:r w:rsidR="004B4AA1">
        <w:rPr>
          <w:rFonts w:ascii="Times New Roman" w:hAnsi="Times New Roman"/>
          <w:sz w:val="24"/>
          <w:szCs w:val="24"/>
        </w:rPr>
        <w:t xml:space="preserve"> </w:t>
      </w:r>
      <w:r w:rsidRPr="004B4AA1">
        <w:rPr>
          <w:rFonts w:ascii="Times New Roman" w:hAnsi="Times New Roman"/>
          <w:sz w:val="24"/>
          <w:szCs w:val="24"/>
        </w:rPr>
        <w:t>tööhõive osakonna töötushüvitiste ja tööturutoetuste juht Ingrid Erm-Eks (</w:t>
      </w:r>
      <w:hyperlink r:id="rId23">
        <w:r w:rsidRPr="004B4AA1">
          <w:rPr>
            <w:rStyle w:val="Hperlink"/>
            <w:rFonts w:ascii="Times New Roman" w:hAnsi="Times New Roman"/>
            <w:sz w:val="24"/>
            <w:szCs w:val="24"/>
          </w:rPr>
          <w:t>ingrid.erm-eks@mkm.ee</w:t>
        </w:r>
      </w:hyperlink>
      <w:r w:rsidR="004B4AA1">
        <w:t xml:space="preserve">, </w:t>
      </w:r>
      <w:r w:rsidR="004B4AA1" w:rsidRPr="004B4AA1">
        <w:rPr>
          <w:rFonts w:ascii="Times New Roman" w:hAnsi="Times New Roman"/>
          <w:sz w:val="24"/>
          <w:szCs w:val="24"/>
        </w:rPr>
        <w:t>5660 0831</w:t>
      </w:r>
      <w:r w:rsidRPr="004B4AA1">
        <w:rPr>
          <w:rFonts w:ascii="Times New Roman" w:hAnsi="Times New Roman"/>
          <w:sz w:val="24"/>
          <w:szCs w:val="24"/>
        </w:rPr>
        <w:t>)</w:t>
      </w:r>
      <w:r w:rsidR="004B4AA1">
        <w:rPr>
          <w:rFonts w:ascii="Times New Roman" w:hAnsi="Times New Roman"/>
          <w:sz w:val="24"/>
          <w:szCs w:val="24"/>
        </w:rPr>
        <w:t>;</w:t>
      </w:r>
    </w:p>
    <w:p w14:paraId="7D6655CF" w14:textId="15C866F3" w:rsidR="004B4AA1" w:rsidRDefault="000D22EC" w:rsidP="004A0BEF">
      <w:pPr>
        <w:pStyle w:val="Loendilik"/>
        <w:numPr>
          <w:ilvl w:val="0"/>
          <w:numId w:val="26"/>
        </w:numPr>
        <w:jc w:val="both"/>
        <w:rPr>
          <w:rFonts w:ascii="Times New Roman" w:hAnsi="Times New Roman"/>
          <w:sz w:val="24"/>
          <w:szCs w:val="24"/>
        </w:rPr>
      </w:pPr>
      <w:r>
        <w:rPr>
          <w:rFonts w:ascii="Times New Roman" w:hAnsi="Times New Roman"/>
          <w:sz w:val="24"/>
          <w:szCs w:val="24"/>
        </w:rPr>
        <w:t>sama</w:t>
      </w:r>
      <w:r w:rsidR="002F5918" w:rsidRPr="004B4AA1">
        <w:rPr>
          <w:rFonts w:ascii="Times New Roman" w:hAnsi="Times New Roman"/>
          <w:sz w:val="24"/>
          <w:szCs w:val="24"/>
        </w:rPr>
        <w:t xml:space="preserve"> osakonna </w:t>
      </w:r>
      <w:r w:rsidR="00354CF4" w:rsidRPr="004B4AA1">
        <w:rPr>
          <w:rFonts w:ascii="Times New Roman" w:hAnsi="Times New Roman"/>
          <w:sz w:val="24"/>
          <w:szCs w:val="24"/>
        </w:rPr>
        <w:t>õigusnõunik Ilona Säde (</w:t>
      </w:r>
      <w:hyperlink r:id="rId24">
        <w:r w:rsidR="00354CF4" w:rsidRPr="004B4AA1">
          <w:rPr>
            <w:rStyle w:val="Hperlink"/>
            <w:rFonts w:ascii="Times New Roman" w:hAnsi="Times New Roman"/>
            <w:sz w:val="24"/>
            <w:szCs w:val="24"/>
          </w:rPr>
          <w:t>ilona.sade@mkm.ee</w:t>
        </w:r>
      </w:hyperlink>
      <w:r w:rsidR="004B4AA1">
        <w:t xml:space="preserve">, </w:t>
      </w:r>
      <w:r w:rsidR="004B4AA1" w:rsidRPr="004B4AA1">
        <w:rPr>
          <w:rFonts w:ascii="Times New Roman" w:hAnsi="Times New Roman"/>
          <w:sz w:val="24"/>
          <w:szCs w:val="24"/>
        </w:rPr>
        <w:t>5667 4014</w:t>
      </w:r>
      <w:r w:rsidR="00354CF4" w:rsidRPr="004B4AA1">
        <w:rPr>
          <w:rFonts w:ascii="Times New Roman" w:hAnsi="Times New Roman"/>
          <w:sz w:val="24"/>
          <w:szCs w:val="24"/>
        </w:rPr>
        <w:t>)</w:t>
      </w:r>
      <w:r w:rsidR="004B4AA1">
        <w:rPr>
          <w:rFonts w:ascii="Times New Roman" w:hAnsi="Times New Roman"/>
          <w:sz w:val="24"/>
          <w:szCs w:val="24"/>
        </w:rPr>
        <w:t>;</w:t>
      </w:r>
    </w:p>
    <w:p w14:paraId="155E0D65" w14:textId="77777777" w:rsidR="005D629F" w:rsidRDefault="00354CF4" w:rsidP="004A0BEF">
      <w:pPr>
        <w:pStyle w:val="Loendilik"/>
        <w:numPr>
          <w:ilvl w:val="0"/>
          <w:numId w:val="26"/>
        </w:numPr>
        <w:jc w:val="both"/>
        <w:rPr>
          <w:rFonts w:ascii="Times New Roman" w:hAnsi="Times New Roman"/>
          <w:sz w:val="24"/>
          <w:szCs w:val="24"/>
        </w:rPr>
      </w:pPr>
      <w:r w:rsidRPr="004B4AA1">
        <w:rPr>
          <w:rFonts w:ascii="Times New Roman" w:hAnsi="Times New Roman"/>
          <w:sz w:val="24"/>
          <w:szCs w:val="24"/>
        </w:rPr>
        <w:t>Eesti Töötukassa juhatuse liige Brit Rammul (</w:t>
      </w:r>
      <w:hyperlink r:id="rId25">
        <w:r w:rsidRPr="004B4AA1">
          <w:rPr>
            <w:rStyle w:val="Hperlink"/>
            <w:rFonts w:ascii="Times New Roman" w:hAnsi="Times New Roman"/>
            <w:sz w:val="24"/>
            <w:szCs w:val="24"/>
          </w:rPr>
          <w:t>brit.rammul@tootukassa.ee</w:t>
        </w:r>
      </w:hyperlink>
      <w:r w:rsidR="004B4AA1" w:rsidRPr="004B4AA1">
        <w:rPr>
          <w:rFonts w:ascii="Times New Roman" w:hAnsi="Times New Roman"/>
          <w:sz w:val="24"/>
          <w:szCs w:val="24"/>
        </w:rPr>
        <w:t>, 614 8500</w:t>
      </w:r>
      <w:r w:rsidRPr="004B4AA1">
        <w:rPr>
          <w:rFonts w:ascii="Times New Roman" w:hAnsi="Times New Roman"/>
          <w:sz w:val="24"/>
          <w:szCs w:val="24"/>
        </w:rPr>
        <w:t xml:space="preserve">), </w:t>
      </w:r>
    </w:p>
    <w:p w14:paraId="7E6841AC" w14:textId="4808A7C5" w:rsidR="005D629F" w:rsidRPr="000D22EC" w:rsidRDefault="002F5918" w:rsidP="000D22EC">
      <w:pPr>
        <w:pStyle w:val="Loendilik"/>
        <w:numPr>
          <w:ilvl w:val="0"/>
          <w:numId w:val="26"/>
        </w:numPr>
        <w:jc w:val="both"/>
        <w:rPr>
          <w:rFonts w:ascii="Times New Roman" w:hAnsi="Times New Roman"/>
          <w:sz w:val="24"/>
          <w:szCs w:val="24"/>
        </w:rPr>
      </w:pPr>
      <w:r w:rsidRPr="004B4AA1">
        <w:rPr>
          <w:rFonts w:ascii="Times New Roman" w:hAnsi="Times New Roman"/>
          <w:sz w:val="24"/>
          <w:szCs w:val="24"/>
        </w:rPr>
        <w:t xml:space="preserve">Eesti Töötukassa </w:t>
      </w:r>
      <w:r w:rsidR="00354CF4" w:rsidRPr="004B4AA1">
        <w:rPr>
          <w:rFonts w:ascii="Times New Roman" w:hAnsi="Times New Roman"/>
          <w:sz w:val="24"/>
          <w:szCs w:val="24"/>
        </w:rPr>
        <w:t>juriidilise osakonna juhataja Ira Songisepp</w:t>
      </w:r>
      <w:r w:rsidR="000D22EC">
        <w:rPr>
          <w:rFonts w:ascii="Times New Roman" w:hAnsi="Times New Roman"/>
          <w:sz w:val="24"/>
          <w:szCs w:val="24"/>
        </w:rPr>
        <w:t xml:space="preserve"> </w:t>
      </w:r>
      <w:r w:rsidR="00354CF4" w:rsidRPr="004B4AA1">
        <w:rPr>
          <w:rFonts w:ascii="Times New Roman" w:hAnsi="Times New Roman"/>
          <w:sz w:val="24"/>
          <w:szCs w:val="24"/>
        </w:rPr>
        <w:t>(</w:t>
      </w:r>
      <w:hyperlink r:id="rId26">
        <w:r w:rsidR="00354CF4" w:rsidRPr="004B4AA1">
          <w:rPr>
            <w:rStyle w:val="Hperlink"/>
            <w:rFonts w:ascii="Times New Roman" w:hAnsi="Times New Roman"/>
            <w:sz w:val="24"/>
            <w:szCs w:val="24"/>
          </w:rPr>
          <w:t>ira.songisepp@tootukassa.ee</w:t>
        </w:r>
      </w:hyperlink>
      <w:r w:rsidR="005D629F">
        <w:rPr>
          <w:rFonts w:ascii="Times New Roman" w:hAnsi="Times New Roman"/>
          <w:sz w:val="24"/>
          <w:szCs w:val="24"/>
        </w:rPr>
        <w:t xml:space="preserve">, </w:t>
      </w:r>
      <w:r w:rsidR="005D629F" w:rsidRPr="000D22EC">
        <w:rPr>
          <w:rFonts w:ascii="Times New Roman" w:hAnsi="Times New Roman"/>
          <w:sz w:val="24"/>
          <w:szCs w:val="24"/>
        </w:rPr>
        <w:t>614 8520</w:t>
      </w:r>
      <w:r w:rsidR="00354CF4" w:rsidRPr="000D22EC">
        <w:rPr>
          <w:rFonts w:ascii="Times New Roman" w:hAnsi="Times New Roman"/>
          <w:sz w:val="24"/>
          <w:szCs w:val="24"/>
        </w:rPr>
        <w:t xml:space="preserve">), </w:t>
      </w:r>
    </w:p>
    <w:p w14:paraId="6D430DAB" w14:textId="55CBD9EE" w:rsidR="005D629F" w:rsidRDefault="002F5918" w:rsidP="004A0BEF">
      <w:pPr>
        <w:pStyle w:val="Loendilik"/>
        <w:numPr>
          <w:ilvl w:val="0"/>
          <w:numId w:val="26"/>
        </w:numPr>
        <w:jc w:val="both"/>
        <w:rPr>
          <w:rFonts w:ascii="Times New Roman" w:hAnsi="Times New Roman"/>
          <w:sz w:val="24"/>
          <w:szCs w:val="24"/>
        </w:rPr>
      </w:pPr>
      <w:r w:rsidRPr="004B4AA1">
        <w:rPr>
          <w:rFonts w:ascii="Times New Roman" w:hAnsi="Times New Roman"/>
          <w:sz w:val="24"/>
          <w:szCs w:val="24"/>
        </w:rPr>
        <w:t xml:space="preserve">Eesti Töötukassa </w:t>
      </w:r>
      <w:r w:rsidR="00354CF4" w:rsidRPr="004B4AA1">
        <w:rPr>
          <w:rFonts w:ascii="Times New Roman" w:hAnsi="Times New Roman"/>
          <w:sz w:val="24"/>
          <w:szCs w:val="24"/>
        </w:rPr>
        <w:t>töövõimetoetuse osakonna juhataja Reet Raud (</w:t>
      </w:r>
      <w:hyperlink r:id="rId27">
        <w:r w:rsidR="00354CF4" w:rsidRPr="004B4AA1">
          <w:rPr>
            <w:rStyle w:val="Hperlink"/>
            <w:rFonts w:ascii="Times New Roman" w:hAnsi="Times New Roman"/>
            <w:sz w:val="24"/>
            <w:szCs w:val="24"/>
          </w:rPr>
          <w:t>reet.raud@tootukassa.ee</w:t>
        </w:r>
      </w:hyperlink>
      <w:r w:rsidR="005D629F">
        <w:rPr>
          <w:rFonts w:ascii="Times New Roman" w:hAnsi="Times New Roman"/>
          <w:sz w:val="24"/>
          <w:szCs w:val="24"/>
        </w:rPr>
        <w:t xml:space="preserve">, </w:t>
      </w:r>
      <w:r w:rsidR="005D629F" w:rsidRPr="004B4AA1">
        <w:rPr>
          <w:rFonts w:ascii="Times New Roman" w:hAnsi="Times New Roman"/>
          <w:sz w:val="24"/>
          <w:szCs w:val="24"/>
        </w:rPr>
        <w:t>614 8247</w:t>
      </w:r>
      <w:r w:rsidR="00354CF4" w:rsidRPr="004B4AA1">
        <w:rPr>
          <w:rFonts w:ascii="Times New Roman" w:hAnsi="Times New Roman"/>
          <w:sz w:val="24"/>
          <w:szCs w:val="24"/>
        </w:rPr>
        <w:t>)</w:t>
      </w:r>
      <w:r w:rsidR="005D629F">
        <w:rPr>
          <w:rFonts w:ascii="Times New Roman" w:hAnsi="Times New Roman"/>
          <w:sz w:val="24"/>
          <w:szCs w:val="24"/>
        </w:rPr>
        <w:t xml:space="preserve"> ja</w:t>
      </w:r>
      <w:r w:rsidR="00354CF4" w:rsidRPr="004B4AA1">
        <w:rPr>
          <w:rFonts w:ascii="Times New Roman" w:hAnsi="Times New Roman"/>
          <w:sz w:val="24"/>
          <w:szCs w:val="24"/>
        </w:rPr>
        <w:t xml:space="preserve"> </w:t>
      </w:r>
    </w:p>
    <w:p w14:paraId="17CD0793" w14:textId="08745C00" w:rsidR="0038147E" w:rsidRPr="004B4AA1" w:rsidRDefault="002F5918" w:rsidP="000D22EC">
      <w:pPr>
        <w:pStyle w:val="Loendilik"/>
        <w:numPr>
          <w:ilvl w:val="0"/>
          <w:numId w:val="26"/>
        </w:numPr>
        <w:jc w:val="both"/>
        <w:rPr>
          <w:rFonts w:ascii="Times New Roman" w:hAnsi="Times New Roman"/>
          <w:sz w:val="24"/>
          <w:szCs w:val="24"/>
        </w:rPr>
      </w:pPr>
      <w:r w:rsidRPr="004B4AA1">
        <w:rPr>
          <w:rFonts w:ascii="Times New Roman" w:hAnsi="Times New Roman"/>
          <w:sz w:val="24"/>
          <w:szCs w:val="24"/>
        </w:rPr>
        <w:t xml:space="preserve">Eesti Töötukassa </w:t>
      </w:r>
      <w:r w:rsidR="00354CF4" w:rsidRPr="004B4AA1">
        <w:rPr>
          <w:rFonts w:ascii="Times New Roman" w:hAnsi="Times New Roman"/>
          <w:sz w:val="24"/>
          <w:szCs w:val="24"/>
        </w:rPr>
        <w:t>analüüsiosakonna vanemanalüütik Mare Loos (</w:t>
      </w:r>
      <w:hyperlink r:id="rId28">
        <w:r w:rsidR="00354CF4" w:rsidRPr="004B4AA1">
          <w:rPr>
            <w:rStyle w:val="Hperlink"/>
            <w:rFonts w:ascii="Times New Roman" w:hAnsi="Times New Roman"/>
            <w:sz w:val="24"/>
            <w:szCs w:val="24"/>
          </w:rPr>
          <w:t>mare.loos@tootukassa.ee</w:t>
        </w:r>
      </w:hyperlink>
      <w:r w:rsidR="00354CF4" w:rsidRPr="004B4AA1">
        <w:rPr>
          <w:rFonts w:ascii="Times New Roman" w:hAnsi="Times New Roman"/>
          <w:sz w:val="24"/>
          <w:szCs w:val="24"/>
        </w:rPr>
        <w:t>).</w:t>
      </w:r>
    </w:p>
    <w:p w14:paraId="4425A1F9" w14:textId="77777777" w:rsidR="0051450A" w:rsidRDefault="0051450A" w:rsidP="0051450A">
      <w:pPr>
        <w:spacing w:after="0" w:line="240" w:lineRule="auto"/>
        <w:jc w:val="both"/>
        <w:rPr>
          <w:rFonts w:ascii="Times New Roman" w:hAnsi="Times New Roman" w:cs="Times New Roman"/>
          <w:bCs/>
          <w:sz w:val="24"/>
          <w:szCs w:val="24"/>
        </w:rPr>
      </w:pPr>
    </w:p>
    <w:p w14:paraId="280FE148" w14:textId="23B32001" w:rsidR="0051450A" w:rsidRPr="001F2B6E" w:rsidRDefault="0051450A" w:rsidP="0051450A">
      <w:pPr>
        <w:spacing w:after="0" w:line="240" w:lineRule="auto"/>
        <w:jc w:val="both"/>
        <w:rPr>
          <w:rFonts w:ascii="Times New Roman" w:hAnsi="Times New Roman" w:cs="Times New Roman"/>
          <w:bCs/>
          <w:sz w:val="24"/>
          <w:szCs w:val="24"/>
        </w:rPr>
      </w:pPr>
      <w:r w:rsidRPr="001F2B6E">
        <w:rPr>
          <w:rFonts w:ascii="Times New Roman" w:hAnsi="Times New Roman" w:cs="Times New Roman"/>
          <w:bCs/>
          <w:sz w:val="24"/>
          <w:szCs w:val="24"/>
        </w:rPr>
        <w:t xml:space="preserve">Eelnõu koostamisse on olnud kaasatud ka </w:t>
      </w:r>
      <w:r w:rsidR="00C8778F" w:rsidRPr="001F2B6E">
        <w:rPr>
          <w:rFonts w:ascii="Times New Roman" w:hAnsi="Times New Roman" w:cs="Times New Roman"/>
          <w:bCs/>
          <w:sz w:val="24"/>
          <w:szCs w:val="24"/>
        </w:rPr>
        <w:t>PPA,</w:t>
      </w:r>
      <w:r w:rsidR="00357708">
        <w:rPr>
          <w:rFonts w:ascii="Times New Roman" w:hAnsi="Times New Roman" w:cs="Times New Roman"/>
          <w:bCs/>
          <w:sz w:val="24"/>
          <w:szCs w:val="24"/>
        </w:rPr>
        <w:t xml:space="preserve"> SKA</w:t>
      </w:r>
      <w:r w:rsidR="00F93455" w:rsidRPr="001F2B6E">
        <w:rPr>
          <w:rFonts w:ascii="Times New Roman" w:hAnsi="Times New Roman" w:cs="Times New Roman"/>
          <w:bCs/>
          <w:sz w:val="24"/>
          <w:szCs w:val="24"/>
        </w:rPr>
        <w:t xml:space="preserve">, Eesti Töötukassa </w:t>
      </w:r>
      <w:r w:rsidRPr="001F2B6E">
        <w:rPr>
          <w:rFonts w:ascii="Times New Roman" w:hAnsi="Times New Roman" w:cs="Times New Roman"/>
          <w:bCs/>
          <w:sz w:val="24"/>
          <w:szCs w:val="24"/>
        </w:rPr>
        <w:t>ja Tervisekassa ametnikud.</w:t>
      </w:r>
    </w:p>
    <w:p w14:paraId="424E706A" w14:textId="77777777" w:rsidR="0051450A" w:rsidRPr="001F2B6E" w:rsidRDefault="0051450A" w:rsidP="0051450A">
      <w:pPr>
        <w:spacing w:after="0" w:line="240" w:lineRule="auto"/>
        <w:jc w:val="both"/>
        <w:rPr>
          <w:rFonts w:ascii="Times New Roman" w:hAnsi="Times New Roman" w:cs="Times New Roman"/>
          <w:bCs/>
          <w:sz w:val="24"/>
          <w:szCs w:val="24"/>
        </w:rPr>
      </w:pPr>
    </w:p>
    <w:p w14:paraId="12492C7F" w14:textId="4C838D53" w:rsidR="00B23023" w:rsidRPr="001F2B6E" w:rsidRDefault="008127F7" w:rsidP="0051450A">
      <w:pPr>
        <w:spacing w:after="0" w:line="240" w:lineRule="auto"/>
        <w:jc w:val="both"/>
        <w:rPr>
          <w:rFonts w:ascii="Times New Roman" w:hAnsi="Times New Roman" w:cs="Times New Roman"/>
          <w:sz w:val="24"/>
          <w:szCs w:val="24"/>
        </w:rPr>
      </w:pPr>
      <w:r w:rsidRPr="001F2B6E">
        <w:rPr>
          <w:rFonts w:ascii="Times New Roman" w:hAnsi="Times New Roman" w:cs="Times New Roman"/>
          <w:sz w:val="24"/>
          <w:szCs w:val="24"/>
        </w:rPr>
        <w:t xml:space="preserve">Eelnõu juriidilist kvaliteeti on kontrollinud Siseministeeriumi </w:t>
      </w:r>
      <w:r w:rsidR="00A0320A" w:rsidRPr="001F2B6E">
        <w:rPr>
          <w:rFonts w:ascii="Times New Roman" w:hAnsi="Times New Roman" w:cs="Times New Roman"/>
          <w:sz w:val="24"/>
          <w:szCs w:val="24"/>
        </w:rPr>
        <w:t xml:space="preserve">õigusosakonna </w:t>
      </w:r>
      <w:r w:rsidR="005D292C" w:rsidRPr="001F2B6E">
        <w:rPr>
          <w:rFonts w:ascii="Times New Roman" w:hAnsi="Times New Roman" w:cs="Times New Roman"/>
          <w:sz w:val="24"/>
          <w:szCs w:val="24"/>
        </w:rPr>
        <w:t>õigusnõunik</w:t>
      </w:r>
      <w:r w:rsidR="007177FD" w:rsidRPr="001F2B6E">
        <w:rPr>
          <w:rFonts w:ascii="Times New Roman" w:hAnsi="Times New Roman" w:cs="Times New Roman"/>
          <w:sz w:val="24"/>
          <w:szCs w:val="24"/>
        </w:rPr>
        <w:t>ud</w:t>
      </w:r>
      <w:r w:rsidR="005D292C" w:rsidRPr="001F2B6E">
        <w:rPr>
          <w:rFonts w:ascii="Times New Roman" w:hAnsi="Times New Roman" w:cs="Times New Roman"/>
          <w:sz w:val="24"/>
          <w:szCs w:val="24"/>
        </w:rPr>
        <w:t xml:space="preserve"> </w:t>
      </w:r>
      <w:r w:rsidR="00AF0921" w:rsidRPr="001F2B6E">
        <w:rPr>
          <w:rFonts w:ascii="Times New Roman" w:hAnsi="Times New Roman" w:cs="Times New Roman"/>
          <w:sz w:val="24"/>
          <w:szCs w:val="24"/>
        </w:rPr>
        <w:t>Kertu Nurmsalu</w:t>
      </w:r>
      <w:r w:rsidR="005D292C" w:rsidRPr="001F2B6E">
        <w:rPr>
          <w:rFonts w:ascii="Times New Roman" w:hAnsi="Times New Roman" w:cs="Times New Roman"/>
          <w:sz w:val="24"/>
          <w:szCs w:val="24"/>
        </w:rPr>
        <w:t xml:space="preserve"> (</w:t>
      </w:r>
      <w:hyperlink r:id="rId29" w:history="1">
        <w:r w:rsidR="00B41616" w:rsidRPr="001F2B6E">
          <w:rPr>
            <w:rStyle w:val="Hperlink"/>
            <w:rFonts w:ascii="Times New Roman" w:hAnsi="Times New Roman"/>
            <w:sz w:val="24"/>
            <w:szCs w:val="24"/>
          </w:rPr>
          <w:t>kertu.nurmsalu@siseministeerium.ee</w:t>
        </w:r>
      </w:hyperlink>
      <w:r w:rsidR="00A0320A" w:rsidRPr="001F2B6E">
        <w:rPr>
          <w:rFonts w:ascii="Times New Roman" w:hAnsi="Times New Roman" w:cs="Times New Roman"/>
          <w:sz w:val="24"/>
          <w:szCs w:val="24"/>
        </w:rPr>
        <w:t>, tel 612 5084</w:t>
      </w:r>
      <w:r w:rsidR="005D292C" w:rsidRPr="001F2B6E">
        <w:rPr>
          <w:rFonts w:ascii="Times New Roman" w:hAnsi="Times New Roman" w:cs="Times New Roman"/>
          <w:sz w:val="24"/>
          <w:szCs w:val="24"/>
        </w:rPr>
        <w:t>)</w:t>
      </w:r>
      <w:r w:rsidR="007177FD" w:rsidRPr="001F2B6E">
        <w:rPr>
          <w:rFonts w:ascii="Times New Roman" w:hAnsi="Times New Roman" w:cs="Times New Roman"/>
          <w:sz w:val="24"/>
          <w:szCs w:val="24"/>
        </w:rPr>
        <w:t xml:space="preserve"> ja</w:t>
      </w:r>
      <w:r w:rsidR="0030448F">
        <w:rPr>
          <w:rFonts w:ascii="Times New Roman" w:hAnsi="Times New Roman" w:cs="Times New Roman"/>
          <w:sz w:val="24"/>
          <w:szCs w:val="24"/>
        </w:rPr>
        <w:t xml:space="preserve"> Jaanus Põldmaa</w:t>
      </w:r>
      <w:r w:rsidR="007177FD" w:rsidRPr="001F2B6E">
        <w:rPr>
          <w:rFonts w:ascii="Times New Roman" w:hAnsi="Times New Roman" w:cs="Times New Roman"/>
          <w:sz w:val="24"/>
          <w:szCs w:val="24"/>
        </w:rPr>
        <w:t xml:space="preserve"> </w:t>
      </w:r>
      <w:r w:rsidR="0030448F" w:rsidRPr="001F2B6E">
        <w:rPr>
          <w:rFonts w:ascii="Times New Roman" w:hAnsi="Times New Roman" w:cs="Times New Roman"/>
          <w:sz w:val="24"/>
          <w:szCs w:val="24"/>
        </w:rPr>
        <w:t>(</w:t>
      </w:r>
      <w:hyperlink r:id="rId30" w:history="1">
        <w:r w:rsidR="0030448F">
          <w:rPr>
            <w:rStyle w:val="Hperlink"/>
            <w:rFonts w:ascii="Times New Roman" w:hAnsi="Times New Roman"/>
            <w:sz w:val="24"/>
            <w:szCs w:val="24"/>
          </w:rPr>
          <w:t>jaanus.poldmaa</w:t>
        </w:r>
        <w:r w:rsidR="0030448F" w:rsidRPr="001F2B6E">
          <w:rPr>
            <w:rStyle w:val="Hperlink"/>
            <w:rFonts w:ascii="Times New Roman" w:hAnsi="Times New Roman"/>
            <w:sz w:val="24"/>
            <w:szCs w:val="24"/>
          </w:rPr>
          <w:t>@siseministeerium.ee</w:t>
        </w:r>
      </w:hyperlink>
      <w:r w:rsidR="007177FD" w:rsidRPr="001F2B6E">
        <w:rPr>
          <w:rFonts w:ascii="Times New Roman" w:hAnsi="Times New Roman" w:cs="Times New Roman"/>
          <w:sz w:val="24"/>
          <w:szCs w:val="24"/>
        </w:rPr>
        <w:t>, tel 612 5166)</w:t>
      </w:r>
      <w:r w:rsidR="005D292C" w:rsidRPr="001F2B6E">
        <w:rPr>
          <w:rFonts w:ascii="Times New Roman" w:hAnsi="Times New Roman" w:cs="Times New Roman"/>
          <w:sz w:val="24"/>
          <w:szCs w:val="24"/>
        </w:rPr>
        <w:t>.</w:t>
      </w:r>
      <w:bookmarkStart w:id="64" w:name="_Toc384886251"/>
      <w:bookmarkStart w:id="65" w:name="_Toc448760598"/>
      <w:bookmarkStart w:id="66" w:name="_Toc448869255"/>
      <w:bookmarkStart w:id="67" w:name="_Toc448870061"/>
      <w:bookmarkStart w:id="68" w:name="_Toc448909490"/>
      <w:bookmarkStart w:id="69" w:name="_Toc448909537"/>
      <w:bookmarkStart w:id="70" w:name="_Toc448913271"/>
      <w:bookmarkStart w:id="71" w:name="_Toc449089513"/>
      <w:bookmarkStart w:id="72" w:name="_Toc449089596"/>
      <w:bookmarkStart w:id="73" w:name="_Toc449089815"/>
      <w:bookmarkStart w:id="74" w:name="_Toc449089856"/>
      <w:bookmarkStart w:id="75" w:name="_Toc449089935"/>
    </w:p>
    <w:p w14:paraId="7AB8A483" w14:textId="77777777" w:rsidR="00B23023" w:rsidRPr="001F2B6E" w:rsidRDefault="00B23023" w:rsidP="0051450A">
      <w:pPr>
        <w:autoSpaceDE w:val="0"/>
        <w:autoSpaceDN w:val="0"/>
        <w:adjustRightInd w:val="0"/>
        <w:spacing w:after="0" w:line="240" w:lineRule="auto"/>
        <w:jc w:val="both"/>
        <w:rPr>
          <w:rFonts w:ascii="Times New Roman" w:hAnsi="Times New Roman" w:cs="Times New Roman"/>
          <w:sz w:val="24"/>
          <w:szCs w:val="24"/>
        </w:rPr>
      </w:pPr>
    </w:p>
    <w:p w14:paraId="6DD3ABC7" w14:textId="608A1D65" w:rsidR="00916F94" w:rsidRPr="001F2B6E" w:rsidRDefault="00916F94" w:rsidP="0051450A">
      <w:pPr>
        <w:autoSpaceDE w:val="0"/>
        <w:autoSpaceDN w:val="0"/>
        <w:adjustRightInd w:val="0"/>
        <w:spacing w:after="0" w:line="240" w:lineRule="auto"/>
        <w:jc w:val="both"/>
        <w:rPr>
          <w:rFonts w:ascii="Times New Roman" w:hAnsi="Times New Roman" w:cs="Times New Roman"/>
          <w:sz w:val="24"/>
          <w:szCs w:val="24"/>
        </w:rPr>
      </w:pPr>
      <w:r w:rsidRPr="001F2B6E">
        <w:rPr>
          <w:rFonts w:ascii="Times New Roman" w:hAnsi="Times New Roman" w:cs="Times New Roman"/>
          <w:sz w:val="24"/>
          <w:szCs w:val="24"/>
        </w:rPr>
        <w:t>Eelnõu on keeleliselt toimetanud Siseministeeriumi õigus</w:t>
      </w:r>
      <w:r w:rsidR="00B23023" w:rsidRPr="001F2B6E">
        <w:rPr>
          <w:rFonts w:ascii="Times New Roman" w:hAnsi="Times New Roman" w:cs="Times New Roman"/>
          <w:sz w:val="24"/>
          <w:szCs w:val="24"/>
        </w:rPr>
        <w:softHyphen/>
      </w:r>
      <w:r w:rsidRPr="001F2B6E">
        <w:rPr>
          <w:rFonts w:ascii="Times New Roman" w:hAnsi="Times New Roman" w:cs="Times New Roman"/>
          <w:sz w:val="24"/>
          <w:szCs w:val="24"/>
        </w:rPr>
        <w:t>osakonna keeletoimetaja Heike Olmre (</w:t>
      </w:r>
      <w:hyperlink r:id="rId31" w:history="1">
        <w:r w:rsidR="00B41616" w:rsidRPr="001F2B6E">
          <w:rPr>
            <w:rStyle w:val="Hperlink"/>
            <w:rFonts w:ascii="Times New Roman" w:hAnsi="Times New Roman"/>
            <w:sz w:val="24"/>
            <w:szCs w:val="24"/>
          </w:rPr>
          <w:t>heike.olmre@siseministeerium.ee</w:t>
        </w:r>
      </w:hyperlink>
      <w:r w:rsidRPr="001F2B6E">
        <w:rPr>
          <w:rFonts w:ascii="Times New Roman" w:hAnsi="Times New Roman" w:cs="Times New Roman"/>
          <w:sz w:val="24"/>
          <w:szCs w:val="24"/>
        </w:rPr>
        <w:t>, tel 612 5</w:t>
      </w:r>
      <w:r w:rsidR="0030448F">
        <w:rPr>
          <w:rFonts w:ascii="Times New Roman" w:hAnsi="Times New Roman" w:cs="Times New Roman"/>
          <w:sz w:val="24"/>
          <w:szCs w:val="24"/>
        </w:rPr>
        <w:t>041</w:t>
      </w:r>
      <w:r w:rsidRPr="001F2B6E">
        <w:rPr>
          <w:rFonts w:ascii="Times New Roman" w:hAnsi="Times New Roman" w:cs="Times New Roman"/>
          <w:sz w:val="24"/>
          <w:szCs w:val="24"/>
        </w:rPr>
        <w:t>).</w:t>
      </w:r>
      <w:r w:rsidR="00564A48">
        <w:rPr>
          <w:rFonts w:ascii="Times New Roman" w:hAnsi="Times New Roman" w:cs="Times New Roman"/>
          <w:sz w:val="24"/>
          <w:szCs w:val="24"/>
        </w:rPr>
        <w:t xml:space="preserve"> Seletuskiri on keeleliselt toimetamata.</w:t>
      </w:r>
    </w:p>
    <w:p w14:paraId="1B6CEBB8" w14:textId="77777777" w:rsidR="008739FA" w:rsidRPr="0043355C" w:rsidRDefault="008739FA" w:rsidP="007E0942">
      <w:pPr>
        <w:autoSpaceDE w:val="0"/>
        <w:autoSpaceDN w:val="0"/>
        <w:adjustRightInd w:val="0"/>
        <w:spacing w:after="0" w:line="240" w:lineRule="auto"/>
        <w:jc w:val="both"/>
        <w:rPr>
          <w:rFonts w:ascii="Times New Roman" w:hAnsi="Times New Roman" w:cs="Times New Roman"/>
          <w:sz w:val="24"/>
          <w:szCs w:val="24"/>
        </w:rPr>
      </w:pPr>
    </w:p>
    <w:p w14:paraId="7F306692" w14:textId="12F6FFBF" w:rsidR="008127F7" w:rsidRPr="0043355C" w:rsidRDefault="008127F7" w:rsidP="007E0942">
      <w:pPr>
        <w:keepNext/>
        <w:spacing w:after="0" w:line="240" w:lineRule="auto"/>
        <w:jc w:val="both"/>
        <w:rPr>
          <w:rFonts w:ascii="Times New Roman" w:hAnsi="Times New Roman" w:cs="Times New Roman"/>
          <w:b/>
          <w:sz w:val="26"/>
          <w:szCs w:val="26"/>
        </w:rPr>
      </w:pPr>
      <w:bookmarkStart w:id="76" w:name="_Toc449366679"/>
      <w:bookmarkStart w:id="77" w:name="_Toc449367564"/>
      <w:bookmarkStart w:id="78" w:name="_Toc449367796"/>
      <w:bookmarkStart w:id="79" w:name="_Toc449367897"/>
      <w:bookmarkStart w:id="80" w:name="_Toc449369044"/>
      <w:bookmarkStart w:id="81" w:name="_Toc449448873"/>
      <w:bookmarkStart w:id="82" w:name="_Toc451528049"/>
      <w:bookmarkStart w:id="83" w:name="_Toc451528093"/>
      <w:r w:rsidRPr="0043355C">
        <w:rPr>
          <w:rFonts w:ascii="Times New Roman" w:hAnsi="Times New Roman" w:cs="Times New Roman"/>
          <w:b/>
          <w:sz w:val="26"/>
          <w:szCs w:val="26"/>
        </w:rPr>
        <w:t>1.3</w:t>
      </w:r>
      <w:r w:rsidR="004441E7" w:rsidRPr="0043355C">
        <w:rPr>
          <w:rFonts w:ascii="Times New Roman" w:hAnsi="Times New Roman" w:cs="Times New Roman"/>
          <w:b/>
          <w:sz w:val="26"/>
          <w:szCs w:val="26"/>
        </w:rPr>
        <w:t>.</w:t>
      </w:r>
      <w:r w:rsidRPr="0043355C">
        <w:rPr>
          <w:rFonts w:ascii="Times New Roman" w:hAnsi="Times New Roman" w:cs="Times New Roman"/>
          <w:b/>
          <w:sz w:val="26"/>
          <w:szCs w:val="26"/>
        </w:rPr>
        <w:t xml:space="preserve"> Märkuse</w:t>
      </w:r>
      <w:bookmarkEnd w:id="64"/>
      <w:r w:rsidRPr="0043355C">
        <w:rPr>
          <w:rFonts w:ascii="Times New Roman" w:hAnsi="Times New Roman" w:cs="Times New Roman"/>
          <w:b/>
          <w:sz w:val="26"/>
          <w:szCs w:val="26"/>
        </w:rPr>
        <w:t>d</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7EDBEB91" w14:textId="77777777" w:rsidR="008127F7" w:rsidRPr="0043355C" w:rsidRDefault="008127F7" w:rsidP="007E0942">
      <w:pPr>
        <w:keepNext/>
        <w:autoSpaceDE w:val="0"/>
        <w:autoSpaceDN w:val="0"/>
        <w:adjustRightInd w:val="0"/>
        <w:spacing w:after="0" w:line="240" w:lineRule="auto"/>
        <w:jc w:val="both"/>
        <w:rPr>
          <w:rFonts w:ascii="Times New Roman" w:hAnsi="Times New Roman" w:cs="Times New Roman"/>
          <w:sz w:val="24"/>
          <w:szCs w:val="24"/>
        </w:rPr>
      </w:pPr>
    </w:p>
    <w:p w14:paraId="15F6D537" w14:textId="49C22A52" w:rsidR="0038147E" w:rsidRPr="0043355C" w:rsidRDefault="0038147E"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Eelnõu on seotud direktiivi ülevõtmisega. Eelnõu on seotud </w:t>
      </w:r>
      <w:r w:rsidRPr="0043355C">
        <w:rPr>
          <w:rFonts w:ascii="Times New Roman" w:hAnsi="Times New Roman" w:cs="Times New Roman"/>
          <w:b/>
          <w:bCs/>
          <w:sz w:val="24"/>
          <w:szCs w:val="24"/>
        </w:rPr>
        <w:t xml:space="preserve">Vabariigi Valitsuse tegevusprogrammi </w:t>
      </w:r>
      <w:r w:rsidR="0096303B" w:rsidRPr="0043355C">
        <w:rPr>
          <w:rFonts w:ascii="Times New Roman" w:hAnsi="Times New Roman" w:cs="Times New Roman"/>
          <w:b/>
          <w:bCs/>
          <w:sz w:val="24"/>
          <w:szCs w:val="24"/>
        </w:rPr>
        <w:t>202</w:t>
      </w:r>
      <w:r w:rsidR="007A6039">
        <w:rPr>
          <w:rFonts w:ascii="Times New Roman" w:hAnsi="Times New Roman" w:cs="Times New Roman"/>
          <w:b/>
          <w:bCs/>
          <w:sz w:val="24"/>
          <w:szCs w:val="24"/>
        </w:rPr>
        <w:t>5</w:t>
      </w:r>
      <w:r w:rsidR="0096303B" w:rsidRPr="0043355C">
        <w:rPr>
          <w:rFonts w:ascii="Times New Roman" w:hAnsi="Times New Roman" w:cs="Times New Roman"/>
          <w:b/>
          <w:bCs/>
          <w:sz w:val="24"/>
          <w:szCs w:val="24"/>
        </w:rPr>
        <w:t>-2027</w:t>
      </w:r>
      <w:r w:rsidR="0096303B" w:rsidRPr="0043355C">
        <w:rPr>
          <w:rStyle w:val="Allmrkuseviide"/>
          <w:rFonts w:ascii="Times New Roman" w:hAnsi="Times New Roman"/>
          <w:b/>
          <w:bCs/>
          <w:sz w:val="24"/>
          <w:szCs w:val="24"/>
        </w:rPr>
        <w:footnoteReference w:id="3"/>
      </w:r>
      <w:r w:rsidRPr="0043355C">
        <w:rPr>
          <w:rFonts w:ascii="Times New Roman" w:hAnsi="Times New Roman" w:cs="Times New Roman"/>
          <w:b/>
          <w:bCs/>
          <w:sz w:val="24"/>
          <w:szCs w:val="24"/>
        </w:rPr>
        <w:t xml:space="preserve"> punktiga</w:t>
      </w:r>
      <w:r w:rsidR="00DC1E71" w:rsidRPr="0043355C">
        <w:rPr>
          <w:rFonts w:ascii="Times New Roman" w:hAnsi="Times New Roman" w:cs="Times New Roman"/>
          <w:sz w:val="24"/>
          <w:szCs w:val="24"/>
        </w:rPr>
        <w:t xml:space="preserve"> „</w:t>
      </w:r>
      <w:r w:rsidRPr="0043355C">
        <w:rPr>
          <w:rFonts w:ascii="Times New Roman" w:hAnsi="Times New Roman" w:cs="Times New Roman"/>
          <w:sz w:val="24"/>
          <w:szCs w:val="24"/>
        </w:rPr>
        <w:t>E</w:t>
      </w:r>
      <w:r w:rsidR="007A6039">
        <w:rPr>
          <w:rFonts w:ascii="Times New Roman" w:hAnsi="Times New Roman" w:cs="Times New Roman"/>
          <w:sz w:val="24"/>
          <w:szCs w:val="24"/>
        </w:rPr>
        <w:t>elnõu direktiivi (EL) 2024/1233 ülevõtmiseks (kolmanda riigi kodanikele ühtse loa taotluse menetlus, liikmesriigis seaduslikult elavate kolmandast riigist pärit töötajate õigused)</w:t>
      </w:r>
      <w:r w:rsidR="00DC1E71" w:rsidRPr="0043355C">
        <w:rPr>
          <w:rFonts w:ascii="Times New Roman" w:hAnsi="Times New Roman" w:cs="Times New Roman"/>
          <w:sz w:val="24"/>
          <w:szCs w:val="24"/>
        </w:rPr>
        <w:t>“</w:t>
      </w:r>
      <w:r w:rsidR="00243C38" w:rsidRPr="0043355C">
        <w:rPr>
          <w:rFonts w:ascii="Times New Roman" w:hAnsi="Times New Roman" w:cs="Times New Roman"/>
          <w:sz w:val="24"/>
          <w:szCs w:val="24"/>
        </w:rPr>
        <w:t>.</w:t>
      </w:r>
    </w:p>
    <w:p w14:paraId="395E663D" w14:textId="77777777" w:rsidR="0038147E" w:rsidRPr="0043355C" w:rsidRDefault="0038147E" w:rsidP="007E0942">
      <w:pPr>
        <w:suppressAutoHyphens/>
        <w:spacing w:after="0" w:line="240" w:lineRule="auto"/>
        <w:jc w:val="both"/>
        <w:rPr>
          <w:rFonts w:ascii="Times New Roman" w:hAnsi="Times New Roman" w:cs="Times New Roman"/>
          <w:sz w:val="24"/>
          <w:szCs w:val="24"/>
        </w:rPr>
      </w:pPr>
    </w:p>
    <w:p w14:paraId="42075A37" w14:textId="13F93CE6" w:rsidR="00F55841" w:rsidRPr="0043355C" w:rsidRDefault="00F55841"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b/>
          <w:bCs/>
          <w:sz w:val="24"/>
          <w:szCs w:val="24"/>
        </w:rPr>
        <w:t>Eelnõuga muudetakse</w:t>
      </w:r>
      <w:r w:rsidR="00DC1E71" w:rsidRPr="0043355C">
        <w:rPr>
          <w:rFonts w:ascii="Times New Roman" w:hAnsi="Times New Roman" w:cs="Times New Roman"/>
          <w:b/>
          <w:bCs/>
          <w:sz w:val="24"/>
          <w:szCs w:val="24"/>
        </w:rPr>
        <w:t xml:space="preserve"> järgmisi seadusi</w:t>
      </w:r>
      <w:r w:rsidRPr="0043355C">
        <w:rPr>
          <w:rFonts w:ascii="Times New Roman" w:hAnsi="Times New Roman" w:cs="Times New Roman"/>
          <w:sz w:val="24"/>
          <w:szCs w:val="24"/>
        </w:rPr>
        <w:t>:</w:t>
      </w:r>
    </w:p>
    <w:p w14:paraId="7A6A1865" w14:textId="15C4E756" w:rsidR="00B24F37" w:rsidRPr="0043355C" w:rsidRDefault="00B24F37"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1) VMS-i avaldamismärkega </w:t>
      </w:r>
      <w:r w:rsidR="00C8778F" w:rsidRPr="00C8778F">
        <w:rPr>
          <w:rFonts w:ascii="Times New Roman" w:hAnsi="Times New Roman" w:cs="Times New Roman"/>
          <w:sz w:val="24"/>
          <w:szCs w:val="24"/>
        </w:rPr>
        <w:t xml:space="preserve">RT I, </w:t>
      </w:r>
      <w:commentRangeStart w:id="84"/>
      <w:r w:rsidR="00C8778F" w:rsidRPr="00C8778F">
        <w:rPr>
          <w:rFonts w:ascii="Times New Roman" w:hAnsi="Times New Roman" w:cs="Times New Roman"/>
          <w:sz w:val="24"/>
          <w:szCs w:val="24"/>
        </w:rPr>
        <w:t>17.04.2025, 13</w:t>
      </w:r>
      <w:r w:rsidRPr="0043355C">
        <w:rPr>
          <w:rFonts w:ascii="Times New Roman" w:hAnsi="Times New Roman" w:cs="Times New Roman"/>
          <w:sz w:val="24"/>
          <w:szCs w:val="24"/>
        </w:rPr>
        <w:t>;</w:t>
      </w:r>
      <w:commentRangeEnd w:id="84"/>
      <w:r w:rsidR="00487FD6">
        <w:rPr>
          <w:rStyle w:val="Kommentaariviide"/>
          <w:rFonts w:asciiTheme="minorHAnsi" w:eastAsiaTheme="minorHAnsi" w:hAnsiTheme="minorHAnsi" w:cstheme="minorBidi"/>
        </w:rPr>
        <w:commentReference w:id="84"/>
      </w:r>
    </w:p>
    <w:p w14:paraId="5336DC51" w14:textId="77777777" w:rsidR="00B24F37" w:rsidRPr="0043355C" w:rsidRDefault="00B24F37"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2) perehüvitiste seadust (edaspidi </w:t>
      </w:r>
      <w:r w:rsidRPr="0043355C">
        <w:rPr>
          <w:rFonts w:ascii="Times New Roman" w:hAnsi="Times New Roman" w:cs="Times New Roman"/>
          <w:i/>
          <w:iCs/>
          <w:sz w:val="24"/>
          <w:szCs w:val="24"/>
        </w:rPr>
        <w:t>PHS</w:t>
      </w:r>
      <w:r w:rsidRPr="0043355C">
        <w:rPr>
          <w:rFonts w:ascii="Times New Roman" w:hAnsi="Times New Roman" w:cs="Times New Roman"/>
          <w:sz w:val="24"/>
          <w:szCs w:val="24"/>
        </w:rPr>
        <w:t xml:space="preserve">) avaldamismärkega RT I, 08.04.2025, 3; </w:t>
      </w:r>
    </w:p>
    <w:p w14:paraId="7AAEF28D" w14:textId="77777777" w:rsidR="00B24F37" w:rsidRPr="0043355C" w:rsidRDefault="00B24F37"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3) perehüvitiste seaduse ja teiste seaduste muutmise seadust avaldamismärkega RT I, 08.04.2025, 1; </w:t>
      </w:r>
    </w:p>
    <w:p w14:paraId="249C1757" w14:textId="77777777" w:rsidR="00B24F37" w:rsidRPr="0043355C" w:rsidRDefault="00B24F37"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4) puuetega inimeste sotsiaaltoetuste seadust (edaspidi </w:t>
      </w:r>
      <w:r w:rsidRPr="0043355C">
        <w:rPr>
          <w:rFonts w:ascii="Times New Roman" w:hAnsi="Times New Roman" w:cs="Times New Roman"/>
          <w:i/>
          <w:iCs/>
          <w:sz w:val="24"/>
          <w:szCs w:val="24"/>
        </w:rPr>
        <w:t>PISTS</w:t>
      </w:r>
      <w:r w:rsidRPr="0043355C">
        <w:rPr>
          <w:rFonts w:ascii="Times New Roman" w:hAnsi="Times New Roman" w:cs="Times New Roman"/>
          <w:sz w:val="24"/>
          <w:szCs w:val="24"/>
        </w:rPr>
        <w:t xml:space="preserve">) avaldamismärkega RT I, </w:t>
      </w:r>
      <w:commentRangeStart w:id="85"/>
      <w:r w:rsidRPr="0043355C">
        <w:rPr>
          <w:rFonts w:ascii="Times New Roman" w:hAnsi="Times New Roman" w:cs="Times New Roman"/>
          <w:sz w:val="24"/>
          <w:szCs w:val="24"/>
        </w:rPr>
        <w:t xml:space="preserve">31.12.2024, </w:t>
      </w:r>
      <w:commentRangeStart w:id="86"/>
      <w:r w:rsidRPr="0043355C">
        <w:rPr>
          <w:rFonts w:ascii="Times New Roman" w:hAnsi="Times New Roman" w:cs="Times New Roman"/>
          <w:sz w:val="24"/>
          <w:szCs w:val="24"/>
        </w:rPr>
        <w:t>27</w:t>
      </w:r>
      <w:commentRangeEnd w:id="86"/>
      <w:r w:rsidR="00EB2C11">
        <w:rPr>
          <w:rStyle w:val="Kommentaariviide"/>
          <w:rFonts w:asciiTheme="minorHAnsi" w:eastAsiaTheme="minorHAnsi" w:hAnsiTheme="minorHAnsi" w:cstheme="minorBidi"/>
        </w:rPr>
        <w:commentReference w:id="86"/>
      </w:r>
      <w:r w:rsidRPr="0043355C">
        <w:rPr>
          <w:rFonts w:ascii="Times New Roman" w:hAnsi="Times New Roman" w:cs="Times New Roman"/>
          <w:sz w:val="24"/>
          <w:szCs w:val="24"/>
        </w:rPr>
        <w:t>;</w:t>
      </w:r>
      <w:commentRangeEnd w:id="85"/>
      <w:r w:rsidR="009A081A">
        <w:rPr>
          <w:rStyle w:val="Kommentaariviide"/>
          <w:rFonts w:asciiTheme="minorHAnsi" w:eastAsiaTheme="minorHAnsi" w:hAnsiTheme="minorHAnsi" w:cstheme="minorBidi"/>
        </w:rPr>
        <w:commentReference w:id="85"/>
      </w:r>
      <w:r w:rsidRPr="0043355C">
        <w:rPr>
          <w:rFonts w:ascii="Times New Roman" w:hAnsi="Times New Roman" w:cs="Times New Roman"/>
          <w:sz w:val="24"/>
          <w:szCs w:val="24"/>
        </w:rPr>
        <w:t xml:space="preserve"> </w:t>
      </w:r>
    </w:p>
    <w:p w14:paraId="6DDD82CF" w14:textId="34A68B30" w:rsidR="00B24F37" w:rsidRPr="0043355C" w:rsidRDefault="003F7963" w:rsidP="007E094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5</w:t>
      </w:r>
      <w:r w:rsidR="00B24F37" w:rsidRPr="0043355C">
        <w:rPr>
          <w:rFonts w:ascii="Times New Roman" w:hAnsi="Times New Roman" w:cs="Times New Roman"/>
          <w:sz w:val="24"/>
          <w:szCs w:val="24"/>
        </w:rPr>
        <w:t xml:space="preserve">) riikliku pensionikindlustuse seadust (edaspidi </w:t>
      </w:r>
      <w:r w:rsidR="00B24F37" w:rsidRPr="0043355C">
        <w:rPr>
          <w:rFonts w:ascii="Times New Roman" w:hAnsi="Times New Roman" w:cs="Times New Roman"/>
          <w:i/>
          <w:iCs/>
          <w:sz w:val="24"/>
          <w:szCs w:val="24"/>
        </w:rPr>
        <w:t>RPKS</w:t>
      </w:r>
      <w:r w:rsidR="00B24F37" w:rsidRPr="0043355C">
        <w:rPr>
          <w:rFonts w:ascii="Times New Roman" w:hAnsi="Times New Roman" w:cs="Times New Roman"/>
          <w:sz w:val="24"/>
          <w:szCs w:val="24"/>
        </w:rPr>
        <w:t xml:space="preserve">) avaldamismärkega </w:t>
      </w:r>
      <w:commentRangeStart w:id="87"/>
      <w:r w:rsidR="00B24F37" w:rsidRPr="0043355C">
        <w:rPr>
          <w:rFonts w:ascii="Times New Roman" w:hAnsi="Times New Roman" w:cs="Times New Roman"/>
          <w:sz w:val="24"/>
          <w:szCs w:val="24"/>
        </w:rPr>
        <w:t>RT I, 08.04.2025, 13</w:t>
      </w:r>
      <w:commentRangeEnd w:id="87"/>
      <w:r w:rsidR="00B837D2">
        <w:rPr>
          <w:rStyle w:val="Kommentaariviide"/>
          <w:rFonts w:asciiTheme="minorHAnsi" w:eastAsiaTheme="minorHAnsi" w:hAnsiTheme="minorHAnsi" w:cstheme="minorBidi"/>
        </w:rPr>
        <w:commentReference w:id="87"/>
      </w:r>
      <w:r w:rsidR="00B24F37" w:rsidRPr="0043355C">
        <w:rPr>
          <w:rFonts w:ascii="Times New Roman" w:hAnsi="Times New Roman" w:cs="Times New Roman"/>
          <w:sz w:val="24"/>
          <w:szCs w:val="24"/>
        </w:rPr>
        <w:t>;</w:t>
      </w:r>
    </w:p>
    <w:p w14:paraId="65F040C0" w14:textId="6A04E73E" w:rsidR="00B24F37" w:rsidRPr="0043355C" w:rsidRDefault="003F7963" w:rsidP="007E094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B24F37" w:rsidRPr="0043355C">
        <w:rPr>
          <w:rFonts w:ascii="Times New Roman" w:hAnsi="Times New Roman" w:cs="Times New Roman"/>
          <w:sz w:val="24"/>
          <w:szCs w:val="24"/>
        </w:rPr>
        <w:t>) sotsiaalmaksuseadust (edaspidi</w:t>
      </w:r>
      <w:r w:rsidR="00B24F37" w:rsidRPr="0043355C">
        <w:rPr>
          <w:rFonts w:ascii="Times New Roman" w:hAnsi="Times New Roman" w:cs="Times New Roman"/>
          <w:i/>
          <w:color w:val="2B579A"/>
          <w:sz w:val="24"/>
          <w:szCs w:val="24"/>
        </w:rPr>
        <w:t xml:space="preserve"> </w:t>
      </w:r>
      <w:r w:rsidR="00B24F37" w:rsidRPr="0043355C">
        <w:rPr>
          <w:rFonts w:ascii="Times New Roman" w:hAnsi="Times New Roman" w:cs="Times New Roman"/>
          <w:i/>
          <w:sz w:val="24"/>
          <w:szCs w:val="24"/>
        </w:rPr>
        <w:t>SMS</w:t>
      </w:r>
      <w:r w:rsidR="00B24F37" w:rsidRPr="0043355C">
        <w:rPr>
          <w:rFonts w:ascii="Times New Roman" w:hAnsi="Times New Roman" w:cs="Times New Roman"/>
          <w:sz w:val="24"/>
          <w:szCs w:val="24"/>
        </w:rPr>
        <w:t xml:space="preserve">) avaldamismärkega RT I, </w:t>
      </w:r>
      <w:commentRangeStart w:id="88"/>
      <w:r w:rsidR="00B24F37" w:rsidRPr="0043355C">
        <w:rPr>
          <w:rFonts w:ascii="Times New Roman" w:hAnsi="Times New Roman" w:cs="Times New Roman"/>
          <w:sz w:val="24"/>
          <w:szCs w:val="24"/>
        </w:rPr>
        <w:t>12.12.2024, 28</w:t>
      </w:r>
      <w:commentRangeEnd w:id="88"/>
      <w:r w:rsidR="00CF36E8">
        <w:rPr>
          <w:rStyle w:val="Kommentaariviide"/>
          <w:rFonts w:asciiTheme="minorHAnsi" w:eastAsiaTheme="minorHAnsi" w:hAnsiTheme="minorHAnsi" w:cstheme="minorBidi"/>
        </w:rPr>
        <w:commentReference w:id="88"/>
      </w:r>
      <w:r w:rsidR="00B24F37" w:rsidRPr="0043355C">
        <w:rPr>
          <w:rFonts w:ascii="Times New Roman" w:hAnsi="Times New Roman" w:cs="Times New Roman"/>
          <w:sz w:val="24"/>
          <w:szCs w:val="24"/>
        </w:rPr>
        <w:t>;</w:t>
      </w:r>
    </w:p>
    <w:p w14:paraId="4CF0E1D6" w14:textId="716C2E3F" w:rsidR="00B24F37" w:rsidRPr="0043355C" w:rsidRDefault="003F7963" w:rsidP="007E094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B24F37" w:rsidRPr="0043355C">
        <w:rPr>
          <w:rFonts w:ascii="Times New Roman" w:hAnsi="Times New Roman" w:cs="Times New Roman"/>
          <w:sz w:val="24"/>
          <w:szCs w:val="24"/>
        </w:rPr>
        <w:t xml:space="preserve">) töötuskindlustuse seadust (edaspidi </w:t>
      </w:r>
      <w:proofErr w:type="spellStart"/>
      <w:r w:rsidR="00B24F37" w:rsidRPr="0043355C">
        <w:rPr>
          <w:rFonts w:ascii="Times New Roman" w:hAnsi="Times New Roman" w:cs="Times New Roman"/>
          <w:i/>
          <w:iCs/>
          <w:sz w:val="24"/>
          <w:szCs w:val="24"/>
        </w:rPr>
        <w:t>TKindlS</w:t>
      </w:r>
      <w:proofErr w:type="spellEnd"/>
      <w:r w:rsidR="00B24F37" w:rsidRPr="0043355C">
        <w:rPr>
          <w:rFonts w:ascii="Times New Roman" w:hAnsi="Times New Roman" w:cs="Times New Roman"/>
          <w:sz w:val="24"/>
          <w:szCs w:val="24"/>
        </w:rPr>
        <w:t xml:space="preserve">) avaldamismärkega </w:t>
      </w:r>
      <w:commentRangeStart w:id="89"/>
      <w:r w:rsidR="00B24F37" w:rsidRPr="0043355C">
        <w:rPr>
          <w:rFonts w:ascii="Times New Roman" w:hAnsi="Times New Roman" w:cs="Times New Roman"/>
          <w:sz w:val="24"/>
          <w:szCs w:val="24"/>
        </w:rPr>
        <w:t>RT I, 06.07.2023, 111</w:t>
      </w:r>
      <w:commentRangeEnd w:id="89"/>
      <w:r w:rsidR="00976C1E">
        <w:rPr>
          <w:rStyle w:val="Kommentaariviide"/>
          <w:rFonts w:asciiTheme="minorHAnsi" w:eastAsiaTheme="minorHAnsi" w:hAnsiTheme="minorHAnsi" w:cstheme="minorBidi"/>
        </w:rPr>
        <w:commentReference w:id="89"/>
      </w:r>
      <w:r w:rsidR="00B24F37" w:rsidRPr="0043355C">
        <w:rPr>
          <w:rFonts w:ascii="Times New Roman" w:hAnsi="Times New Roman" w:cs="Times New Roman"/>
          <w:sz w:val="24"/>
          <w:szCs w:val="24"/>
        </w:rPr>
        <w:t>;</w:t>
      </w:r>
    </w:p>
    <w:p w14:paraId="5014B1A6" w14:textId="75D8CAAB" w:rsidR="00B24F37" w:rsidRPr="0043355C" w:rsidRDefault="003F7963" w:rsidP="007E094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B24F37" w:rsidRPr="0043355C">
        <w:rPr>
          <w:rFonts w:ascii="Times New Roman" w:hAnsi="Times New Roman" w:cs="Times New Roman"/>
          <w:sz w:val="24"/>
          <w:szCs w:val="24"/>
        </w:rPr>
        <w:t xml:space="preserve">) töövõimetoetuse seadust (edaspidi </w:t>
      </w:r>
      <w:r w:rsidR="00B24F37" w:rsidRPr="0043355C">
        <w:rPr>
          <w:rFonts w:ascii="Times New Roman" w:hAnsi="Times New Roman" w:cs="Times New Roman"/>
          <w:i/>
          <w:iCs/>
          <w:sz w:val="24"/>
          <w:szCs w:val="24"/>
        </w:rPr>
        <w:t>TVTS</w:t>
      </w:r>
      <w:r w:rsidR="00B24F37" w:rsidRPr="0043355C">
        <w:rPr>
          <w:rFonts w:ascii="Times New Roman" w:hAnsi="Times New Roman" w:cs="Times New Roman"/>
          <w:sz w:val="24"/>
          <w:szCs w:val="24"/>
        </w:rPr>
        <w:t xml:space="preserve">) avaldamismärkega </w:t>
      </w:r>
      <w:commentRangeStart w:id="90"/>
      <w:r w:rsidR="00B24F37" w:rsidRPr="0043355C">
        <w:rPr>
          <w:rFonts w:ascii="Times New Roman" w:hAnsi="Times New Roman" w:cs="Times New Roman"/>
          <w:sz w:val="24"/>
          <w:szCs w:val="24"/>
        </w:rPr>
        <w:t>RT I, 23.12.2024, 8</w:t>
      </w:r>
      <w:commentRangeEnd w:id="90"/>
      <w:r w:rsidR="00833839">
        <w:rPr>
          <w:rStyle w:val="Kommentaariviide"/>
          <w:rFonts w:asciiTheme="minorHAnsi" w:eastAsiaTheme="minorHAnsi" w:hAnsiTheme="minorHAnsi" w:cstheme="minorBidi"/>
        </w:rPr>
        <w:commentReference w:id="90"/>
      </w:r>
      <w:r w:rsidR="00B24F37" w:rsidRPr="0043355C">
        <w:rPr>
          <w:rFonts w:ascii="Times New Roman" w:hAnsi="Times New Roman" w:cs="Times New Roman"/>
          <w:sz w:val="24"/>
          <w:szCs w:val="24"/>
        </w:rPr>
        <w:t xml:space="preserve">. </w:t>
      </w:r>
    </w:p>
    <w:p w14:paraId="0AABDEE0" w14:textId="77777777" w:rsidR="0038147E" w:rsidRPr="0043355C" w:rsidRDefault="0038147E" w:rsidP="007E0942">
      <w:pPr>
        <w:suppressAutoHyphens/>
        <w:spacing w:after="0" w:line="240" w:lineRule="auto"/>
        <w:jc w:val="both"/>
        <w:rPr>
          <w:rFonts w:ascii="Times New Roman" w:hAnsi="Times New Roman" w:cs="Times New Roman"/>
          <w:sz w:val="24"/>
          <w:szCs w:val="24"/>
        </w:rPr>
      </w:pPr>
    </w:p>
    <w:p w14:paraId="5F1AD13B" w14:textId="54466E3D" w:rsidR="00234F44" w:rsidRPr="0043355C" w:rsidRDefault="00234F44" w:rsidP="007E0942">
      <w:pPr>
        <w:spacing w:after="0" w:line="240" w:lineRule="auto"/>
        <w:jc w:val="both"/>
        <w:rPr>
          <w:rFonts w:ascii="Times New Roman" w:eastAsiaTheme="minorHAnsi" w:hAnsi="Times New Roman" w:cs="Times New Roman"/>
          <w:b/>
          <w:bCs/>
          <w:sz w:val="24"/>
          <w:szCs w:val="24"/>
        </w:rPr>
      </w:pPr>
      <w:r w:rsidRPr="0043355C">
        <w:rPr>
          <w:rFonts w:ascii="Times New Roman" w:eastAsiaTheme="minorHAnsi" w:hAnsi="Times New Roman" w:cs="Times New Roman"/>
          <w:b/>
          <w:bCs/>
          <w:sz w:val="24"/>
          <w:szCs w:val="24"/>
        </w:rPr>
        <w:t xml:space="preserve">Eelnõu on seotud järgmiste </w:t>
      </w:r>
      <w:r w:rsidR="00227FF4" w:rsidRPr="0043355C">
        <w:rPr>
          <w:rFonts w:ascii="Times New Roman" w:eastAsiaTheme="minorHAnsi" w:hAnsi="Times New Roman" w:cs="Times New Roman"/>
          <w:b/>
          <w:bCs/>
          <w:sz w:val="24"/>
          <w:szCs w:val="24"/>
        </w:rPr>
        <w:t>Euroopa Liidu</w:t>
      </w:r>
      <w:r w:rsidR="00227FF4" w:rsidRPr="0043355C">
        <w:rPr>
          <w:rFonts w:ascii="Times New Roman" w:eastAsiaTheme="minorHAnsi" w:hAnsi="Times New Roman" w:cs="Times New Roman"/>
          <w:b/>
          <w:sz w:val="24"/>
          <w:szCs w:val="24"/>
        </w:rPr>
        <w:t xml:space="preserve"> </w:t>
      </w:r>
      <w:r w:rsidR="00227FF4" w:rsidRPr="0043355C">
        <w:rPr>
          <w:rFonts w:ascii="Times New Roman" w:hAnsi="Times New Roman" w:cs="Times New Roman"/>
          <w:b/>
          <w:bCs/>
          <w:sz w:val="24"/>
          <w:szCs w:val="24"/>
        </w:rPr>
        <w:t xml:space="preserve">(edaspidi </w:t>
      </w:r>
      <w:r w:rsidR="00227FF4" w:rsidRPr="0043355C">
        <w:rPr>
          <w:rFonts w:ascii="Times New Roman" w:hAnsi="Times New Roman" w:cs="Times New Roman"/>
          <w:b/>
          <w:bCs/>
          <w:i/>
          <w:iCs/>
          <w:sz w:val="24"/>
          <w:szCs w:val="24"/>
        </w:rPr>
        <w:t>EL</w:t>
      </w:r>
      <w:r w:rsidR="00227FF4" w:rsidRPr="0043355C">
        <w:rPr>
          <w:rFonts w:ascii="Times New Roman" w:hAnsi="Times New Roman" w:cs="Times New Roman"/>
          <w:b/>
          <w:bCs/>
          <w:sz w:val="24"/>
          <w:szCs w:val="24"/>
        </w:rPr>
        <w:t xml:space="preserve">) </w:t>
      </w:r>
      <w:r w:rsidRPr="0043355C">
        <w:rPr>
          <w:rFonts w:ascii="Times New Roman" w:eastAsiaTheme="minorHAnsi" w:hAnsi="Times New Roman" w:cs="Times New Roman"/>
          <w:b/>
          <w:bCs/>
          <w:sz w:val="24"/>
          <w:szCs w:val="24"/>
        </w:rPr>
        <w:t>õigusaktidega:</w:t>
      </w:r>
    </w:p>
    <w:p w14:paraId="1B2EE614" w14:textId="38809A5E" w:rsidR="00234F44" w:rsidRPr="0043355C" w:rsidRDefault="00234F44" w:rsidP="007E0942">
      <w:pPr>
        <w:suppressAutoHyphens/>
        <w:spacing w:after="0" w:line="240" w:lineRule="auto"/>
        <w:jc w:val="both"/>
        <w:rPr>
          <w:rFonts w:ascii="Times New Roman" w:hAnsi="Times New Roman" w:cs="Times New Roman"/>
          <w:bCs/>
          <w:sz w:val="24"/>
          <w:szCs w:val="24"/>
        </w:rPr>
      </w:pPr>
      <w:r w:rsidRPr="0043355C">
        <w:rPr>
          <w:rFonts w:ascii="Times New Roman" w:hAnsi="Times New Roman" w:cs="Times New Roman"/>
          <w:bCs/>
          <w:sz w:val="24"/>
          <w:szCs w:val="24"/>
        </w:rPr>
        <w:t>1) Euroopa Parlamendi ja nõukogu 20. oktoobri 2021. aasta direktiiv (EL) 2021/1883, mis käsitleb kolmandate riikide kodanike kõrget kvalifikatsiooni nõudva töö eesmärgil riiki sisenemist ja seal elamise tingimusi ja millega tunnistatakse kehtetuks nõukogu direktiiv 2009/50/EÜ</w:t>
      </w:r>
      <w:r w:rsidRPr="0043355C">
        <w:rPr>
          <w:rFonts w:ascii="Times New Roman" w:hAnsi="Times New Roman" w:cs="Times New Roman"/>
          <w:bCs/>
          <w:sz w:val="24"/>
          <w:szCs w:val="24"/>
          <w:vertAlign w:val="superscript"/>
        </w:rPr>
        <w:footnoteReference w:id="4"/>
      </w:r>
      <w:r w:rsidRPr="0043355C">
        <w:rPr>
          <w:rFonts w:ascii="Times New Roman" w:hAnsi="Times New Roman" w:cs="Times New Roman"/>
          <w:bCs/>
          <w:sz w:val="24"/>
          <w:szCs w:val="24"/>
        </w:rPr>
        <w:t>;</w:t>
      </w:r>
    </w:p>
    <w:p w14:paraId="38EA81F2" w14:textId="76F553FF" w:rsidR="00B24F37" w:rsidRPr="0043355C" w:rsidRDefault="00B24F37" w:rsidP="007E0942">
      <w:pPr>
        <w:suppressAutoHyphens/>
        <w:spacing w:after="0" w:line="240" w:lineRule="auto"/>
        <w:jc w:val="both"/>
        <w:rPr>
          <w:rFonts w:ascii="Times New Roman" w:hAnsi="Times New Roman" w:cs="Times New Roman"/>
          <w:bCs/>
          <w:sz w:val="24"/>
          <w:szCs w:val="24"/>
        </w:rPr>
      </w:pPr>
      <w:r w:rsidRPr="0043355C">
        <w:rPr>
          <w:rFonts w:ascii="Times New Roman" w:hAnsi="Times New Roman" w:cs="Times New Roman"/>
          <w:bCs/>
          <w:sz w:val="24"/>
          <w:szCs w:val="24"/>
        </w:rPr>
        <w:t>2) Euroopa Parlamendi ja nõukogu määrus (EÜ) nr 883/2004, 29. aprill 2004, sotsiaalkindlustussüsteemide koordineerimise kohta (</w:t>
      </w:r>
      <w:proofErr w:type="spellStart"/>
      <w:r w:rsidRPr="0043355C">
        <w:rPr>
          <w:rFonts w:ascii="Times New Roman" w:hAnsi="Times New Roman" w:cs="Times New Roman"/>
          <w:bCs/>
          <w:sz w:val="24"/>
          <w:szCs w:val="24"/>
        </w:rPr>
        <w:t>EMPs</w:t>
      </w:r>
      <w:proofErr w:type="spellEnd"/>
      <w:r w:rsidRPr="0043355C">
        <w:rPr>
          <w:rFonts w:ascii="Times New Roman" w:hAnsi="Times New Roman" w:cs="Times New Roman"/>
          <w:bCs/>
          <w:sz w:val="24"/>
          <w:szCs w:val="24"/>
        </w:rPr>
        <w:t xml:space="preserve"> ja Šveitsis kohaldatav tekst)</w:t>
      </w:r>
      <w:r w:rsidR="00DA5A45">
        <w:rPr>
          <w:rStyle w:val="Allmrkuseviide"/>
          <w:rFonts w:ascii="Times New Roman" w:hAnsi="Times New Roman"/>
          <w:bCs/>
          <w:sz w:val="24"/>
          <w:szCs w:val="24"/>
        </w:rPr>
        <w:footnoteReference w:id="5"/>
      </w:r>
      <w:r w:rsidR="00D62FA1">
        <w:rPr>
          <w:rFonts w:ascii="Times New Roman" w:hAnsi="Times New Roman" w:cs="Times New Roman"/>
          <w:bCs/>
          <w:sz w:val="24"/>
          <w:szCs w:val="24"/>
        </w:rPr>
        <w:t xml:space="preserve"> (edaspidi </w:t>
      </w:r>
      <w:r w:rsidR="00D62FA1" w:rsidRPr="00D62FA1">
        <w:rPr>
          <w:rFonts w:ascii="Times New Roman" w:hAnsi="Times New Roman" w:cs="Times New Roman"/>
          <w:bCs/>
          <w:i/>
          <w:iCs/>
          <w:sz w:val="24"/>
          <w:szCs w:val="24"/>
        </w:rPr>
        <w:t>määrus nr 883/2004</w:t>
      </w:r>
      <w:r w:rsidR="00D62FA1">
        <w:rPr>
          <w:rFonts w:ascii="Times New Roman" w:hAnsi="Times New Roman" w:cs="Times New Roman"/>
          <w:bCs/>
          <w:sz w:val="24"/>
          <w:szCs w:val="24"/>
        </w:rPr>
        <w:t>).</w:t>
      </w:r>
    </w:p>
    <w:p w14:paraId="0251AF25" w14:textId="77777777" w:rsidR="00234F44" w:rsidRPr="0043355C" w:rsidRDefault="00234F44" w:rsidP="007E0942">
      <w:pPr>
        <w:suppressAutoHyphens/>
        <w:spacing w:after="0" w:line="240" w:lineRule="auto"/>
        <w:jc w:val="both"/>
        <w:rPr>
          <w:rFonts w:ascii="Times New Roman" w:hAnsi="Times New Roman" w:cs="Times New Roman"/>
          <w:sz w:val="24"/>
          <w:szCs w:val="24"/>
        </w:rPr>
      </w:pPr>
    </w:p>
    <w:p w14:paraId="7E91F57D" w14:textId="65BCB9C2" w:rsidR="0038147E" w:rsidRPr="0043355C" w:rsidRDefault="0038147E"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Eelnõu seadusena vastuvõtmiseks on vajalik </w:t>
      </w:r>
      <w:r w:rsidRPr="0043355C">
        <w:rPr>
          <w:rFonts w:ascii="Times New Roman" w:hAnsi="Times New Roman" w:cs="Times New Roman"/>
          <w:b/>
          <w:bCs/>
          <w:sz w:val="24"/>
          <w:szCs w:val="24"/>
        </w:rPr>
        <w:t>Riigikogu poolthäälte enamus</w:t>
      </w:r>
      <w:r w:rsidRPr="0043355C">
        <w:rPr>
          <w:rFonts w:ascii="Times New Roman" w:hAnsi="Times New Roman" w:cs="Times New Roman"/>
          <w:sz w:val="24"/>
          <w:szCs w:val="24"/>
        </w:rPr>
        <w:t xml:space="preserve">, </w:t>
      </w:r>
      <w:r w:rsidRPr="0043355C">
        <w:rPr>
          <w:rFonts w:ascii="Times New Roman" w:hAnsi="Times New Roman"/>
          <w:sz w:val="24"/>
          <w:szCs w:val="24"/>
        </w:rPr>
        <w:t>sest ei muudeta seadust,</w:t>
      </w:r>
      <w:r w:rsidRPr="0043355C">
        <w:t xml:space="preserve"> </w:t>
      </w:r>
      <w:r w:rsidRPr="0043355C">
        <w:rPr>
          <w:rFonts w:ascii="Times New Roman" w:hAnsi="Times New Roman"/>
          <w:sz w:val="24"/>
          <w:szCs w:val="24"/>
        </w:rPr>
        <w:t xml:space="preserve">mille vastuvõtmiseks on Eesti Vabariigi põhiseaduse </w:t>
      </w:r>
      <w:r w:rsidR="00704CDE" w:rsidRPr="0043355C">
        <w:rPr>
          <w:rFonts w:ascii="Times New Roman" w:hAnsi="Times New Roman"/>
          <w:sz w:val="24"/>
          <w:szCs w:val="24"/>
        </w:rPr>
        <w:t xml:space="preserve">(edaspidi </w:t>
      </w:r>
      <w:r w:rsidR="00704CDE" w:rsidRPr="0043355C">
        <w:rPr>
          <w:rFonts w:ascii="Times New Roman" w:hAnsi="Times New Roman"/>
          <w:i/>
          <w:iCs/>
          <w:sz w:val="24"/>
          <w:szCs w:val="24"/>
        </w:rPr>
        <w:t>PS</w:t>
      </w:r>
      <w:r w:rsidR="00704CDE" w:rsidRPr="0043355C">
        <w:rPr>
          <w:rFonts w:ascii="Times New Roman" w:hAnsi="Times New Roman"/>
          <w:sz w:val="24"/>
          <w:szCs w:val="24"/>
        </w:rPr>
        <w:t xml:space="preserve">) </w:t>
      </w:r>
      <w:r w:rsidRPr="0043355C">
        <w:rPr>
          <w:rFonts w:ascii="Times New Roman" w:hAnsi="Times New Roman"/>
          <w:sz w:val="24"/>
          <w:szCs w:val="24"/>
        </w:rPr>
        <w:t>§ 104 kohaselt vaja Riigikogu koosseisu häälteenamust.</w:t>
      </w:r>
    </w:p>
    <w:p w14:paraId="31B9527D" w14:textId="77777777" w:rsidR="009B12C5" w:rsidRPr="007F79BE" w:rsidRDefault="009B12C5" w:rsidP="007E0942">
      <w:pPr>
        <w:keepNext/>
        <w:spacing w:after="0" w:line="240" w:lineRule="auto"/>
        <w:jc w:val="both"/>
        <w:rPr>
          <w:rFonts w:ascii="Times New Roman" w:eastAsiaTheme="minorHAnsi" w:hAnsi="Times New Roman" w:cs="Times New Roman"/>
          <w:b/>
          <w:sz w:val="24"/>
          <w:szCs w:val="24"/>
        </w:rPr>
      </w:pPr>
      <w:bookmarkStart w:id="92" w:name="_Toc448760599"/>
      <w:bookmarkStart w:id="93" w:name="_Toc448869256"/>
      <w:bookmarkStart w:id="94" w:name="_Toc448870062"/>
      <w:bookmarkStart w:id="95" w:name="_Toc448909491"/>
      <w:bookmarkStart w:id="96" w:name="_Toc448909538"/>
      <w:bookmarkStart w:id="97" w:name="_Toc448913272"/>
      <w:bookmarkStart w:id="98" w:name="_Toc449089514"/>
      <w:bookmarkStart w:id="99" w:name="_Toc449089597"/>
      <w:bookmarkStart w:id="100" w:name="_Toc449089816"/>
      <w:bookmarkStart w:id="101" w:name="_Toc449089857"/>
      <w:bookmarkStart w:id="102" w:name="_Toc449089936"/>
      <w:bookmarkStart w:id="103" w:name="_Toc449366680"/>
      <w:bookmarkStart w:id="104" w:name="_Toc449367565"/>
      <w:bookmarkStart w:id="105" w:name="_Toc449367797"/>
      <w:bookmarkStart w:id="106" w:name="_Toc449367898"/>
      <w:bookmarkStart w:id="107" w:name="_Toc449369045"/>
      <w:bookmarkStart w:id="108" w:name="_Toc449448874"/>
      <w:bookmarkStart w:id="109" w:name="_Toc451528050"/>
      <w:bookmarkStart w:id="110" w:name="_Toc451528094"/>
    </w:p>
    <w:p w14:paraId="5F14027C" w14:textId="02632CC6" w:rsidR="008127F7" w:rsidRPr="00CF39DD" w:rsidRDefault="008127F7" w:rsidP="007E0942">
      <w:pPr>
        <w:keepNext/>
        <w:spacing w:after="0" w:line="240" w:lineRule="auto"/>
        <w:jc w:val="both"/>
        <w:rPr>
          <w:rFonts w:ascii="Times New Roman" w:hAnsi="Times New Roman" w:cs="Times New Roman"/>
          <w:b/>
          <w:sz w:val="28"/>
          <w:szCs w:val="28"/>
        </w:rPr>
      </w:pPr>
      <w:r w:rsidRPr="0043355C">
        <w:rPr>
          <w:rFonts w:ascii="Times New Roman" w:hAnsi="Times New Roman" w:cs="Times New Roman"/>
          <w:b/>
          <w:sz w:val="28"/>
          <w:szCs w:val="28"/>
        </w:rPr>
        <w:t>2. Seaduse eesmärk</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649E836C" w14:textId="77777777" w:rsidR="00AA6980" w:rsidRPr="00CF39DD" w:rsidRDefault="00AA6980" w:rsidP="007E0942">
      <w:pPr>
        <w:keepNext/>
        <w:spacing w:after="0" w:line="240" w:lineRule="auto"/>
        <w:jc w:val="both"/>
        <w:rPr>
          <w:rFonts w:ascii="Times New Roman" w:hAnsi="Times New Roman" w:cs="Times New Roman"/>
          <w:sz w:val="24"/>
          <w:szCs w:val="24"/>
        </w:rPr>
      </w:pPr>
    </w:p>
    <w:p w14:paraId="0D5F0E0E" w14:textId="3F3F672C" w:rsidR="00AA6980" w:rsidRPr="00CF39DD" w:rsidRDefault="00AA6980" w:rsidP="007E0942">
      <w:pPr>
        <w:keepNext/>
        <w:spacing w:after="0" w:line="240" w:lineRule="auto"/>
        <w:jc w:val="both"/>
        <w:rPr>
          <w:rFonts w:ascii="Times New Roman" w:hAnsi="Times New Roman" w:cs="Times New Roman"/>
          <w:b/>
          <w:sz w:val="26"/>
          <w:szCs w:val="26"/>
        </w:rPr>
      </w:pPr>
      <w:r w:rsidRPr="00CF39DD">
        <w:rPr>
          <w:rFonts w:ascii="Times New Roman" w:hAnsi="Times New Roman" w:cs="Times New Roman"/>
          <w:b/>
          <w:sz w:val="26"/>
          <w:szCs w:val="26"/>
        </w:rPr>
        <w:t>2.1. Eelnõu vajalikkus</w:t>
      </w:r>
    </w:p>
    <w:p w14:paraId="26CF4591" w14:textId="77777777" w:rsidR="00AA6980" w:rsidRPr="00CF39DD" w:rsidRDefault="00AA6980" w:rsidP="007E0942">
      <w:pPr>
        <w:keepNext/>
        <w:spacing w:after="0" w:line="240" w:lineRule="auto"/>
        <w:jc w:val="both"/>
        <w:rPr>
          <w:rFonts w:ascii="Times New Roman" w:hAnsi="Times New Roman" w:cs="Times New Roman"/>
          <w:sz w:val="24"/>
          <w:szCs w:val="24"/>
        </w:rPr>
      </w:pPr>
    </w:p>
    <w:p w14:paraId="52F0E273" w14:textId="59EB7509" w:rsidR="00BF0EE1" w:rsidRPr="00CF39DD" w:rsidRDefault="00AA6980" w:rsidP="007E0942">
      <w:pPr>
        <w:keepNext/>
        <w:spacing w:after="0" w:line="240" w:lineRule="auto"/>
        <w:jc w:val="both"/>
        <w:rPr>
          <w:rFonts w:ascii="Times New Roman" w:hAnsi="Times New Roman" w:cs="Times New Roman"/>
          <w:bCs/>
          <w:sz w:val="24"/>
          <w:szCs w:val="24"/>
        </w:rPr>
      </w:pPr>
      <w:r w:rsidRPr="00CF39DD">
        <w:rPr>
          <w:rFonts w:ascii="Times New Roman" w:hAnsi="Times New Roman" w:cs="Times New Roman"/>
          <w:b/>
          <w:bCs/>
          <w:sz w:val="24"/>
          <w:szCs w:val="24"/>
        </w:rPr>
        <w:t>Eelnõuga võetakse direktiiv Eesti õigusesse üle.</w:t>
      </w:r>
      <w:r w:rsidRPr="00CF39DD">
        <w:rPr>
          <w:rFonts w:ascii="Times New Roman" w:hAnsi="Times New Roman" w:cs="Times New Roman"/>
          <w:sz w:val="24"/>
          <w:szCs w:val="24"/>
        </w:rPr>
        <w:t xml:space="preserve"> </w:t>
      </w:r>
      <w:r w:rsidR="00DC1E71" w:rsidRPr="00CF39DD">
        <w:rPr>
          <w:rFonts w:ascii="Times New Roman" w:hAnsi="Times New Roman" w:cs="Times New Roman"/>
          <w:bCs/>
          <w:sz w:val="24"/>
          <w:szCs w:val="24"/>
        </w:rPr>
        <w:t>Direktiiviga sõnastati uuesti Euroopa Parlamendi ja Nõukogu 12. detsembri 2011. aasta direktiiv 2011/98/EL</w:t>
      </w:r>
      <w:r w:rsidR="00DC1E71" w:rsidRPr="00CF39DD">
        <w:rPr>
          <w:rStyle w:val="Allmrkuseviide"/>
          <w:rFonts w:ascii="Times New Roman" w:hAnsi="Times New Roman"/>
          <w:bCs/>
          <w:sz w:val="24"/>
          <w:szCs w:val="24"/>
        </w:rPr>
        <w:footnoteReference w:id="6"/>
      </w:r>
      <w:r w:rsidR="00DC1E71" w:rsidRPr="00CF39DD">
        <w:rPr>
          <w:rFonts w:ascii="Times New Roman" w:hAnsi="Times New Roman" w:cs="Times New Roman"/>
          <w:bCs/>
          <w:sz w:val="24"/>
          <w:szCs w:val="24"/>
        </w:rPr>
        <w:t xml:space="preserve"> (edaspidi </w:t>
      </w:r>
      <w:r w:rsidR="00DC1E71" w:rsidRPr="00CF39DD">
        <w:rPr>
          <w:rFonts w:ascii="Times New Roman" w:hAnsi="Times New Roman" w:cs="Times New Roman"/>
          <w:bCs/>
          <w:i/>
          <w:iCs/>
          <w:sz w:val="24"/>
          <w:szCs w:val="24"/>
        </w:rPr>
        <w:t>direktiiv 2011/98/EL</w:t>
      </w:r>
      <w:r w:rsidR="00DC1E71" w:rsidRPr="00CF39DD">
        <w:rPr>
          <w:rFonts w:ascii="Times New Roman" w:hAnsi="Times New Roman" w:cs="Times New Roman"/>
          <w:bCs/>
          <w:sz w:val="24"/>
          <w:szCs w:val="24"/>
        </w:rPr>
        <w:t>), mis võeti Eesti õigusesse üle 1. septembril 2013. aastal jõustunud välismaalaste seaduse ja isikut tõendavate dokumentide seaduse muutmise ning sellega seonduvalt teiste seaduste muutmise  seadusega</w:t>
      </w:r>
      <w:r w:rsidR="00DC1E71" w:rsidRPr="00CF39DD">
        <w:rPr>
          <w:rFonts w:ascii="Times New Roman" w:hAnsi="Times New Roman" w:cs="Times New Roman"/>
          <w:bCs/>
          <w:sz w:val="24"/>
          <w:szCs w:val="24"/>
          <w:vertAlign w:val="superscript"/>
        </w:rPr>
        <w:footnoteReference w:id="7"/>
      </w:r>
      <w:r w:rsidR="00DC1E71" w:rsidRPr="00CF39DD">
        <w:rPr>
          <w:rFonts w:ascii="Times New Roman" w:hAnsi="Times New Roman" w:cs="Times New Roman"/>
          <w:bCs/>
          <w:sz w:val="24"/>
          <w:szCs w:val="24"/>
        </w:rPr>
        <w:t xml:space="preserve">. </w:t>
      </w:r>
      <w:r w:rsidR="00DC1E71" w:rsidRPr="00CF39DD">
        <w:rPr>
          <w:rFonts w:ascii="Times New Roman" w:hAnsi="Times New Roman" w:cs="Times New Roman"/>
          <w:color w:val="00000A"/>
          <w:sz w:val="24"/>
          <w:szCs w:val="24"/>
        </w:rPr>
        <w:t>Direktiivi artikli 20 kohaselt kohaldatakse uuesti sõnastatud direktiivi alates 22. maist 2026</w:t>
      </w:r>
      <w:r w:rsidR="00704CDE" w:rsidRPr="00CF39DD">
        <w:rPr>
          <w:rFonts w:ascii="Times New Roman" w:hAnsi="Times New Roman" w:cs="Times New Roman"/>
          <w:color w:val="00000A"/>
          <w:sz w:val="24"/>
          <w:szCs w:val="24"/>
        </w:rPr>
        <w:t xml:space="preserve"> ning k</w:t>
      </w:r>
      <w:r w:rsidR="00DC1E71" w:rsidRPr="00CF39DD">
        <w:rPr>
          <w:rFonts w:ascii="Times New Roman" w:hAnsi="Times New Roman" w:cs="Times New Roman"/>
          <w:bCs/>
          <w:sz w:val="24"/>
          <w:szCs w:val="24"/>
        </w:rPr>
        <w:t xml:space="preserve">uni direktiivi jõustumiseni kehtib direktiiv 2011/98/EL. </w:t>
      </w:r>
      <w:r w:rsidR="00FD3CB2" w:rsidRPr="00CF39DD">
        <w:rPr>
          <w:rFonts w:ascii="Times New Roman" w:hAnsi="Times New Roman" w:cs="Times New Roman"/>
          <w:b/>
          <w:bCs/>
          <w:sz w:val="24"/>
          <w:szCs w:val="24"/>
        </w:rPr>
        <w:t xml:space="preserve">Direktiivi laiemaks eesmärgiks on, ajakohastades direktiivi 2011/98/EL, </w:t>
      </w:r>
      <w:r w:rsidR="00FD683B" w:rsidRPr="00CF39DD">
        <w:rPr>
          <w:rFonts w:ascii="Times New Roman" w:hAnsi="Times New Roman" w:cs="Times New Roman"/>
          <w:b/>
          <w:bCs/>
          <w:sz w:val="24"/>
          <w:szCs w:val="24"/>
        </w:rPr>
        <w:t xml:space="preserve">tagada tõhus rändehaldus, </w:t>
      </w:r>
      <w:r w:rsidR="00FD3CB2" w:rsidRPr="00CF39DD">
        <w:rPr>
          <w:rFonts w:ascii="Times New Roman" w:hAnsi="Times New Roman" w:cs="Times New Roman"/>
          <w:b/>
          <w:bCs/>
          <w:sz w:val="24"/>
          <w:szCs w:val="24"/>
        </w:rPr>
        <w:t xml:space="preserve">suurendada </w:t>
      </w:r>
      <w:r w:rsidR="00B16116">
        <w:rPr>
          <w:rFonts w:ascii="Times New Roman" w:hAnsi="Times New Roman" w:cs="Times New Roman"/>
          <w:b/>
          <w:bCs/>
          <w:sz w:val="24"/>
          <w:szCs w:val="24"/>
        </w:rPr>
        <w:t>EL-i</w:t>
      </w:r>
      <w:r w:rsidR="00227FF4" w:rsidRPr="00CF39DD">
        <w:rPr>
          <w:rFonts w:ascii="Times New Roman" w:hAnsi="Times New Roman" w:cs="Times New Roman"/>
          <w:b/>
          <w:bCs/>
          <w:sz w:val="24"/>
          <w:szCs w:val="24"/>
        </w:rPr>
        <w:t xml:space="preserve"> </w:t>
      </w:r>
      <w:r w:rsidR="00FD3CB2" w:rsidRPr="00CF39DD">
        <w:rPr>
          <w:rFonts w:ascii="Times New Roman" w:hAnsi="Times New Roman" w:cs="Times New Roman"/>
          <w:b/>
          <w:bCs/>
          <w:sz w:val="24"/>
          <w:szCs w:val="24"/>
        </w:rPr>
        <w:t>atraktiivsust</w:t>
      </w:r>
      <w:r w:rsidR="00FD683B" w:rsidRPr="00CF39DD">
        <w:rPr>
          <w:rFonts w:ascii="Times New Roman" w:hAnsi="Times New Roman" w:cs="Times New Roman"/>
          <w:b/>
          <w:bCs/>
          <w:sz w:val="24"/>
          <w:szCs w:val="24"/>
        </w:rPr>
        <w:t>, soodustada EL-i</w:t>
      </w:r>
      <w:r w:rsidR="003D154F" w:rsidRPr="00CF39DD">
        <w:rPr>
          <w:rFonts w:ascii="Times New Roman" w:hAnsi="Times New Roman" w:cs="Times New Roman"/>
          <w:b/>
          <w:bCs/>
          <w:sz w:val="24"/>
          <w:szCs w:val="24"/>
        </w:rPr>
        <w:t xml:space="preserve"> </w:t>
      </w:r>
      <w:r w:rsidR="00FD683B" w:rsidRPr="00CF39DD">
        <w:rPr>
          <w:rFonts w:ascii="Times New Roman" w:hAnsi="Times New Roman" w:cs="Times New Roman"/>
          <w:b/>
          <w:bCs/>
          <w:sz w:val="24"/>
          <w:szCs w:val="24"/>
        </w:rPr>
        <w:t xml:space="preserve">konkurentsivõimet ja majanduskasvu ning </w:t>
      </w:r>
      <w:r w:rsidR="00FD3CB2" w:rsidRPr="00CF39DD">
        <w:rPr>
          <w:rFonts w:ascii="Times New Roman" w:hAnsi="Times New Roman" w:cs="Times New Roman"/>
          <w:b/>
          <w:bCs/>
          <w:sz w:val="24"/>
          <w:szCs w:val="24"/>
        </w:rPr>
        <w:t>vähendada tööjõupuudust EL-is</w:t>
      </w:r>
      <w:r w:rsidR="00FD3CB2" w:rsidRPr="00CF39DD">
        <w:rPr>
          <w:rFonts w:ascii="Times New Roman" w:hAnsi="Times New Roman" w:cs="Times New Roman"/>
          <w:sz w:val="24"/>
          <w:szCs w:val="24"/>
        </w:rPr>
        <w:t>.</w:t>
      </w:r>
    </w:p>
    <w:p w14:paraId="64C0E4A9" w14:textId="77777777" w:rsidR="00835F4E" w:rsidRPr="00CF39DD" w:rsidRDefault="00835F4E" w:rsidP="007E0942">
      <w:pPr>
        <w:keepNext/>
        <w:spacing w:after="0" w:line="240" w:lineRule="auto"/>
        <w:jc w:val="both"/>
        <w:rPr>
          <w:rFonts w:ascii="Times New Roman" w:hAnsi="Times New Roman" w:cs="Times New Roman"/>
          <w:bCs/>
          <w:sz w:val="24"/>
          <w:szCs w:val="24"/>
        </w:rPr>
      </w:pPr>
    </w:p>
    <w:p w14:paraId="500CC193" w14:textId="7E7A6432" w:rsidR="000728E2" w:rsidRPr="00CF39DD" w:rsidRDefault="00FF6127" w:rsidP="007E0942">
      <w:pPr>
        <w:keepNext/>
        <w:spacing w:after="0" w:line="240" w:lineRule="auto"/>
        <w:jc w:val="both"/>
        <w:rPr>
          <w:rFonts w:ascii="Times New Roman" w:hAnsi="Times New Roman" w:cs="Times New Roman"/>
          <w:sz w:val="24"/>
          <w:szCs w:val="24"/>
        </w:rPr>
      </w:pPr>
      <w:r w:rsidRPr="00CF39DD">
        <w:rPr>
          <w:rFonts w:ascii="Times New Roman" w:hAnsi="Times New Roman" w:cs="Times New Roman"/>
          <w:bCs/>
          <w:sz w:val="24"/>
          <w:szCs w:val="24"/>
        </w:rPr>
        <w:t>Direktiiv</w:t>
      </w:r>
      <w:r w:rsidR="00877BA6">
        <w:rPr>
          <w:rFonts w:ascii="Times New Roman" w:hAnsi="Times New Roman" w:cs="Times New Roman"/>
          <w:bCs/>
          <w:sz w:val="24"/>
          <w:szCs w:val="24"/>
        </w:rPr>
        <w:t>i</w:t>
      </w:r>
      <w:r w:rsidRPr="00CF39DD">
        <w:rPr>
          <w:rFonts w:ascii="Times New Roman" w:hAnsi="Times New Roman" w:cs="Times New Roman"/>
          <w:bCs/>
          <w:sz w:val="24"/>
          <w:szCs w:val="24"/>
        </w:rPr>
        <w:t xml:space="preserve"> </w:t>
      </w:r>
      <w:r w:rsidR="000728E2" w:rsidRPr="00CF39DD">
        <w:rPr>
          <w:rFonts w:ascii="Times New Roman" w:hAnsi="Times New Roman" w:cs="Times New Roman"/>
          <w:bCs/>
          <w:sz w:val="24"/>
          <w:szCs w:val="24"/>
        </w:rPr>
        <w:t xml:space="preserve">2011/98/EL </w:t>
      </w:r>
      <w:r w:rsidR="00877BA6">
        <w:rPr>
          <w:rFonts w:ascii="Times New Roman" w:hAnsi="Times New Roman" w:cs="Times New Roman"/>
          <w:bCs/>
          <w:sz w:val="24"/>
          <w:szCs w:val="24"/>
        </w:rPr>
        <w:t>peamiseks eesmärgiks on sätestada</w:t>
      </w:r>
      <w:r w:rsidRPr="00CF39DD">
        <w:rPr>
          <w:rFonts w:ascii="Times New Roman" w:hAnsi="Times New Roman" w:cs="Times New Roman"/>
          <w:bCs/>
          <w:sz w:val="24"/>
          <w:szCs w:val="24"/>
        </w:rPr>
        <w:t xml:space="preserve"> miinimumtingimused ühtse loa taotlemiseks</w:t>
      </w:r>
      <w:r w:rsidR="00CB435A" w:rsidRPr="00CF39DD">
        <w:rPr>
          <w:rFonts w:ascii="Times New Roman" w:hAnsi="Times New Roman" w:cs="Times New Roman"/>
          <w:bCs/>
          <w:sz w:val="24"/>
          <w:szCs w:val="24"/>
        </w:rPr>
        <w:t xml:space="preserve"> ja menetlemiseks</w:t>
      </w:r>
      <w:r w:rsidRPr="00CF39DD">
        <w:rPr>
          <w:rFonts w:ascii="Times New Roman" w:hAnsi="Times New Roman" w:cs="Times New Roman"/>
          <w:bCs/>
          <w:sz w:val="24"/>
          <w:szCs w:val="24"/>
        </w:rPr>
        <w:t xml:space="preserve">, </w:t>
      </w:r>
      <w:r w:rsidR="00835F4E" w:rsidRPr="00CF39DD">
        <w:rPr>
          <w:rFonts w:ascii="Times New Roman" w:hAnsi="Times New Roman" w:cs="Times New Roman"/>
          <w:sz w:val="24"/>
          <w:szCs w:val="24"/>
        </w:rPr>
        <w:t xml:space="preserve">mille tulemusel antakse kolmandast riigist pärit </w:t>
      </w:r>
      <w:proofErr w:type="spellStart"/>
      <w:r w:rsidR="00835F4E" w:rsidRPr="00CF39DD">
        <w:rPr>
          <w:rFonts w:ascii="Times New Roman" w:hAnsi="Times New Roman" w:cs="Times New Roman"/>
          <w:sz w:val="24"/>
          <w:szCs w:val="24"/>
        </w:rPr>
        <w:t>välistöötajale</w:t>
      </w:r>
      <w:proofErr w:type="spellEnd"/>
      <w:r w:rsidR="00835F4E" w:rsidRPr="00CF39DD">
        <w:rPr>
          <w:rFonts w:ascii="Times New Roman" w:hAnsi="Times New Roman" w:cs="Times New Roman"/>
          <w:sz w:val="24"/>
          <w:szCs w:val="24"/>
        </w:rPr>
        <w:t xml:space="preserve"> ühe haldustoiminguga välja luba, milles on ühendatud elamis- ja tööluba (edaspidi </w:t>
      </w:r>
      <w:r w:rsidR="00835F4E" w:rsidRPr="00CF39DD">
        <w:rPr>
          <w:rFonts w:ascii="Times New Roman" w:hAnsi="Times New Roman" w:cs="Times New Roman"/>
          <w:i/>
          <w:iCs/>
          <w:sz w:val="24"/>
          <w:szCs w:val="24"/>
        </w:rPr>
        <w:t>ühtne luba</w:t>
      </w:r>
      <w:r w:rsidR="00835F4E" w:rsidRPr="00CF39DD">
        <w:rPr>
          <w:rFonts w:ascii="Times New Roman" w:hAnsi="Times New Roman" w:cs="Times New Roman"/>
          <w:sz w:val="24"/>
          <w:szCs w:val="24"/>
        </w:rPr>
        <w:t xml:space="preserve">). </w:t>
      </w:r>
      <w:r w:rsidR="002E1153" w:rsidRPr="002E1153">
        <w:rPr>
          <w:rFonts w:ascii="Times New Roman" w:hAnsi="Times New Roman" w:cs="Times New Roman"/>
          <w:b/>
          <w:bCs/>
          <w:sz w:val="24"/>
          <w:szCs w:val="24"/>
        </w:rPr>
        <w:t xml:space="preserve">Eesti töörände regulatsiooni </w:t>
      </w:r>
      <w:r w:rsidR="00835F4E" w:rsidRPr="002E1153">
        <w:rPr>
          <w:rFonts w:ascii="Times New Roman" w:hAnsi="Times New Roman" w:cs="Times New Roman"/>
          <w:b/>
          <w:bCs/>
          <w:sz w:val="24"/>
          <w:szCs w:val="24"/>
        </w:rPr>
        <w:t>mõistes on ühtse loa puhul tegemist</w:t>
      </w:r>
      <w:r w:rsidR="00835F4E" w:rsidRPr="00CF39DD">
        <w:rPr>
          <w:rFonts w:ascii="Times New Roman" w:hAnsi="Times New Roman" w:cs="Times New Roman"/>
          <w:b/>
          <w:bCs/>
          <w:sz w:val="24"/>
          <w:szCs w:val="24"/>
        </w:rPr>
        <w:t xml:space="preserve"> töötamiseks </w:t>
      </w:r>
      <w:r w:rsidR="006618A1">
        <w:rPr>
          <w:rFonts w:ascii="Times New Roman" w:hAnsi="Times New Roman" w:cs="Times New Roman"/>
          <w:b/>
          <w:bCs/>
          <w:sz w:val="24"/>
          <w:szCs w:val="24"/>
        </w:rPr>
        <w:t>an</w:t>
      </w:r>
      <w:r w:rsidR="00042927">
        <w:rPr>
          <w:rFonts w:ascii="Times New Roman" w:hAnsi="Times New Roman" w:cs="Times New Roman"/>
          <w:b/>
          <w:bCs/>
          <w:sz w:val="24"/>
          <w:szCs w:val="24"/>
        </w:rPr>
        <w:t>tud</w:t>
      </w:r>
      <w:r w:rsidR="00835F4E" w:rsidRPr="00CF39DD">
        <w:rPr>
          <w:rFonts w:ascii="Times New Roman" w:hAnsi="Times New Roman" w:cs="Times New Roman"/>
          <w:b/>
          <w:bCs/>
          <w:sz w:val="24"/>
          <w:szCs w:val="24"/>
        </w:rPr>
        <w:t xml:space="preserve"> </w:t>
      </w:r>
      <w:r w:rsidR="001E7B80">
        <w:rPr>
          <w:rFonts w:ascii="Times New Roman" w:hAnsi="Times New Roman" w:cs="Times New Roman"/>
          <w:b/>
          <w:bCs/>
          <w:sz w:val="24"/>
          <w:szCs w:val="24"/>
        </w:rPr>
        <w:t xml:space="preserve">tähtajalise </w:t>
      </w:r>
      <w:r w:rsidR="00835F4E" w:rsidRPr="00CF39DD">
        <w:rPr>
          <w:rFonts w:ascii="Times New Roman" w:hAnsi="Times New Roman" w:cs="Times New Roman"/>
          <w:b/>
          <w:bCs/>
          <w:sz w:val="24"/>
          <w:szCs w:val="24"/>
        </w:rPr>
        <w:t>elamisloaga</w:t>
      </w:r>
      <w:r w:rsidR="00835F4E" w:rsidRPr="00CF39DD">
        <w:rPr>
          <w:rFonts w:ascii="Times New Roman" w:hAnsi="Times New Roman" w:cs="Times New Roman"/>
          <w:sz w:val="24"/>
          <w:szCs w:val="24"/>
        </w:rPr>
        <w:t xml:space="preserve">. Direktiiviga </w:t>
      </w:r>
      <w:r w:rsidR="00E87CA2" w:rsidRPr="00CF39DD">
        <w:rPr>
          <w:rFonts w:ascii="Times New Roman" w:hAnsi="Times New Roman" w:cs="Times New Roman"/>
          <w:bCs/>
          <w:sz w:val="24"/>
          <w:szCs w:val="24"/>
        </w:rPr>
        <w:t xml:space="preserve">2011/98/EL </w:t>
      </w:r>
      <w:r w:rsidR="00835F4E" w:rsidRPr="00CF39DD">
        <w:rPr>
          <w:rFonts w:ascii="Times New Roman" w:hAnsi="Times New Roman" w:cs="Times New Roman"/>
          <w:sz w:val="24"/>
          <w:szCs w:val="24"/>
        </w:rPr>
        <w:t>sätestatakse EL</w:t>
      </w:r>
      <w:r w:rsidR="006325B7" w:rsidRPr="00CF39DD">
        <w:rPr>
          <w:rFonts w:ascii="Times New Roman" w:hAnsi="Times New Roman" w:cs="Times New Roman"/>
          <w:sz w:val="24"/>
          <w:szCs w:val="24"/>
        </w:rPr>
        <w:t>-i</w:t>
      </w:r>
      <w:r w:rsidR="00835F4E" w:rsidRPr="00CF39DD">
        <w:rPr>
          <w:rFonts w:ascii="Times New Roman" w:hAnsi="Times New Roman" w:cs="Times New Roman"/>
          <w:sz w:val="24"/>
          <w:szCs w:val="24"/>
        </w:rPr>
        <w:t xml:space="preserve"> ülesed ühtse loa menetluse ja vormi nõuded</w:t>
      </w:r>
      <w:r w:rsidR="00CB435A" w:rsidRPr="00CF39DD">
        <w:rPr>
          <w:rFonts w:ascii="Times New Roman" w:hAnsi="Times New Roman" w:cs="Times New Roman"/>
          <w:sz w:val="24"/>
          <w:szCs w:val="24"/>
        </w:rPr>
        <w:t>, kuid ei piirata liikmesriigi pädevust reguleerida nõudeid ühtse loa väljastamiseks töötamise eesmärgil</w:t>
      </w:r>
      <w:r w:rsidR="00835F4E" w:rsidRPr="00CF39DD">
        <w:rPr>
          <w:rFonts w:ascii="Times New Roman" w:hAnsi="Times New Roman" w:cs="Times New Roman"/>
          <w:sz w:val="24"/>
          <w:szCs w:val="24"/>
        </w:rPr>
        <w:t xml:space="preserve">. Direktiivi </w:t>
      </w:r>
      <w:r w:rsidR="00696701" w:rsidRPr="00CF39DD">
        <w:rPr>
          <w:rFonts w:ascii="Times New Roman" w:hAnsi="Times New Roman" w:cs="Times New Roman"/>
          <w:bCs/>
          <w:sz w:val="24"/>
          <w:szCs w:val="24"/>
        </w:rPr>
        <w:t xml:space="preserve">2011/98/EL </w:t>
      </w:r>
      <w:r w:rsidR="00835F4E" w:rsidRPr="00CF39DD">
        <w:rPr>
          <w:rFonts w:ascii="Times New Roman" w:hAnsi="Times New Roman" w:cs="Times New Roman"/>
          <w:sz w:val="24"/>
          <w:szCs w:val="24"/>
        </w:rPr>
        <w:t xml:space="preserve">teiseks oluliseks eesmärgiks </w:t>
      </w:r>
      <w:r w:rsidR="00FD3CB2" w:rsidRPr="00CF39DD">
        <w:rPr>
          <w:rFonts w:ascii="Times New Roman" w:hAnsi="Times New Roman" w:cs="Times New Roman"/>
          <w:sz w:val="24"/>
          <w:szCs w:val="24"/>
        </w:rPr>
        <w:t xml:space="preserve">on </w:t>
      </w:r>
      <w:r w:rsidR="00835F4E" w:rsidRPr="00CF39DD">
        <w:rPr>
          <w:rFonts w:ascii="Times New Roman" w:hAnsi="Times New Roman" w:cs="Times New Roman"/>
          <w:sz w:val="24"/>
          <w:szCs w:val="24"/>
        </w:rPr>
        <w:t xml:space="preserve">tagada EL-is töötavatele kolmanda riigi kodanike võrdne kohtlemine EL-i kodanikega töötingimuste, sealhulgas töötasu, töötervishoiu ja tööohutuse, ametiühingusse kuulumise, sotsiaalkindlustuse, hariduse ja kutseõppe ning kvalifikatsioonide tunnustamise osas. </w:t>
      </w:r>
      <w:r w:rsidR="000728E2" w:rsidRPr="00CF39DD">
        <w:rPr>
          <w:rFonts w:ascii="Times New Roman" w:hAnsi="Times New Roman" w:cs="Times New Roman"/>
          <w:sz w:val="24"/>
          <w:szCs w:val="24"/>
        </w:rPr>
        <w:t>2019. aastal valmi</w:t>
      </w:r>
      <w:r w:rsidR="00FD3CB2" w:rsidRPr="00CF39DD">
        <w:rPr>
          <w:rFonts w:ascii="Times New Roman" w:hAnsi="Times New Roman" w:cs="Times New Roman"/>
          <w:sz w:val="24"/>
          <w:szCs w:val="24"/>
        </w:rPr>
        <w:t>nud</w:t>
      </w:r>
      <w:r w:rsidR="000728E2" w:rsidRPr="00CF39DD">
        <w:rPr>
          <w:rFonts w:ascii="Times New Roman" w:hAnsi="Times New Roman" w:cs="Times New Roman"/>
          <w:sz w:val="24"/>
          <w:szCs w:val="24"/>
        </w:rPr>
        <w:t>  EL</w:t>
      </w:r>
      <w:r w:rsidR="00FD3CB2" w:rsidRPr="00CF39DD">
        <w:rPr>
          <w:rFonts w:ascii="Times New Roman" w:hAnsi="Times New Roman" w:cs="Times New Roman"/>
          <w:sz w:val="24"/>
          <w:szCs w:val="24"/>
        </w:rPr>
        <w:t>-</w:t>
      </w:r>
      <w:r w:rsidR="000728E2" w:rsidRPr="00CF39DD">
        <w:rPr>
          <w:rFonts w:ascii="Times New Roman" w:hAnsi="Times New Roman" w:cs="Times New Roman"/>
          <w:sz w:val="24"/>
          <w:szCs w:val="24"/>
        </w:rPr>
        <w:t xml:space="preserve">i seadusliku rände </w:t>
      </w:r>
      <w:r w:rsidR="00FD683B" w:rsidRPr="00CF39DD">
        <w:rPr>
          <w:rFonts w:ascii="Times New Roman" w:hAnsi="Times New Roman" w:cs="Times New Roman"/>
          <w:sz w:val="24"/>
          <w:szCs w:val="24"/>
        </w:rPr>
        <w:t>toim</w:t>
      </w:r>
      <w:r w:rsidR="00CB435A" w:rsidRPr="00CF39DD">
        <w:rPr>
          <w:rFonts w:ascii="Times New Roman" w:hAnsi="Times New Roman" w:cs="Times New Roman"/>
          <w:sz w:val="24"/>
          <w:szCs w:val="24"/>
        </w:rPr>
        <w:t>i</w:t>
      </w:r>
      <w:r w:rsidR="00FD683B" w:rsidRPr="00CF39DD">
        <w:rPr>
          <w:rFonts w:ascii="Times New Roman" w:hAnsi="Times New Roman" w:cs="Times New Roman"/>
          <w:sz w:val="24"/>
          <w:szCs w:val="24"/>
        </w:rPr>
        <w:t>vuskontroll</w:t>
      </w:r>
      <w:r w:rsidR="000728E2" w:rsidRPr="00CF39DD">
        <w:rPr>
          <w:rStyle w:val="Allmrkuseviide"/>
          <w:rFonts w:ascii="Times New Roman" w:hAnsi="Times New Roman"/>
          <w:sz w:val="24"/>
          <w:szCs w:val="24"/>
        </w:rPr>
        <w:footnoteReference w:id="8"/>
      </w:r>
      <w:r w:rsidR="00FD3CB2" w:rsidRPr="00CF39DD">
        <w:rPr>
          <w:rFonts w:ascii="Times New Roman" w:hAnsi="Times New Roman" w:cs="Times New Roman"/>
          <w:sz w:val="24"/>
          <w:szCs w:val="24"/>
        </w:rPr>
        <w:t xml:space="preserve"> </w:t>
      </w:r>
      <w:r w:rsidR="00463DD6" w:rsidRPr="00CF39DD">
        <w:rPr>
          <w:rFonts w:ascii="Times New Roman" w:hAnsi="Times New Roman" w:cs="Times New Roman"/>
          <w:sz w:val="24"/>
          <w:szCs w:val="24"/>
        </w:rPr>
        <w:t xml:space="preserve">ning selle jätkuna </w:t>
      </w:r>
      <w:r w:rsidR="00585E37" w:rsidRPr="00CF39DD">
        <w:rPr>
          <w:rFonts w:ascii="Times New Roman" w:hAnsi="Times New Roman" w:cs="Times New Roman"/>
          <w:sz w:val="24"/>
          <w:szCs w:val="24"/>
        </w:rPr>
        <w:t>koostatud</w:t>
      </w:r>
      <w:r w:rsidR="00463DD6" w:rsidRPr="00CF39DD">
        <w:rPr>
          <w:rFonts w:ascii="Times New Roman" w:hAnsi="Times New Roman" w:cs="Times New Roman"/>
          <w:sz w:val="24"/>
          <w:szCs w:val="24"/>
        </w:rPr>
        <w:t xml:space="preserve"> </w:t>
      </w:r>
      <w:r w:rsidR="00FD683B" w:rsidRPr="00CF39DD">
        <w:rPr>
          <w:rFonts w:ascii="Times New Roman" w:hAnsi="Times New Roman" w:cs="Times New Roman"/>
          <w:sz w:val="24"/>
          <w:szCs w:val="24"/>
        </w:rPr>
        <w:t>rakendamisaruanne</w:t>
      </w:r>
      <w:r w:rsidR="00463DD6" w:rsidRPr="00CF39DD">
        <w:rPr>
          <w:rStyle w:val="Allmrkuseviide"/>
          <w:rFonts w:ascii="Times New Roman" w:hAnsi="Times New Roman"/>
          <w:sz w:val="24"/>
          <w:szCs w:val="24"/>
        </w:rPr>
        <w:footnoteReference w:id="9"/>
      </w:r>
      <w:r w:rsidR="00463DD6" w:rsidRPr="00CF39DD">
        <w:rPr>
          <w:rFonts w:ascii="Times New Roman" w:hAnsi="Times New Roman" w:cs="Times New Roman"/>
          <w:sz w:val="24"/>
          <w:szCs w:val="24"/>
        </w:rPr>
        <w:t xml:space="preserve"> </w:t>
      </w:r>
      <w:r w:rsidR="00FD3CB2" w:rsidRPr="00CF39DD">
        <w:rPr>
          <w:rFonts w:ascii="Times New Roman" w:hAnsi="Times New Roman" w:cs="Times New Roman"/>
          <w:sz w:val="24"/>
          <w:szCs w:val="24"/>
        </w:rPr>
        <w:t>tõi välja mitmed murekohad</w:t>
      </w:r>
      <w:r w:rsidR="00FD683B" w:rsidRPr="00CF39DD">
        <w:rPr>
          <w:rFonts w:ascii="Times New Roman" w:hAnsi="Times New Roman" w:cs="Times New Roman"/>
          <w:sz w:val="24"/>
          <w:szCs w:val="24"/>
        </w:rPr>
        <w:t>, mis takistavad</w:t>
      </w:r>
      <w:r w:rsidR="00FD3CB2" w:rsidRPr="00CF39DD">
        <w:rPr>
          <w:rFonts w:ascii="Times New Roman" w:hAnsi="Times New Roman" w:cs="Times New Roman"/>
          <w:sz w:val="24"/>
          <w:szCs w:val="24"/>
        </w:rPr>
        <w:t xml:space="preserve"> direktiivi 2011/98/EL </w:t>
      </w:r>
      <w:r w:rsidR="00FD683B" w:rsidRPr="00CF39DD">
        <w:rPr>
          <w:rFonts w:ascii="Times New Roman" w:hAnsi="Times New Roman" w:cs="Times New Roman"/>
          <w:sz w:val="24"/>
          <w:szCs w:val="24"/>
        </w:rPr>
        <w:lastRenderedPageBreak/>
        <w:t>eesmärkide täielikku saavutamist, m</w:t>
      </w:r>
      <w:r w:rsidR="00A94BDB">
        <w:rPr>
          <w:rFonts w:ascii="Times New Roman" w:hAnsi="Times New Roman" w:cs="Times New Roman"/>
          <w:sz w:val="24"/>
          <w:szCs w:val="24"/>
        </w:rPr>
        <w:t>uuhulgas</w:t>
      </w:r>
      <w:r w:rsidR="00FD683B" w:rsidRPr="00CF39DD">
        <w:rPr>
          <w:rFonts w:ascii="Times New Roman" w:hAnsi="Times New Roman" w:cs="Times New Roman"/>
          <w:sz w:val="24"/>
          <w:szCs w:val="24"/>
        </w:rPr>
        <w:t xml:space="preserve"> keerukad ja ebatõhusad </w:t>
      </w:r>
      <w:r w:rsidR="001A0DEC" w:rsidRPr="00CF39DD">
        <w:rPr>
          <w:rFonts w:ascii="Times New Roman" w:hAnsi="Times New Roman" w:cs="Times New Roman"/>
          <w:sz w:val="24"/>
          <w:szCs w:val="24"/>
        </w:rPr>
        <w:t>taotl</w:t>
      </w:r>
      <w:r w:rsidR="001A0DEC">
        <w:rPr>
          <w:rFonts w:ascii="Times New Roman" w:hAnsi="Times New Roman" w:cs="Times New Roman"/>
          <w:sz w:val="24"/>
          <w:szCs w:val="24"/>
        </w:rPr>
        <w:t>u</w:t>
      </w:r>
      <w:r w:rsidR="001A0DEC" w:rsidRPr="00CF39DD">
        <w:rPr>
          <w:rFonts w:ascii="Times New Roman" w:hAnsi="Times New Roman" w:cs="Times New Roman"/>
          <w:sz w:val="24"/>
          <w:szCs w:val="24"/>
        </w:rPr>
        <w:t xml:space="preserve">se </w:t>
      </w:r>
      <w:r w:rsidR="00FD683B" w:rsidRPr="00CF39DD">
        <w:rPr>
          <w:rFonts w:ascii="Times New Roman" w:hAnsi="Times New Roman" w:cs="Times New Roman"/>
          <w:sz w:val="24"/>
          <w:szCs w:val="24"/>
        </w:rPr>
        <w:t>menetlused, ebaselged õigused, mis mõnel juhul pikendavad menetlust ja vähendavad EL-i atraktiivsust kolmandate riikide kodanike silmis</w:t>
      </w:r>
      <w:r w:rsidR="001A0DEC">
        <w:rPr>
          <w:rFonts w:ascii="Times New Roman" w:hAnsi="Times New Roman" w:cs="Times New Roman"/>
          <w:sz w:val="24"/>
          <w:szCs w:val="24"/>
        </w:rPr>
        <w:t xml:space="preserve"> ning</w:t>
      </w:r>
      <w:r w:rsidR="00FD683B" w:rsidRPr="00CF39DD">
        <w:rPr>
          <w:rFonts w:ascii="Times New Roman" w:hAnsi="Times New Roman" w:cs="Times New Roman"/>
          <w:sz w:val="24"/>
          <w:szCs w:val="24"/>
        </w:rPr>
        <w:t xml:space="preserve"> töötaj</w:t>
      </w:r>
      <w:r w:rsidR="00877BA6">
        <w:rPr>
          <w:rFonts w:ascii="Times New Roman" w:hAnsi="Times New Roman" w:cs="Times New Roman"/>
          <w:sz w:val="24"/>
          <w:szCs w:val="24"/>
        </w:rPr>
        <w:t>ate ebapiisav kaitse</w:t>
      </w:r>
      <w:r w:rsidR="00FD683B" w:rsidRPr="00CF39DD">
        <w:rPr>
          <w:rFonts w:ascii="Times New Roman" w:hAnsi="Times New Roman" w:cs="Times New Roman"/>
          <w:sz w:val="24"/>
          <w:szCs w:val="24"/>
        </w:rPr>
        <w:t xml:space="preserve"> ärakasutamise eest.</w:t>
      </w:r>
      <w:r w:rsidR="00FD683B" w:rsidRPr="00CF39DD">
        <w:t xml:space="preserve"> </w:t>
      </w:r>
      <w:r w:rsidR="00FD683B" w:rsidRPr="00CF39DD">
        <w:rPr>
          <w:rFonts w:ascii="Times New Roman" w:hAnsi="Times New Roman" w:cs="Times New Roman"/>
          <w:sz w:val="24"/>
          <w:szCs w:val="24"/>
        </w:rPr>
        <w:t>Eelnevast lähtuvalt</w:t>
      </w:r>
      <w:r w:rsidR="00FD3CB2" w:rsidRPr="00CF39DD">
        <w:rPr>
          <w:rFonts w:ascii="Times New Roman" w:hAnsi="Times New Roman" w:cs="Times New Roman"/>
          <w:sz w:val="24"/>
          <w:szCs w:val="24"/>
        </w:rPr>
        <w:t xml:space="preserve"> seadis Komisjon 2020. aasta uue rände- ja varjupaigaleppe teatises eesmärgiks direktiivi </w:t>
      </w:r>
      <w:r w:rsidR="00696701" w:rsidRPr="00CF39DD">
        <w:rPr>
          <w:rFonts w:ascii="Times New Roman" w:hAnsi="Times New Roman" w:cs="Times New Roman"/>
          <w:bCs/>
          <w:sz w:val="24"/>
          <w:szCs w:val="24"/>
        </w:rPr>
        <w:t xml:space="preserve">2011/98/EL </w:t>
      </w:r>
      <w:r w:rsidR="00FD3CB2" w:rsidRPr="00CF39DD">
        <w:rPr>
          <w:rFonts w:ascii="Times New Roman" w:hAnsi="Times New Roman" w:cs="Times New Roman"/>
          <w:sz w:val="24"/>
          <w:szCs w:val="24"/>
        </w:rPr>
        <w:t>üle vaatamise</w:t>
      </w:r>
      <w:r w:rsidR="00FD3CB2" w:rsidRPr="00CF39DD">
        <w:rPr>
          <w:rStyle w:val="Allmrkuseviide"/>
          <w:rFonts w:ascii="Times New Roman" w:hAnsi="Times New Roman"/>
          <w:sz w:val="24"/>
          <w:szCs w:val="24"/>
        </w:rPr>
        <w:footnoteReference w:id="10"/>
      </w:r>
      <w:r w:rsidR="00696701">
        <w:rPr>
          <w:rFonts w:ascii="Times New Roman" w:hAnsi="Times New Roman" w:cs="Times New Roman"/>
          <w:sz w:val="24"/>
          <w:szCs w:val="24"/>
        </w:rPr>
        <w:t xml:space="preserve"> ning esitas ettepaneku</w:t>
      </w:r>
      <w:r w:rsidR="00585E37" w:rsidRPr="00CF39DD">
        <w:rPr>
          <w:rFonts w:ascii="Times New Roman" w:hAnsi="Times New Roman" w:cs="Times New Roman"/>
          <w:sz w:val="24"/>
          <w:szCs w:val="24"/>
        </w:rPr>
        <w:t xml:space="preserve"> </w:t>
      </w:r>
      <w:r w:rsidR="00696701">
        <w:rPr>
          <w:rFonts w:ascii="Times New Roman" w:hAnsi="Times New Roman" w:cs="Times New Roman"/>
          <w:sz w:val="24"/>
          <w:szCs w:val="24"/>
        </w:rPr>
        <w:t>selle</w:t>
      </w:r>
      <w:r w:rsidR="00585E37" w:rsidRPr="00CF39DD">
        <w:rPr>
          <w:rFonts w:ascii="Times New Roman" w:hAnsi="Times New Roman" w:cs="Times New Roman"/>
          <w:sz w:val="24"/>
          <w:szCs w:val="24"/>
        </w:rPr>
        <w:t xml:space="preserve"> muutmiseks 2022. aasta aprillis</w:t>
      </w:r>
      <w:r w:rsidR="00585E37" w:rsidRPr="00CF39DD">
        <w:rPr>
          <w:rStyle w:val="Allmrkuseviide"/>
          <w:rFonts w:ascii="Times New Roman" w:hAnsi="Times New Roman"/>
          <w:sz w:val="24"/>
          <w:szCs w:val="24"/>
        </w:rPr>
        <w:footnoteReference w:id="11"/>
      </w:r>
      <w:r w:rsidR="00585E37" w:rsidRPr="00CF39DD">
        <w:rPr>
          <w:rFonts w:ascii="Times New Roman" w:hAnsi="Times New Roman" w:cs="Times New Roman"/>
          <w:sz w:val="24"/>
          <w:szCs w:val="24"/>
        </w:rPr>
        <w:t xml:space="preserve">. </w:t>
      </w:r>
    </w:p>
    <w:p w14:paraId="465B44AF" w14:textId="77777777" w:rsidR="001F5293" w:rsidRPr="00CF39DD" w:rsidRDefault="001F5293" w:rsidP="007E0942">
      <w:pPr>
        <w:tabs>
          <w:tab w:val="left" w:pos="2281"/>
        </w:tabs>
        <w:suppressAutoHyphens/>
        <w:spacing w:after="0" w:line="240" w:lineRule="auto"/>
        <w:jc w:val="both"/>
        <w:rPr>
          <w:rFonts w:ascii="Times New Roman" w:hAnsi="Times New Roman" w:cs="Times New Roman"/>
          <w:sz w:val="24"/>
          <w:szCs w:val="24"/>
        </w:rPr>
      </w:pPr>
    </w:p>
    <w:p w14:paraId="4EC542D2" w14:textId="7132ECAE" w:rsidR="00023E62" w:rsidRPr="00CF39DD" w:rsidRDefault="00153540" w:rsidP="007E0942">
      <w:pPr>
        <w:tabs>
          <w:tab w:val="left" w:pos="2281"/>
        </w:tabs>
        <w:suppressAutoHyphens/>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D</w:t>
      </w:r>
      <w:r w:rsidR="00FF6127" w:rsidRPr="00CF39DD">
        <w:rPr>
          <w:rFonts w:ascii="Times New Roman" w:hAnsi="Times New Roman" w:cs="Times New Roman"/>
          <w:b/>
          <w:bCs/>
          <w:sz w:val="24"/>
          <w:szCs w:val="24"/>
        </w:rPr>
        <w:t>irektiiviga</w:t>
      </w:r>
      <w:r w:rsidR="00FD683B" w:rsidRPr="00CF39DD">
        <w:rPr>
          <w:rFonts w:ascii="Times New Roman" w:hAnsi="Times New Roman" w:cs="Times New Roman"/>
          <w:b/>
          <w:bCs/>
          <w:sz w:val="24"/>
          <w:szCs w:val="24"/>
        </w:rPr>
        <w:t xml:space="preserve"> muudetakse</w:t>
      </w:r>
      <w:r w:rsidR="00FF6127" w:rsidRPr="00CF39DD">
        <w:rPr>
          <w:rFonts w:ascii="Times New Roman" w:hAnsi="Times New Roman" w:cs="Times New Roman"/>
          <w:sz w:val="24"/>
          <w:szCs w:val="24"/>
        </w:rPr>
        <w:t xml:space="preserve"> </w:t>
      </w:r>
      <w:r w:rsidR="00497358" w:rsidRPr="00CF39DD">
        <w:rPr>
          <w:rFonts w:ascii="Times New Roman" w:hAnsi="Times New Roman" w:cs="Times New Roman"/>
          <w:bCs/>
          <w:sz w:val="24"/>
          <w:szCs w:val="24"/>
        </w:rPr>
        <w:t xml:space="preserve">ühtse loa taotlemise menetlus </w:t>
      </w:r>
      <w:r w:rsidR="00877BA6">
        <w:rPr>
          <w:rFonts w:ascii="Times New Roman" w:hAnsi="Times New Roman" w:cs="Times New Roman"/>
          <w:bCs/>
          <w:sz w:val="24"/>
          <w:szCs w:val="24"/>
        </w:rPr>
        <w:t>senisest</w:t>
      </w:r>
      <w:r w:rsidR="00497358" w:rsidRPr="00CF39DD">
        <w:rPr>
          <w:rFonts w:ascii="Times New Roman" w:hAnsi="Times New Roman" w:cs="Times New Roman"/>
          <w:bCs/>
          <w:sz w:val="24"/>
          <w:szCs w:val="24"/>
        </w:rPr>
        <w:t xml:space="preserve"> </w:t>
      </w:r>
      <w:r w:rsidR="00FF6127" w:rsidRPr="00CF39DD">
        <w:rPr>
          <w:rFonts w:ascii="Times New Roman" w:hAnsi="Times New Roman" w:cs="Times New Roman"/>
          <w:bCs/>
          <w:sz w:val="24"/>
          <w:szCs w:val="24"/>
        </w:rPr>
        <w:t>lihtsamaks ja tõhusamaks</w:t>
      </w:r>
      <w:r w:rsidR="00A370AB" w:rsidRPr="00CF39DD">
        <w:rPr>
          <w:rFonts w:ascii="Times New Roman" w:hAnsi="Times New Roman" w:cs="Times New Roman"/>
          <w:bCs/>
          <w:sz w:val="24"/>
          <w:szCs w:val="24"/>
        </w:rPr>
        <w:t xml:space="preserve"> ning vähendatakse </w:t>
      </w:r>
      <w:r w:rsidR="00A370AB" w:rsidRPr="00CF39DD">
        <w:rPr>
          <w:rFonts w:ascii="Times New Roman" w:hAnsi="Times New Roman" w:cs="Times New Roman"/>
          <w:sz w:val="24"/>
          <w:szCs w:val="24"/>
        </w:rPr>
        <w:t>menetluste kestust, mis sageli heidutab tööandjaid rahvusvahelisest värbamisest.</w:t>
      </w:r>
      <w:r w:rsidR="00497358" w:rsidRPr="00CF39DD">
        <w:rPr>
          <w:rFonts w:ascii="Times New Roman" w:hAnsi="Times New Roman" w:cs="Times New Roman"/>
          <w:bCs/>
          <w:sz w:val="24"/>
          <w:szCs w:val="24"/>
        </w:rPr>
        <w:t xml:space="preserve"> Lisaks </w:t>
      </w:r>
      <w:r w:rsidR="008B5C29" w:rsidRPr="00CF39DD">
        <w:rPr>
          <w:rFonts w:ascii="Times New Roman" w:hAnsi="Times New Roman" w:cs="Times New Roman"/>
          <w:bCs/>
          <w:sz w:val="24"/>
          <w:szCs w:val="24"/>
        </w:rPr>
        <w:t xml:space="preserve">varasemale </w:t>
      </w:r>
      <w:r w:rsidR="00497358" w:rsidRPr="00CF39DD">
        <w:rPr>
          <w:rFonts w:ascii="Times New Roman" w:hAnsi="Times New Roman" w:cs="Times New Roman"/>
          <w:bCs/>
          <w:sz w:val="24"/>
          <w:szCs w:val="24"/>
        </w:rPr>
        <w:t xml:space="preserve">võimalusele esitada ühtse loa taotlus kolmandas riigis, tuleb direktiivi muudatustega võimaldada ühtse loa taotlemist ka liikmesriigis, kui taotleja juba viibib kehtiva elamisloa valdajana seal. Samuti lühendatakse </w:t>
      </w:r>
      <w:r w:rsidR="008B5C29" w:rsidRPr="00CF39DD">
        <w:rPr>
          <w:rFonts w:ascii="Times New Roman" w:hAnsi="Times New Roman" w:cs="Times New Roman"/>
          <w:bCs/>
          <w:sz w:val="24"/>
          <w:szCs w:val="24"/>
        </w:rPr>
        <w:t xml:space="preserve">direktiiviga ühtse loa taotluse läbivaatamise </w:t>
      </w:r>
      <w:r w:rsidR="00EC4D40" w:rsidRPr="00CF39DD">
        <w:rPr>
          <w:rFonts w:ascii="Times New Roman" w:hAnsi="Times New Roman" w:cs="Times New Roman"/>
          <w:bCs/>
          <w:sz w:val="24"/>
          <w:szCs w:val="24"/>
        </w:rPr>
        <w:t xml:space="preserve">maksimaalset </w:t>
      </w:r>
      <w:r w:rsidR="008B5C29" w:rsidRPr="00CF39DD">
        <w:rPr>
          <w:rFonts w:ascii="Times New Roman" w:hAnsi="Times New Roman" w:cs="Times New Roman"/>
          <w:bCs/>
          <w:sz w:val="24"/>
          <w:szCs w:val="24"/>
        </w:rPr>
        <w:t>tähtaega</w:t>
      </w:r>
      <w:r w:rsidR="00E27B47" w:rsidRPr="00CF39DD">
        <w:rPr>
          <w:rFonts w:ascii="Times New Roman" w:hAnsi="Times New Roman" w:cs="Times New Roman"/>
          <w:bCs/>
          <w:sz w:val="24"/>
          <w:szCs w:val="24"/>
        </w:rPr>
        <w:t>,</w:t>
      </w:r>
      <w:r w:rsidR="008B5C29" w:rsidRPr="00CF39DD">
        <w:rPr>
          <w:rFonts w:ascii="Times New Roman" w:hAnsi="Times New Roman" w:cs="Times New Roman"/>
          <w:bCs/>
          <w:sz w:val="24"/>
          <w:szCs w:val="24"/>
        </w:rPr>
        <w:t xml:space="preserve"> võimalda</w:t>
      </w:r>
      <w:r w:rsidR="00E27B47" w:rsidRPr="00CF39DD">
        <w:rPr>
          <w:rFonts w:ascii="Times New Roman" w:hAnsi="Times New Roman" w:cs="Times New Roman"/>
          <w:bCs/>
          <w:sz w:val="24"/>
          <w:szCs w:val="24"/>
        </w:rPr>
        <w:t xml:space="preserve">des </w:t>
      </w:r>
      <w:r w:rsidR="008B5C29" w:rsidRPr="00CF39DD">
        <w:rPr>
          <w:rFonts w:ascii="Times New Roman" w:hAnsi="Times New Roman" w:cs="Times New Roman"/>
          <w:bCs/>
          <w:sz w:val="24"/>
          <w:szCs w:val="24"/>
        </w:rPr>
        <w:t xml:space="preserve">erandjuhul menetlust teatud perioodiks pikendada. </w:t>
      </w:r>
      <w:r w:rsidR="008B5C29" w:rsidRPr="00CF39DD">
        <w:rPr>
          <w:rFonts w:ascii="Times New Roman" w:hAnsi="Times New Roman" w:cs="Times New Roman"/>
          <w:sz w:val="24"/>
          <w:szCs w:val="24"/>
        </w:rPr>
        <w:t xml:space="preserve">Tööandjale seatakse kohustuseks teavitada </w:t>
      </w:r>
      <w:proofErr w:type="spellStart"/>
      <w:r w:rsidR="008B5C29" w:rsidRPr="00CF39DD">
        <w:rPr>
          <w:rFonts w:ascii="Times New Roman" w:hAnsi="Times New Roman" w:cs="Times New Roman"/>
          <w:sz w:val="24"/>
          <w:szCs w:val="24"/>
        </w:rPr>
        <w:t>välistöötajat</w:t>
      </w:r>
      <w:proofErr w:type="spellEnd"/>
      <w:r w:rsidR="008B5C29" w:rsidRPr="00CF39DD">
        <w:rPr>
          <w:rFonts w:ascii="Times New Roman" w:hAnsi="Times New Roman" w:cs="Times New Roman"/>
          <w:sz w:val="24"/>
          <w:szCs w:val="24"/>
        </w:rPr>
        <w:t xml:space="preserve"> ühtse loa taotluse staatusest ja selle tulemusest, kui taotluse esitas tööandja. Lisaks piiratakse võimalust, et tööandja nõuab </w:t>
      </w:r>
      <w:proofErr w:type="spellStart"/>
      <w:r w:rsidR="008B5C29" w:rsidRPr="00CF39DD">
        <w:rPr>
          <w:rFonts w:ascii="Times New Roman" w:hAnsi="Times New Roman" w:cs="Times New Roman"/>
          <w:sz w:val="24"/>
          <w:szCs w:val="24"/>
        </w:rPr>
        <w:t>välistöötajalt</w:t>
      </w:r>
      <w:proofErr w:type="spellEnd"/>
      <w:r w:rsidR="008B5C29" w:rsidRPr="00CF39DD">
        <w:rPr>
          <w:rFonts w:ascii="Times New Roman" w:hAnsi="Times New Roman" w:cs="Times New Roman"/>
          <w:sz w:val="24"/>
          <w:szCs w:val="24"/>
        </w:rPr>
        <w:t xml:space="preserve"> tagasi ühtse loa taotlemise eest tasutud riigilõivu, kui tööandja selle ise tasus. </w:t>
      </w:r>
      <w:r w:rsidR="00A370AB" w:rsidRPr="00CF39DD">
        <w:rPr>
          <w:rFonts w:ascii="Times New Roman" w:hAnsi="Times New Roman" w:cs="Times New Roman"/>
          <w:sz w:val="24"/>
          <w:szCs w:val="24"/>
        </w:rPr>
        <w:t xml:space="preserve">Olulise muudatusena sätestab direktiiv, et ühtne luba ei ole edaspidi enam seotud ühe tööandjaga. </w:t>
      </w:r>
      <w:r w:rsidR="00497358" w:rsidRPr="00CF39DD">
        <w:rPr>
          <w:rFonts w:ascii="Times New Roman" w:hAnsi="Times New Roman" w:cs="Times New Roman"/>
          <w:sz w:val="24"/>
          <w:szCs w:val="24"/>
        </w:rPr>
        <w:t xml:space="preserve">See tähendab, et </w:t>
      </w:r>
      <w:proofErr w:type="spellStart"/>
      <w:r w:rsidR="00A370AB" w:rsidRPr="00CF39DD">
        <w:rPr>
          <w:rFonts w:ascii="Times New Roman" w:hAnsi="Times New Roman" w:cs="Times New Roman"/>
          <w:sz w:val="24"/>
          <w:szCs w:val="24"/>
        </w:rPr>
        <w:t>välis</w:t>
      </w:r>
      <w:r w:rsidR="00497358" w:rsidRPr="00CF39DD">
        <w:rPr>
          <w:rFonts w:ascii="Times New Roman" w:hAnsi="Times New Roman" w:cs="Times New Roman"/>
          <w:sz w:val="24"/>
          <w:szCs w:val="24"/>
        </w:rPr>
        <w:t>töötajatel</w:t>
      </w:r>
      <w:proofErr w:type="spellEnd"/>
      <w:r w:rsidR="00497358" w:rsidRPr="00CF39DD">
        <w:rPr>
          <w:rFonts w:ascii="Times New Roman" w:hAnsi="Times New Roman" w:cs="Times New Roman"/>
          <w:sz w:val="24"/>
          <w:szCs w:val="24"/>
        </w:rPr>
        <w:t xml:space="preserve"> on õigus </w:t>
      </w:r>
      <w:r w:rsidR="00A370AB" w:rsidRPr="00CF39DD">
        <w:rPr>
          <w:rFonts w:ascii="Times New Roman" w:hAnsi="Times New Roman" w:cs="Times New Roman"/>
          <w:sz w:val="24"/>
          <w:szCs w:val="24"/>
        </w:rPr>
        <w:t xml:space="preserve">ühtse </w:t>
      </w:r>
      <w:r w:rsidR="00497358" w:rsidRPr="00CF39DD">
        <w:rPr>
          <w:rFonts w:ascii="Times New Roman" w:hAnsi="Times New Roman" w:cs="Times New Roman"/>
          <w:sz w:val="24"/>
          <w:szCs w:val="24"/>
        </w:rPr>
        <w:t xml:space="preserve">loa kehtivusaja jooksul vahetada tööandjat, </w:t>
      </w:r>
      <w:r w:rsidR="00A370AB" w:rsidRPr="00CF39DD">
        <w:rPr>
          <w:rFonts w:ascii="Times New Roman" w:hAnsi="Times New Roman" w:cs="Times New Roman"/>
          <w:sz w:val="24"/>
          <w:szCs w:val="24"/>
        </w:rPr>
        <w:t>ilma et ta peaks selleks taotlema uut ühtset luba või vahepeal liikmesriigist lahkuma.</w:t>
      </w:r>
      <w:r w:rsidR="000432CF" w:rsidRPr="00CF39DD">
        <w:rPr>
          <w:rFonts w:ascii="Times New Roman" w:hAnsi="Times New Roman" w:cs="Times New Roman"/>
          <w:sz w:val="24"/>
          <w:szCs w:val="24"/>
        </w:rPr>
        <w:t xml:space="preserve"> </w:t>
      </w:r>
      <w:r w:rsidR="001F5293" w:rsidRPr="00CF39DD">
        <w:rPr>
          <w:rFonts w:ascii="Times New Roman" w:hAnsi="Times New Roman" w:cs="Times New Roman"/>
          <w:sz w:val="24"/>
          <w:szCs w:val="24"/>
        </w:rPr>
        <w:t xml:space="preserve">Muudatusega vähendatakse </w:t>
      </w:r>
      <w:proofErr w:type="spellStart"/>
      <w:r w:rsidR="001F5293" w:rsidRPr="00CF39DD">
        <w:rPr>
          <w:rFonts w:ascii="Times New Roman" w:hAnsi="Times New Roman" w:cs="Times New Roman"/>
          <w:sz w:val="24"/>
          <w:szCs w:val="24"/>
        </w:rPr>
        <w:t>välistöötaja</w:t>
      </w:r>
      <w:proofErr w:type="spellEnd"/>
      <w:r w:rsidR="001F5293" w:rsidRPr="00CF39DD">
        <w:rPr>
          <w:rFonts w:ascii="Times New Roman" w:hAnsi="Times New Roman" w:cs="Times New Roman"/>
          <w:sz w:val="24"/>
          <w:szCs w:val="24"/>
        </w:rPr>
        <w:t xml:space="preserve"> sõltuvust tööandjast ning aidatakse seeläbi võidelda töötajate ekspluateerimise vastu. Võimaldamaks </w:t>
      </w:r>
      <w:proofErr w:type="spellStart"/>
      <w:r w:rsidR="001F5293" w:rsidRPr="00CF39DD">
        <w:rPr>
          <w:rFonts w:ascii="Times New Roman" w:hAnsi="Times New Roman" w:cs="Times New Roman"/>
          <w:sz w:val="24"/>
          <w:szCs w:val="24"/>
        </w:rPr>
        <w:t>välistöötajal</w:t>
      </w:r>
      <w:proofErr w:type="spellEnd"/>
      <w:r w:rsidR="001F5293" w:rsidRPr="00CF39DD">
        <w:rPr>
          <w:rFonts w:ascii="Times New Roman" w:hAnsi="Times New Roman" w:cs="Times New Roman"/>
          <w:sz w:val="24"/>
          <w:szCs w:val="24"/>
        </w:rPr>
        <w:t xml:space="preserve"> leida uus tööandja, luuakse direktiiviga </w:t>
      </w:r>
      <w:proofErr w:type="spellStart"/>
      <w:r w:rsidR="000432CF" w:rsidRPr="00CF39DD">
        <w:rPr>
          <w:rFonts w:ascii="Times New Roman" w:hAnsi="Times New Roman" w:cs="Times New Roman"/>
          <w:sz w:val="24"/>
          <w:szCs w:val="24"/>
        </w:rPr>
        <w:t>välistöötaja</w:t>
      </w:r>
      <w:r w:rsidR="001F5293" w:rsidRPr="00CF39DD">
        <w:rPr>
          <w:rFonts w:ascii="Times New Roman" w:hAnsi="Times New Roman" w:cs="Times New Roman"/>
          <w:sz w:val="24"/>
          <w:szCs w:val="24"/>
        </w:rPr>
        <w:t>l</w:t>
      </w:r>
      <w:r w:rsidR="00210A5C">
        <w:rPr>
          <w:rFonts w:ascii="Times New Roman" w:hAnsi="Times New Roman" w:cs="Times New Roman"/>
          <w:sz w:val="24"/>
          <w:szCs w:val="24"/>
        </w:rPr>
        <w:t>e</w:t>
      </w:r>
      <w:proofErr w:type="spellEnd"/>
      <w:r w:rsidR="001F5293" w:rsidRPr="00CF39DD">
        <w:rPr>
          <w:rFonts w:ascii="Times New Roman" w:hAnsi="Times New Roman" w:cs="Times New Roman"/>
          <w:sz w:val="24"/>
          <w:szCs w:val="24"/>
        </w:rPr>
        <w:t xml:space="preserve"> võimalus olla</w:t>
      </w:r>
      <w:r w:rsidR="000432CF" w:rsidRPr="00CF39DD">
        <w:rPr>
          <w:rFonts w:ascii="Times New Roman" w:hAnsi="Times New Roman" w:cs="Times New Roman"/>
          <w:sz w:val="24"/>
          <w:szCs w:val="24"/>
        </w:rPr>
        <w:t xml:space="preserve"> </w:t>
      </w:r>
      <w:r w:rsidR="00042927">
        <w:rPr>
          <w:rFonts w:ascii="Times New Roman" w:hAnsi="Times New Roman" w:cs="Times New Roman"/>
          <w:sz w:val="24"/>
          <w:szCs w:val="24"/>
        </w:rPr>
        <w:t>tööta</w:t>
      </w:r>
      <w:r w:rsidR="001F5293" w:rsidRPr="00CF39DD">
        <w:rPr>
          <w:rFonts w:ascii="Times New Roman" w:hAnsi="Times New Roman" w:cs="Times New Roman"/>
          <w:sz w:val="24"/>
          <w:szCs w:val="24"/>
        </w:rPr>
        <w:t>. Eelnevast tulenevalt ei tohi tööt</w:t>
      </w:r>
      <w:r w:rsidR="00570540">
        <w:rPr>
          <w:rFonts w:ascii="Times New Roman" w:hAnsi="Times New Roman" w:cs="Times New Roman"/>
          <w:sz w:val="24"/>
          <w:szCs w:val="24"/>
        </w:rPr>
        <w:t>a jäämine</w:t>
      </w:r>
      <w:r w:rsidR="001F5293" w:rsidRPr="00CF39DD">
        <w:rPr>
          <w:rFonts w:ascii="Times New Roman" w:hAnsi="Times New Roman" w:cs="Times New Roman"/>
          <w:sz w:val="24"/>
          <w:szCs w:val="24"/>
        </w:rPr>
        <w:t xml:space="preserve"> olla</w:t>
      </w:r>
      <w:r w:rsidR="000432CF" w:rsidRPr="00CF39DD">
        <w:rPr>
          <w:rFonts w:ascii="Times New Roman" w:hAnsi="Times New Roman" w:cs="Times New Roman"/>
          <w:sz w:val="24"/>
          <w:szCs w:val="24"/>
        </w:rPr>
        <w:t xml:space="preserve"> põhjus </w:t>
      </w:r>
      <w:r w:rsidR="001A0DEC">
        <w:rPr>
          <w:rFonts w:ascii="Times New Roman" w:hAnsi="Times New Roman" w:cs="Times New Roman"/>
          <w:sz w:val="24"/>
          <w:szCs w:val="24"/>
        </w:rPr>
        <w:t>ühtse</w:t>
      </w:r>
      <w:r w:rsidR="000432CF" w:rsidRPr="00CF39DD">
        <w:rPr>
          <w:rFonts w:ascii="Times New Roman" w:hAnsi="Times New Roman" w:cs="Times New Roman"/>
          <w:sz w:val="24"/>
          <w:szCs w:val="24"/>
        </w:rPr>
        <w:t xml:space="preserve"> loa tühistamiseks</w:t>
      </w:r>
      <w:r w:rsidR="00A370AB" w:rsidRPr="00CF39DD">
        <w:rPr>
          <w:rFonts w:ascii="Times New Roman" w:hAnsi="Times New Roman" w:cs="Times New Roman"/>
          <w:sz w:val="24"/>
          <w:szCs w:val="24"/>
        </w:rPr>
        <w:t>, tingimusel</w:t>
      </w:r>
      <w:r w:rsidR="00210A5C">
        <w:rPr>
          <w:rFonts w:ascii="Times New Roman" w:hAnsi="Times New Roman" w:cs="Times New Roman"/>
          <w:sz w:val="24"/>
          <w:szCs w:val="24"/>
        </w:rPr>
        <w:t>,</w:t>
      </w:r>
      <w:r w:rsidR="00A370AB" w:rsidRPr="00CF39DD">
        <w:rPr>
          <w:rFonts w:ascii="Times New Roman" w:hAnsi="Times New Roman" w:cs="Times New Roman"/>
          <w:sz w:val="24"/>
          <w:szCs w:val="24"/>
        </w:rPr>
        <w:t xml:space="preserve"> et </w:t>
      </w:r>
      <w:r w:rsidR="00042927">
        <w:rPr>
          <w:rFonts w:ascii="Times New Roman" w:hAnsi="Times New Roman" w:cs="Times New Roman"/>
          <w:sz w:val="24"/>
          <w:szCs w:val="24"/>
        </w:rPr>
        <w:t>tööta</w:t>
      </w:r>
      <w:r w:rsidR="001A0DEC">
        <w:rPr>
          <w:rFonts w:ascii="Times New Roman" w:hAnsi="Times New Roman" w:cs="Times New Roman"/>
          <w:sz w:val="24"/>
          <w:szCs w:val="24"/>
        </w:rPr>
        <w:t xml:space="preserve"> </w:t>
      </w:r>
      <w:r w:rsidR="00210A5C">
        <w:rPr>
          <w:rFonts w:ascii="Times New Roman" w:hAnsi="Times New Roman" w:cs="Times New Roman"/>
          <w:sz w:val="24"/>
          <w:szCs w:val="24"/>
        </w:rPr>
        <w:t>olemise kestvus</w:t>
      </w:r>
      <w:r w:rsidR="001A0DEC" w:rsidRPr="00CF39DD">
        <w:rPr>
          <w:rFonts w:ascii="Times New Roman" w:hAnsi="Times New Roman" w:cs="Times New Roman"/>
          <w:sz w:val="24"/>
          <w:szCs w:val="24"/>
        </w:rPr>
        <w:t xml:space="preserve"> </w:t>
      </w:r>
      <w:r w:rsidR="00A370AB" w:rsidRPr="00CF39DD">
        <w:rPr>
          <w:rFonts w:ascii="Times New Roman" w:hAnsi="Times New Roman" w:cs="Times New Roman"/>
          <w:sz w:val="24"/>
          <w:szCs w:val="24"/>
        </w:rPr>
        <w:t>ei ületa kolme kuud</w:t>
      </w:r>
      <w:r w:rsidR="000432CF" w:rsidRPr="00CF39DD">
        <w:rPr>
          <w:rFonts w:ascii="Times New Roman" w:hAnsi="Times New Roman" w:cs="Times New Roman"/>
          <w:sz w:val="24"/>
          <w:szCs w:val="24"/>
        </w:rPr>
        <w:t xml:space="preserve">, kui </w:t>
      </w:r>
      <w:proofErr w:type="spellStart"/>
      <w:r w:rsidR="000432CF" w:rsidRPr="00CF39DD">
        <w:rPr>
          <w:rFonts w:ascii="Times New Roman" w:hAnsi="Times New Roman" w:cs="Times New Roman"/>
          <w:sz w:val="24"/>
          <w:szCs w:val="24"/>
        </w:rPr>
        <w:t>välistöötajal</w:t>
      </w:r>
      <w:proofErr w:type="spellEnd"/>
      <w:r w:rsidR="000432CF" w:rsidRPr="00CF39DD">
        <w:rPr>
          <w:rFonts w:ascii="Times New Roman" w:hAnsi="Times New Roman" w:cs="Times New Roman"/>
          <w:sz w:val="24"/>
          <w:szCs w:val="24"/>
        </w:rPr>
        <w:t xml:space="preserve"> on ühtne luba olnud vähem kui kaks aastat, või kuut</w:t>
      </w:r>
      <w:r w:rsidR="00210A5C">
        <w:rPr>
          <w:rFonts w:ascii="Times New Roman" w:hAnsi="Times New Roman" w:cs="Times New Roman"/>
          <w:sz w:val="24"/>
          <w:szCs w:val="24"/>
        </w:rPr>
        <w:t>e</w:t>
      </w:r>
      <w:r w:rsidR="000432CF" w:rsidRPr="00CF39DD">
        <w:rPr>
          <w:rFonts w:ascii="Times New Roman" w:hAnsi="Times New Roman" w:cs="Times New Roman"/>
          <w:sz w:val="24"/>
          <w:szCs w:val="24"/>
        </w:rPr>
        <w:t xml:space="preserve"> kuud, kui </w:t>
      </w:r>
      <w:proofErr w:type="spellStart"/>
      <w:r w:rsidR="000432CF" w:rsidRPr="00CF39DD">
        <w:rPr>
          <w:rFonts w:ascii="Times New Roman" w:hAnsi="Times New Roman" w:cs="Times New Roman"/>
          <w:sz w:val="24"/>
          <w:szCs w:val="24"/>
        </w:rPr>
        <w:t>välistöötajal</w:t>
      </w:r>
      <w:proofErr w:type="spellEnd"/>
      <w:r w:rsidR="000432CF" w:rsidRPr="00CF39DD">
        <w:rPr>
          <w:rFonts w:ascii="Times New Roman" w:hAnsi="Times New Roman" w:cs="Times New Roman"/>
          <w:sz w:val="24"/>
          <w:szCs w:val="24"/>
        </w:rPr>
        <w:t xml:space="preserve"> on </w:t>
      </w:r>
      <w:r w:rsidR="001A0DEC">
        <w:rPr>
          <w:rFonts w:ascii="Times New Roman" w:hAnsi="Times New Roman" w:cs="Times New Roman"/>
          <w:sz w:val="24"/>
          <w:szCs w:val="24"/>
        </w:rPr>
        <w:t xml:space="preserve">ühtne </w:t>
      </w:r>
      <w:r w:rsidR="000432CF" w:rsidRPr="00CF39DD">
        <w:rPr>
          <w:rFonts w:ascii="Times New Roman" w:hAnsi="Times New Roman" w:cs="Times New Roman"/>
          <w:sz w:val="24"/>
          <w:szCs w:val="24"/>
        </w:rPr>
        <w:t xml:space="preserve">luba olnud kauem kui kaks aastat. </w:t>
      </w:r>
      <w:r>
        <w:rPr>
          <w:rFonts w:ascii="Times New Roman" w:hAnsi="Times New Roman" w:cs="Times New Roman"/>
          <w:sz w:val="24"/>
          <w:szCs w:val="24"/>
        </w:rPr>
        <w:t>D</w:t>
      </w:r>
      <w:r w:rsidR="000432CF" w:rsidRPr="00CF39DD">
        <w:rPr>
          <w:rFonts w:ascii="Times New Roman" w:hAnsi="Times New Roman" w:cs="Times New Roman"/>
          <w:sz w:val="24"/>
          <w:szCs w:val="24"/>
        </w:rPr>
        <w:t>irektiiv</w:t>
      </w:r>
      <w:r w:rsidR="00A370AB" w:rsidRPr="00CF39DD">
        <w:rPr>
          <w:rFonts w:ascii="Times New Roman" w:hAnsi="Times New Roman" w:cs="Times New Roman"/>
          <w:sz w:val="24"/>
          <w:szCs w:val="24"/>
        </w:rPr>
        <w:t xml:space="preserve"> sisaldab ka uusi nõudeid, et tugevdada kolmandate riikide kodanike kaitsemeetmeid ja </w:t>
      </w:r>
      <w:r w:rsidR="001A0DEC">
        <w:rPr>
          <w:rFonts w:ascii="Times New Roman" w:hAnsi="Times New Roman" w:cs="Times New Roman"/>
          <w:sz w:val="24"/>
          <w:szCs w:val="24"/>
        </w:rPr>
        <w:t xml:space="preserve">tagada </w:t>
      </w:r>
      <w:r w:rsidR="00A370AB" w:rsidRPr="00CF39DD">
        <w:rPr>
          <w:rFonts w:ascii="Times New Roman" w:hAnsi="Times New Roman" w:cs="Times New Roman"/>
          <w:sz w:val="24"/>
          <w:szCs w:val="24"/>
        </w:rPr>
        <w:t>võrd</w:t>
      </w:r>
      <w:r w:rsidR="001A0DEC">
        <w:rPr>
          <w:rFonts w:ascii="Times New Roman" w:hAnsi="Times New Roman" w:cs="Times New Roman"/>
          <w:sz w:val="24"/>
          <w:szCs w:val="24"/>
        </w:rPr>
        <w:t>ne</w:t>
      </w:r>
      <w:r w:rsidR="00A370AB" w:rsidRPr="00CF39DD">
        <w:rPr>
          <w:rFonts w:ascii="Times New Roman" w:hAnsi="Times New Roman" w:cs="Times New Roman"/>
          <w:sz w:val="24"/>
          <w:szCs w:val="24"/>
        </w:rPr>
        <w:t xml:space="preserve"> kohtlemi</w:t>
      </w:r>
      <w:r w:rsidR="001A0DEC">
        <w:rPr>
          <w:rFonts w:ascii="Times New Roman" w:hAnsi="Times New Roman" w:cs="Times New Roman"/>
          <w:sz w:val="24"/>
          <w:szCs w:val="24"/>
        </w:rPr>
        <w:t>ne</w:t>
      </w:r>
      <w:r w:rsidR="00A370AB" w:rsidRPr="00CF39DD">
        <w:rPr>
          <w:rFonts w:ascii="Times New Roman" w:hAnsi="Times New Roman" w:cs="Times New Roman"/>
          <w:sz w:val="24"/>
          <w:szCs w:val="24"/>
        </w:rPr>
        <w:t xml:space="preserve"> EL</w:t>
      </w:r>
      <w:r w:rsidR="000432CF" w:rsidRPr="00CF39DD">
        <w:rPr>
          <w:rFonts w:ascii="Times New Roman" w:hAnsi="Times New Roman" w:cs="Times New Roman"/>
          <w:sz w:val="24"/>
          <w:szCs w:val="24"/>
        </w:rPr>
        <w:t>-</w:t>
      </w:r>
      <w:r w:rsidR="00A370AB" w:rsidRPr="00CF39DD">
        <w:rPr>
          <w:rFonts w:ascii="Times New Roman" w:hAnsi="Times New Roman" w:cs="Times New Roman"/>
          <w:sz w:val="24"/>
          <w:szCs w:val="24"/>
        </w:rPr>
        <w:t xml:space="preserve">i kodanikega. Lisaks sellele </w:t>
      </w:r>
      <w:r w:rsidR="00023E62" w:rsidRPr="00CF39DD">
        <w:rPr>
          <w:rFonts w:ascii="Times New Roman" w:hAnsi="Times New Roman" w:cs="Times New Roman"/>
          <w:sz w:val="24"/>
          <w:szCs w:val="24"/>
        </w:rPr>
        <w:t>suurendatakse direktiivi muudatustega riigi kohustusi informeerida välismaalasi nende õigustest, tagada tõhus kontroll välismaalaste töötamise tingimuste osas ning tõhusad karistused tööandjatele töötamise tingimuste rikkumise korral</w:t>
      </w:r>
      <w:r w:rsidR="00307208" w:rsidRPr="00CF39DD">
        <w:rPr>
          <w:rFonts w:ascii="Times New Roman" w:hAnsi="Times New Roman" w:cs="Times New Roman"/>
          <w:sz w:val="24"/>
          <w:szCs w:val="24"/>
        </w:rPr>
        <w:t xml:space="preserve">, parendades seeläbi kaitset tööalase ärakasutamise eest. </w:t>
      </w:r>
    </w:p>
    <w:p w14:paraId="7FAF0136" w14:textId="77777777" w:rsidR="007E043D" w:rsidRPr="00CF39DD" w:rsidRDefault="007E043D" w:rsidP="007E0942">
      <w:pPr>
        <w:tabs>
          <w:tab w:val="left" w:pos="2281"/>
        </w:tabs>
        <w:suppressAutoHyphens/>
        <w:spacing w:after="0" w:line="240" w:lineRule="auto"/>
        <w:jc w:val="both"/>
        <w:rPr>
          <w:rFonts w:ascii="Times New Roman" w:hAnsi="Times New Roman" w:cs="Times New Roman"/>
          <w:sz w:val="24"/>
          <w:szCs w:val="24"/>
        </w:rPr>
      </w:pPr>
    </w:p>
    <w:p w14:paraId="5BBC88CD" w14:textId="77777777" w:rsidR="004B152B" w:rsidRPr="00CF39DD" w:rsidRDefault="004B152B" w:rsidP="007E0942">
      <w:pPr>
        <w:keepNext/>
        <w:spacing w:after="0" w:line="240" w:lineRule="auto"/>
        <w:jc w:val="both"/>
        <w:rPr>
          <w:rFonts w:ascii="Times New Roman" w:hAnsi="Times New Roman" w:cs="Times New Roman"/>
          <w:bCs/>
          <w:sz w:val="24"/>
          <w:szCs w:val="24"/>
        </w:rPr>
      </w:pPr>
      <w:r w:rsidRPr="00CF39DD">
        <w:rPr>
          <w:rFonts w:ascii="Times New Roman" w:hAnsi="Times New Roman" w:cs="Times New Roman"/>
          <w:b/>
          <w:sz w:val="24"/>
          <w:szCs w:val="24"/>
        </w:rPr>
        <w:t>Mitme direktiivi muudatuse osas on Eesti riigisisene õigus juba kooskõlas</w:t>
      </w:r>
      <w:r w:rsidRPr="00CF39DD">
        <w:rPr>
          <w:rFonts w:ascii="Times New Roman" w:hAnsi="Times New Roman" w:cs="Times New Roman"/>
          <w:bCs/>
          <w:sz w:val="24"/>
          <w:szCs w:val="24"/>
        </w:rPr>
        <w:t xml:space="preserve">, mistõttu eelnõu neid direktiivi sätteid ei hõlma: </w:t>
      </w:r>
    </w:p>
    <w:p w14:paraId="6AD9004E" w14:textId="77777777" w:rsidR="004B152B" w:rsidRPr="00CF39DD" w:rsidRDefault="004B152B" w:rsidP="007E0942">
      <w:pPr>
        <w:keepNext/>
        <w:spacing w:after="0" w:line="240" w:lineRule="auto"/>
        <w:jc w:val="both"/>
        <w:rPr>
          <w:rFonts w:ascii="Times New Roman" w:hAnsi="Times New Roman" w:cs="Times New Roman"/>
          <w:bCs/>
          <w:sz w:val="24"/>
          <w:szCs w:val="24"/>
        </w:rPr>
      </w:pPr>
    </w:p>
    <w:p w14:paraId="21ED9664" w14:textId="77777777" w:rsidR="004B152B" w:rsidRPr="00CF39DD" w:rsidRDefault="004B152B" w:rsidP="004A0BEF">
      <w:pPr>
        <w:pStyle w:val="Loendilik"/>
        <w:keepNext/>
        <w:numPr>
          <w:ilvl w:val="0"/>
          <w:numId w:val="6"/>
        </w:numPr>
        <w:jc w:val="both"/>
        <w:rPr>
          <w:rFonts w:ascii="Times New Roman" w:hAnsi="Times New Roman"/>
          <w:bCs/>
          <w:sz w:val="24"/>
          <w:szCs w:val="24"/>
        </w:rPr>
      </w:pPr>
      <w:r w:rsidRPr="00CF39DD">
        <w:rPr>
          <w:rFonts w:ascii="Times New Roman" w:hAnsi="Times New Roman"/>
          <w:bCs/>
          <w:sz w:val="24"/>
          <w:szCs w:val="24"/>
        </w:rPr>
        <w:t xml:space="preserve">Direktiivi artikkel 4 lõike 2 kohaselt </w:t>
      </w:r>
      <w:r w:rsidRPr="00CF39DD">
        <w:rPr>
          <w:rFonts w:ascii="Times New Roman" w:hAnsi="Times New Roman"/>
          <w:b/>
          <w:sz w:val="24"/>
          <w:szCs w:val="24"/>
        </w:rPr>
        <w:t>peab liikmesriik võimaldama välismaalasel ühtse loa taotlemist ka liikmesriigis viibides</w:t>
      </w:r>
      <w:r w:rsidRPr="00CF39DD">
        <w:rPr>
          <w:rFonts w:ascii="Times New Roman" w:hAnsi="Times New Roman"/>
          <w:bCs/>
          <w:sz w:val="24"/>
          <w:szCs w:val="24"/>
        </w:rPr>
        <w:t>, kui ta viibib asjaomases liikmesriigis kehtiva elamisloa alusel. Samuti võib liikmesriik riigisisese õiguse kohaselt võtta vastu ühtse loa taotlusi, mille on esitanud teised tema territooriumil seaduslikult viibivad kolmanda riigi kodanikud.</w:t>
      </w:r>
    </w:p>
    <w:p w14:paraId="3AC725D4" w14:textId="77777777" w:rsidR="00117402" w:rsidRPr="00CF39DD" w:rsidRDefault="00117402" w:rsidP="007E0942">
      <w:pPr>
        <w:pStyle w:val="Loendilik"/>
        <w:keepNext/>
        <w:jc w:val="both"/>
        <w:rPr>
          <w:rFonts w:ascii="Times New Roman" w:hAnsi="Times New Roman"/>
          <w:bCs/>
          <w:sz w:val="24"/>
          <w:szCs w:val="24"/>
        </w:rPr>
      </w:pPr>
    </w:p>
    <w:p w14:paraId="32AF3D17" w14:textId="3AF878EB" w:rsidR="004B152B" w:rsidRPr="00CF39DD" w:rsidRDefault="004B152B" w:rsidP="007E0942">
      <w:pPr>
        <w:pStyle w:val="Loendilik"/>
        <w:keepNext/>
        <w:jc w:val="both"/>
        <w:rPr>
          <w:rFonts w:ascii="Times New Roman" w:hAnsi="Times New Roman"/>
          <w:bCs/>
          <w:sz w:val="24"/>
          <w:szCs w:val="24"/>
        </w:rPr>
      </w:pPr>
      <w:r w:rsidRPr="00CF39DD">
        <w:rPr>
          <w:rFonts w:ascii="Times New Roman" w:hAnsi="Times New Roman"/>
          <w:bCs/>
          <w:sz w:val="24"/>
          <w:szCs w:val="24"/>
        </w:rPr>
        <w:t xml:space="preserve">Eesti õigus on direktiivi nõuetega kooskõlas. VMS § 216 lg 1 kohaselt võib </w:t>
      </w:r>
      <w:proofErr w:type="spellStart"/>
      <w:r w:rsidRPr="00CF39DD">
        <w:rPr>
          <w:rFonts w:ascii="Times New Roman" w:hAnsi="Times New Roman"/>
          <w:bCs/>
          <w:sz w:val="24"/>
          <w:szCs w:val="24"/>
        </w:rPr>
        <w:t>PPA-s</w:t>
      </w:r>
      <w:proofErr w:type="spellEnd"/>
      <w:r w:rsidRPr="00CF39DD">
        <w:rPr>
          <w:rFonts w:ascii="Times New Roman" w:hAnsi="Times New Roman"/>
          <w:bCs/>
          <w:sz w:val="24"/>
          <w:szCs w:val="24"/>
        </w:rPr>
        <w:t xml:space="preserve"> taotleda tähtajalist elamisluba välismaalane, kellel on Eestis viibimiseks seaduslik alus. Seega võib kehtiva korra kohaselt tähtajalist elamisluba </w:t>
      </w:r>
      <w:r w:rsidR="00570540">
        <w:rPr>
          <w:rFonts w:ascii="Times New Roman" w:hAnsi="Times New Roman"/>
          <w:bCs/>
          <w:sz w:val="24"/>
          <w:szCs w:val="24"/>
        </w:rPr>
        <w:t xml:space="preserve">töötamiseks </w:t>
      </w:r>
      <w:r w:rsidRPr="00CF39DD">
        <w:rPr>
          <w:rFonts w:ascii="Times New Roman" w:hAnsi="Times New Roman"/>
          <w:bCs/>
          <w:sz w:val="24"/>
          <w:szCs w:val="24"/>
        </w:rPr>
        <w:t xml:space="preserve">Eestis taotleda nii välismaalane, kes elab Eestis elamisloa alusel, kui ka välismaalane, kellel on riigis viibimiseks muu seaduslik alus, sh viisa või viisavaba viibimise õigus. </w:t>
      </w:r>
    </w:p>
    <w:p w14:paraId="07C76F21" w14:textId="77777777" w:rsidR="004B152B" w:rsidRPr="00CF39DD" w:rsidRDefault="004B152B" w:rsidP="007E0942">
      <w:pPr>
        <w:pStyle w:val="Loendilik"/>
        <w:keepNext/>
        <w:jc w:val="both"/>
        <w:rPr>
          <w:rFonts w:ascii="Times New Roman" w:hAnsi="Times New Roman"/>
          <w:bCs/>
          <w:sz w:val="24"/>
          <w:szCs w:val="24"/>
        </w:rPr>
      </w:pPr>
    </w:p>
    <w:p w14:paraId="08FEFB51" w14:textId="77777777" w:rsidR="004B152B" w:rsidRPr="00CF39DD" w:rsidRDefault="004B152B" w:rsidP="004A0BEF">
      <w:pPr>
        <w:pStyle w:val="Loendilik"/>
        <w:keepNext/>
        <w:numPr>
          <w:ilvl w:val="0"/>
          <w:numId w:val="6"/>
        </w:numPr>
        <w:jc w:val="both"/>
        <w:rPr>
          <w:rFonts w:ascii="Times New Roman" w:hAnsi="Times New Roman"/>
          <w:bCs/>
          <w:sz w:val="24"/>
          <w:szCs w:val="24"/>
        </w:rPr>
      </w:pPr>
      <w:r w:rsidRPr="00CF39DD">
        <w:rPr>
          <w:rFonts w:ascii="Times New Roman" w:hAnsi="Times New Roman"/>
          <w:bCs/>
          <w:sz w:val="24"/>
          <w:szCs w:val="24"/>
        </w:rPr>
        <w:t xml:space="preserve">Direktiiviga lühendatakse ühtse loa taotluse läbivaatamise tähtaega. Kui direktiivi 2011/98/EL kohaselt tuli otsus taotluse kohta võtta vastu hiljemalt nelja kuu jooksul, siis uuesti sõnastatud direktiivi artikkel 5 lõike 2 kohaselt tuleb </w:t>
      </w:r>
      <w:r w:rsidRPr="00CF39DD">
        <w:rPr>
          <w:rFonts w:ascii="Times New Roman" w:hAnsi="Times New Roman"/>
          <w:b/>
          <w:sz w:val="24"/>
          <w:szCs w:val="24"/>
        </w:rPr>
        <w:t xml:space="preserve">otsus taotluse kohta </w:t>
      </w:r>
      <w:r w:rsidRPr="00CF39DD">
        <w:rPr>
          <w:rFonts w:ascii="Times New Roman" w:hAnsi="Times New Roman"/>
          <w:b/>
          <w:sz w:val="24"/>
          <w:szCs w:val="24"/>
        </w:rPr>
        <w:lastRenderedPageBreak/>
        <w:t>vastu võtta hiljemalt 90 päeva jooksul.</w:t>
      </w:r>
      <w:r w:rsidRPr="00CF39DD">
        <w:rPr>
          <w:rFonts w:ascii="Times New Roman" w:hAnsi="Times New Roman"/>
          <w:bCs/>
          <w:sz w:val="24"/>
          <w:szCs w:val="24"/>
        </w:rPr>
        <w:t xml:space="preserve"> Seejuures on täpsustatud, et juhul kui seoses üksiktaotlusega kontrollitakse tööturu olukorda, peab menetlustähtaeg hõlmama tööturu kontrolli läbiviimiseks vajalikku aega. Direktiivi põhjenduspunkti 15 kohaselt ei hõlma otsuse vastuvõtmise tähtaeg tööturu olukorra üldist kontrollimist, mis ei ole seotud üksiktaotlusega loa saamiseks.</w:t>
      </w:r>
    </w:p>
    <w:p w14:paraId="44FEB0CA" w14:textId="77777777" w:rsidR="0077366F" w:rsidRPr="00CF39DD" w:rsidRDefault="0077366F" w:rsidP="007E0942">
      <w:pPr>
        <w:pStyle w:val="Loendilik"/>
        <w:keepNext/>
        <w:jc w:val="both"/>
        <w:rPr>
          <w:rFonts w:ascii="Times New Roman" w:hAnsi="Times New Roman"/>
          <w:bCs/>
          <w:sz w:val="24"/>
          <w:szCs w:val="24"/>
        </w:rPr>
      </w:pPr>
    </w:p>
    <w:p w14:paraId="38FBF9FD" w14:textId="03063F16" w:rsidR="004B152B" w:rsidRPr="00CF39DD" w:rsidRDefault="004B152B" w:rsidP="007E0942">
      <w:pPr>
        <w:pStyle w:val="Loendilik"/>
        <w:keepNext/>
        <w:jc w:val="both"/>
        <w:rPr>
          <w:rFonts w:ascii="Times New Roman" w:hAnsi="Times New Roman"/>
          <w:bCs/>
          <w:sz w:val="24"/>
          <w:szCs w:val="24"/>
        </w:rPr>
      </w:pPr>
      <w:r w:rsidRPr="00CF39DD">
        <w:rPr>
          <w:rFonts w:ascii="Times New Roman" w:hAnsi="Times New Roman"/>
          <w:bCs/>
          <w:sz w:val="24"/>
          <w:szCs w:val="24"/>
        </w:rPr>
        <w:t>Eesti õigus on direktiivi nõuetega kooskõlas. Siseministri 12.</w:t>
      </w:r>
      <w:r w:rsidR="00F337F1">
        <w:rPr>
          <w:rFonts w:ascii="Times New Roman" w:hAnsi="Times New Roman"/>
          <w:bCs/>
          <w:sz w:val="24"/>
          <w:szCs w:val="24"/>
        </w:rPr>
        <w:t xml:space="preserve"> jaanuari </w:t>
      </w:r>
      <w:r w:rsidRPr="00CF39DD">
        <w:rPr>
          <w:rFonts w:ascii="Times New Roman" w:hAnsi="Times New Roman"/>
          <w:bCs/>
          <w:sz w:val="24"/>
          <w:szCs w:val="24"/>
        </w:rPr>
        <w:t>2017</w:t>
      </w:r>
      <w:r w:rsidR="00F337F1">
        <w:rPr>
          <w:rFonts w:ascii="Times New Roman" w:hAnsi="Times New Roman"/>
          <w:bCs/>
          <w:sz w:val="24"/>
          <w:szCs w:val="24"/>
        </w:rPr>
        <w:t xml:space="preserve">. </w:t>
      </w:r>
      <w:r w:rsidRPr="00CF39DD">
        <w:rPr>
          <w:rFonts w:ascii="Times New Roman" w:hAnsi="Times New Roman"/>
          <w:bCs/>
          <w:sz w:val="24"/>
          <w:szCs w:val="24"/>
        </w:rPr>
        <w:t>aasta määruse nr 7 „Tähtajalise elamisloa ja selle pikendamise ning pikaajalise elaniku elamisloa ja selle taastamise taotlemise kord ning legaalse sissetuleku määrad</w:t>
      </w:r>
      <w:r w:rsidR="004C7FBA">
        <w:rPr>
          <w:rStyle w:val="Allmrkuseviide"/>
          <w:rFonts w:ascii="Times New Roman" w:hAnsi="Times New Roman"/>
          <w:bCs/>
          <w:sz w:val="24"/>
          <w:szCs w:val="24"/>
        </w:rPr>
        <w:footnoteReference w:id="12"/>
      </w:r>
      <w:r w:rsidRPr="00CF39DD">
        <w:rPr>
          <w:rFonts w:ascii="Times New Roman" w:hAnsi="Times New Roman"/>
          <w:bCs/>
          <w:sz w:val="24"/>
          <w:szCs w:val="24"/>
        </w:rPr>
        <w:t>“ (edaspidi</w:t>
      </w:r>
      <w:r w:rsidRPr="00CF39DD">
        <w:rPr>
          <w:rFonts w:ascii="Times New Roman" w:hAnsi="Times New Roman"/>
          <w:bCs/>
          <w:i/>
          <w:iCs/>
          <w:sz w:val="24"/>
          <w:szCs w:val="24"/>
        </w:rPr>
        <w:t xml:space="preserve"> tähtajalise elamisloa määrus</w:t>
      </w:r>
      <w:r w:rsidRPr="00CF39DD">
        <w:rPr>
          <w:rFonts w:ascii="Times New Roman" w:hAnsi="Times New Roman"/>
          <w:bCs/>
          <w:sz w:val="24"/>
          <w:szCs w:val="24"/>
        </w:rPr>
        <w:t>) § 2</w:t>
      </w:r>
      <w:r w:rsidR="004C7FBA">
        <w:rPr>
          <w:rFonts w:ascii="Times New Roman" w:hAnsi="Times New Roman"/>
          <w:bCs/>
          <w:sz w:val="24"/>
          <w:szCs w:val="24"/>
        </w:rPr>
        <w:t>6</w:t>
      </w:r>
      <w:r w:rsidRPr="00CF39DD">
        <w:rPr>
          <w:rFonts w:ascii="Times New Roman" w:hAnsi="Times New Roman"/>
          <w:bCs/>
          <w:sz w:val="24"/>
          <w:szCs w:val="24"/>
        </w:rPr>
        <w:t xml:space="preserve"> l</w:t>
      </w:r>
      <w:r w:rsidR="00570540">
        <w:rPr>
          <w:rFonts w:ascii="Times New Roman" w:hAnsi="Times New Roman"/>
          <w:bCs/>
          <w:sz w:val="24"/>
          <w:szCs w:val="24"/>
        </w:rPr>
        <w:t>õike</w:t>
      </w:r>
      <w:r w:rsidRPr="00CF39DD">
        <w:rPr>
          <w:rFonts w:ascii="Times New Roman" w:hAnsi="Times New Roman"/>
          <w:bCs/>
          <w:sz w:val="24"/>
          <w:szCs w:val="24"/>
        </w:rPr>
        <w:t xml:space="preserve"> 1 kohaselt tehakse otsus tähtajalise elamisloa andmise või selle andmisest keeldumise kohta </w:t>
      </w:r>
      <w:r w:rsidR="008638DB">
        <w:rPr>
          <w:rFonts w:ascii="Times New Roman" w:hAnsi="Times New Roman"/>
          <w:sz w:val="24"/>
          <w:szCs w:val="24"/>
        </w:rPr>
        <w:t>90 päeva</w:t>
      </w:r>
      <w:r w:rsidRPr="00574E04">
        <w:rPr>
          <w:rFonts w:ascii="Times New Roman" w:hAnsi="Times New Roman"/>
          <w:sz w:val="24"/>
          <w:szCs w:val="24"/>
        </w:rPr>
        <w:t xml:space="preserve"> jooksul</w:t>
      </w:r>
      <w:r w:rsidRPr="00CF39DD">
        <w:rPr>
          <w:rFonts w:ascii="Times New Roman" w:hAnsi="Times New Roman"/>
          <w:bCs/>
          <w:sz w:val="24"/>
          <w:szCs w:val="24"/>
        </w:rPr>
        <w:t xml:space="preserve"> menetluse algatamise päevast alates. Tähtajalise elamisloa menetlustähtaeg ei hõlma Eesti Töötukassa loa taotlemise menetlusaega. Üldreeglina võib tähtajalise elamisloa töötamiseks anda, kui Eesti Töötukassa on andnud loa töökoha täitmiseks välismaalasega, sest seda töökohta ei ole võimalik täita  töökohale esitatavatele kvalifikatsiooni- ja kutsenõuetele vastava Eesti kodaniku, </w:t>
      </w:r>
      <w:r w:rsidR="008047D3" w:rsidRPr="00CF39DD">
        <w:rPr>
          <w:rFonts w:ascii="Times New Roman" w:hAnsi="Times New Roman"/>
          <w:bCs/>
          <w:sz w:val="24"/>
          <w:szCs w:val="24"/>
        </w:rPr>
        <w:t>EL</w:t>
      </w:r>
      <w:r w:rsidRPr="00CF39DD">
        <w:rPr>
          <w:rFonts w:ascii="Times New Roman" w:hAnsi="Times New Roman"/>
          <w:bCs/>
          <w:sz w:val="24"/>
          <w:szCs w:val="24"/>
        </w:rPr>
        <w:t xml:space="preserve"> kodaniku ega Eestis elamisloa alusel elava välismaalasega ning töökoha täitmine välismaalasega on põhjendatud tööturu olukorda arvestades ning Eesti Töötukassa andmetele tuginedes (VMS</w:t>
      </w:r>
      <w:r w:rsidR="003E7394">
        <w:rPr>
          <w:rFonts w:ascii="Times New Roman" w:hAnsi="Times New Roman"/>
          <w:bCs/>
          <w:sz w:val="24"/>
          <w:szCs w:val="24"/>
        </w:rPr>
        <w:t>-i</w:t>
      </w:r>
      <w:r w:rsidRPr="00CF39DD">
        <w:rPr>
          <w:rFonts w:ascii="Times New Roman" w:hAnsi="Times New Roman"/>
          <w:bCs/>
          <w:sz w:val="24"/>
          <w:szCs w:val="24"/>
        </w:rPr>
        <w:t xml:space="preserve"> § 177 </w:t>
      </w:r>
      <w:r w:rsidR="003E7394">
        <w:rPr>
          <w:rFonts w:ascii="Times New Roman" w:hAnsi="Times New Roman"/>
          <w:bCs/>
          <w:sz w:val="24"/>
          <w:szCs w:val="24"/>
        </w:rPr>
        <w:t>lõige</w:t>
      </w:r>
      <w:r w:rsidRPr="00CF39DD">
        <w:rPr>
          <w:rFonts w:ascii="Times New Roman" w:hAnsi="Times New Roman"/>
          <w:bCs/>
          <w:sz w:val="24"/>
          <w:szCs w:val="24"/>
        </w:rPr>
        <w:t xml:space="preserve"> 1). Vastav luba ei ole seotud välismaalase isikuga ning antakse ühe või mitme töökoha täitmiseks välismaalasega (VMS</w:t>
      </w:r>
      <w:r w:rsidR="003E7394">
        <w:rPr>
          <w:rFonts w:ascii="Times New Roman" w:hAnsi="Times New Roman"/>
          <w:bCs/>
          <w:sz w:val="24"/>
          <w:szCs w:val="24"/>
        </w:rPr>
        <w:t>-i</w:t>
      </w:r>
      <w:r w:rsidRPr="00CF39DD">
        <w:rPr>
          <w:rFonts w:ascii="Times New Roman" w:hAnsi="Times New Roman"/>
          <w:bCs/>
          <w:sz w:val="24"/>
          <w:szCs w:val="24"/>
        </w:rPr>
        <w:t xml:space="preserve"> § 177 </w:t>
      </w:r>
      <w:r w:rsidR="003E7394">
        <w:rPr>
          <w:rFonts w:ascii="Times New Roman" w:hAnsi="Times New Roman"/>
          <w:bCs/>
          <w:sz w:val="24"/>
          <w:szCs w:val="24"/>
        </w:rPr>
        <w:t>lõige</w:t>
      </w:r>
      <w:r w:rsidR="003E7394" w:rsidRPr="00CF39DD">
        <w:rPr>
          <w:rFonts w:ascii="Times New Roman" w:hAnsi="Times New Roman"/>
          <w:bCs/>
          <w:sz w:val="24"/>
          <w:szCs w:val="24"/>
        </w:rPr>
        <w:t xml:space="preserve"> </w:t>
      </w:r>
      <w:r w:rsidRPr="00CF39DD">
        <w:rPr>
          <w:rFonts w:ascii="Times New Roman" w:hAnsi="Times New Roman"/>
          <w:bCs/>
          <w:sz w:val="24"/>
          <w:szCs w:val="24"/>
        </w:rPr>
        <w:t>2)</w:t>
      </w:r>
      <w:r w:rsidR="007A3DA6">
        <w:rPr>
          <w:rFonts w:ascii="Times New Roman" w:hAnsi="Times New Roman"/>
          <w:bCs/>
          <w:sz w:val="24"/>
          <w:szCs w:val="24"/>
        </w:rPr>
        <w:t xml:space="preserve"> ning seda tuleb taotleda enne tähtajalise elamisloa taotlemist</w:t>
      </w:r>
      <w:r w:rsidRPr="00CF39DD">
        <w:rPr>
          <w:rFonts w:ascii="Times New Roman" w:hAnsi="Times New Roman"/>
          <w:bCs/>
          <w:sz w:val="24"/>
          <w:szCs w:val="24"/>
        </w:rPr>
        <w:t xml:space="preserve">. Tähtajalise elamisloa määruse § 15 </w:t>
      </w:r>
      <w:r w:rsidR="00816903">
        <w:rPr>
          <w:rFonts w:ascii="Times New Roman" w:hAnsi="Times New Roman"/>
          <w:bCs/>
          <w:sz w:val="24"/>
          <w:szCs w:val="24"/>
        </w:rPr>
        <w:t>lõike</w:t>
      </w:r>
      <w:r w:rsidRPr="00CF39DD">
        <w:rPr>
          <w:rFonts w:ascii="Times New Roman" w:hAnsi="Times New Roman"/>
          <w:bCs/>
          <w:sz w:val="24"/>
          <w:szCs w:val="24"/>
        </w:rPr>
        <w:t xml:space="preserve"> 2 kohaselt annab Eesti Töötukassa motiveeritud loa või keeldub loa andmisest tööandjale töökoha täitmiseks välismaalasega seitsme tööpäeva jooksul. Kuna Eesti Töötukassa luba ei ole seotud üksiktaotlusega, vaid tegemist on tööturu olukorra üldise kontrollimisega, siis </w:t>
      </w:r>
      <w:r w:rsidR="0040039B" w:rsidRPr="00CF39DD">
        <w:rPr>
          <w:rFonts w:ascii="Times New Roman" w:hAnsi="Times New Roman"/>
          <w:bCs/>
          <w:sz w:val="24"/>
          <w:szCs w:val="24"/>
        </w:rPr>
        <w:t xml:space="preserve">ei </w:t>
      </w:r>
      <w:r w:rsidRPr="00CF39DD">
        <w:rPr>
          <w:rFonts w:ascii="Times New Roman" w:hAnsi="Times New Roman"/>
          <w:bCs/>
          <w:sz w:val="24"/>
          <w:szCs w:val="24"/>
        </w:rPr>
        <w:t xml:space="preserve">loeta direktiivi kohaselt Eesti Töötukassa loa läbivaatamise menetlust üldise menetlustähtaja sisse. </w:t>
      </w:r>
    </w:p>
    <w:p w14:paraId="5B3250EC" w14:textId="77777777" w:rsidR="007E043D" w:rsidRPr="00CF39DD" w:rsidRDefault="007E043D" w:rsidP="007E0942">
      <w:pPr>
        <w:pStyle w:val="Loendilik"/>
        <w:keepNext/>
        <w:jc w:val="both"/>
        <w:rPr>
          <w:rFonts w:ascii="Times New Roman" w:hAnsi="Times New Roman"/>
          <w:bCs/>
          <w:sz w:val="24"/>
          <w:szCs w:val="24"/>
        </w:rPr>
      </w:pPr>
    </w:p>
    <w:p w14:paraId="3967AA46" w14:textId="0A2EDE18" w:rsidR="00086B1D" w:rsidRPr="00CF39DD" w:rsidRDefault="00086B1D" w:rsidP="004A0BEF">
      <w:pPr>
        <w:pStyle w:val="Loendilik"/>
        <w:keepNext/>
        <w:numPr>
          <w:ilvl w:val="0"/>
          <w:numId w:val="6"/>
        </w:numPr>
        <w:jc w:val="both"/>
        <w:rPr>
          <w:rFonts w:ascii="Times New Roman" w:hAnsi="Times New Roman"/>
          <w:b/>
          <w:sz w:val="24"/>
          <w:szCs w:val="24"/>
        </w:rPr>
      </w:pPr>
      <w:r w:rsidRPr="00CF39DD">
        <w:rPr>
          <w:rFonts w:ascii="Times New Roman" w:hAnsi="Times New Roman"/>
          <w:bCs/>
          <w:sz w:val="24"/>
          <w:szCs w:val="24"/>
        </w:rPr>
        <w:t>Direktiivi artik</w:t>
      </w:r>
      <w:r w:rsidR="0040039B" w:rsidRPr="00CF39DD">
        <w:rPr>
          <w:rFonts w:ascii="Times New Roman" w:hAnsi="Times New Roman"/>
          <w:bCs/>
          <w:sz w:val="24"/>
          <w:szCs w:val="24"/>
        </w:rPr>
        <w:t>li</w:t>
      </w:r>
      <w:r w:rsidRPr="00CF39DD">
        <w:rPr>
          <w:rFonts w:ascii="Times New Roman" w:hAnsi="Times New Roman"/>
          <w:bCs/>
          <w:sz w:val="24"/>
          <w:szCs w:val="24"/>
        </w:rPr>
        <w:t xml:space="preserve"> 4 </w:t>
      </w:r>
      <w:r w:rsidR="0040039B" w:rsidRPr="00CF39DD">
        <w:rPr>
          <w:rFonts w:ascii="Times New Roman" w:hAnsi="Times New Roman"/>
          <w:bCs/>
          <w:sz w:val="24"/>
          <w:szCs w:val="24"/>
        </w:rPr>
        <w:t>lõike</w:t>
      </w:r>
      <w:r w:rsidRPr="00CF39DD">
        <w:rPr>
          <w:rFonts w:ascii="Times New Roman" w:hAnsi="Times New Roman"/>
          <w:bCs/>
          <w:sz w:val="24"/>
          <w:szCs w:val="24"/>
        </w:rPr>
        <w:t xml:space="preserve"> 1 kohaselt peab liikmesriik määrama kindlaks, kas ühtse loa taotluse peab esitama kolmanda riigi kodanik või tema tööandja. </w:t>
      </w:r>
      <w:r w:rsidRPr="00CF39DD">
        <w:rPr>
          <w:rFonts w:ascii="Times New Roman" w:hAnsi="Times New Roman"/>
          <w:b/>
          <w:sz w:val="24"/>
          <w:szCs w:val="24"/>
        </w:rPr>
        <w:t>Juhul, kui loa taotluse esitab tööandja</w:t>
      </w:r>
      <w:r w:rsidRPr="00E439A4">
        <w:rPr>
          <w:rFonts w:ascii="Times New Roman" w:hAnsi="Times New Roman"/>
          <w:bCs/>
          <w:sz w:val="24"/>
          <w:szCs w:val="24"/>
        </w:rPr>
        <w:t>, peab sama artikli lõike 3 kohaselt tagama, et</w:t>
      </w:r>
      <w:r w:rsidRPr="00CF39DD">
        <w:rPr>
          <w:rFonts w:ascii="Times New Roman" w:hAnsi="Times New Roman"/>
          <w:b/>
          <w:sz w:val="24"/>
          <w:szCs w:val="24"/>
        </w:rPr>
        <w:t xml:space="preserve"> </w:t>
      </w:r>
      <w:r w:rsidR="007E043D" w:rsidRPr="00CF39DD">
        <w:rPr>
          <w:rFonts w:ascii="Times New Roman" w:hAnsi="Times New Roman"/>
          <w:b/>
          <w:sz w:val="24"/>
          <w:szCs w:val="24"/>
        </w:rPr>
        <w:t xml:space="preserve">tööandja teavitab </w:t>
      </w:r>
      <w:proofErr w:type="spellStart"/>
      <w:r w:rsidRPr="00CF39DD">
        <w:rPr>
          <w:rFonts w:ascii="Times New Roman" w:hAnsi="Times New Roman"/>
          <w:b/>
          <w:sz w:val="24"/>
          <w:szCs w:val="24"/>
        </w:rPr>
        <w:t>välistöötajat</w:t>
      </w:r>
      <w:proofErr w:type="spellEnd"/>
      <w:r w:rsidR="007E043D" w:rsidRPr="00CF39DD">
        <w:rPr>
          <w:rFonts w:ascii="Times New Roman" w:hAnsi="Times New Roman"/>
          <w:b/>
          <w:sz w:val="24"/>
          <w:szCs w:val="24"/>
        </w:rPr>
        <w:t xml:space="preserve"> aegsasti taotluse staatusest ja taotluse tulemusest.</w:t>
      </w:r>
    </w:p>
    <w:p w14:paraId="5EACD6F3" w14:textId="77777777" w:rsidR="00117402" w:rsidRPr="00CF39DD" w:rsidRDefault="00117402" w:rsidP="007E0942">
      <w:pPr>
        <w:pStyle w:val="Loendilik"/>
        <w:keepNext/>
        <w:jc w:val="both"/>
        <w:rPr>
          <w:rFonts w:ascii="Times New Roman" w:hAnsi="Times New Roman"/>
          <w:bCs/>
          <w:sz w:val="24"/>
          <w:szCs w:val="24"/>
        </w:rPr>
      </w:pPr>
    </w:p>
    <w:p w14:paraId="21B71FA2" w14:textId="6EED194D" w:rsidR="00C86986" w:rsidRPr="00CF39DD" w:rsidRDefault="00086B1D" w:rsidP="007E0942">
      <w:pPr>
        <w:pStyle w:val="Loendilik"/>
        <w:keepNext/>
        <w:jc w:val="both"/>
        <w:rPr>
          <w:rFonts w:ascii="Times New Roman" w:hAnsi="Times New Roman"/>
          <w:bCs/>
          <w:sz w:val="24"/>
          <w:szCs w:val="24"/>
        </w:rPr>
      </w:pPr>
      <w:r w:rsidRPr="00CF39DD">
        <w:rPr>
          <w:rFonts w:ascii="Times New Roman" w:hAnsi="Times New Roman"/>
          <w:bCs/>
          <w:sz w:val="24"/>
          <w:szCs w:val="24"/>
        </w:rPr>
        <w:t>Eesti õigus on direktiivi nõuetega kooskõlas. VMS</w:t>
      </w:r>
      <w:r w:rsidR="007823A9">
        <w:rPr>
          <w:rFonts w:ascii="Times New Roman" w:hAnsi="Times New Roman"/>
          <w:bCs/>
          <w:sz w:val="24"/>
          <w:szCs w:val="24"/>
        </w:rPr>
        <w:t>-i</w:t>
      </w:r>
      <w:r w:rsidRPr="00CF39DD">
        <w:rPr>
          <w:rFonts w:ascii="Times New Roman" w:hAnsi="Times New Roman"/>
          <w:bCs/>
          <w:sz w:val="24"/>
          <w:szCs w:val="24"/>
        </w:rPr>
        <w:t xml:space="preserve"> § 213 </w:t>
      </w:r>
      <w:r w:rsidR="007823A9">
        <w:rPr>
          <w:rFonts w:ascii="Times New Roman" w:hAnsi="Times New Roman"/>
          <w:bCs/>
          <w:sz w:val="24"/>
          <w:szCs w:val="24"/>
        </w:rPr>
        <w:t>lõike</w:t>
      </w:r>
      <w:r w:rsidRPr="00CF39DD">
        <w:rPr>
          <w:rFonts w:ascii="Times New Roman" w:hAnsi="Times New Roman"/>
          <w:bCs/>
          <w:sz w:val="24"/>
          <w:szCs w:val="24"/>
        </w:rPr>
        <w:t xml:space="preserve"> 1 kohaselt  esitab tähtajalise elamisloa taotluse välismaalane. Üldpõhimõttena (VMS</w:t>
      </w:r>
      <w:r w:rsidR="00816903">
        <w:rPr>
          <w:rFonts w:ascii="Times New Roman" w:hAnsi="Times New Roman"/>
          <w:bCs/>
          <w:sz w:val="24"/>
          <w:szCs w:val="24"/>
        </w:rPr>
        <w:t>-i</w:t>
      </w:r>
      <w:r w:rsidRPr="00CF39DD">
        <w:rPr>
          <w:rFonts w:ascii="Times New Roman" w:hAnsi="Times New Roman"/>
          <w:bCs/>
          <w:sz w:val="24"/>
          <w:szCs w:val="24"/>
        </w:rPr>
        <w:t xml:space="preserve"> §</w:t>
      </w:r>
      <w:r w:rsidR="0040039B" w:rsidRPr="00CF39DD">
        <w:rPr>
          <w:rFonts w:ascii="Times New Roman" w:hAnsi="Times New Roman"/>
          <w:bCs/>
          <w:sz w:val="24"/>
          <w:szCs w:val="24"/>
        </w:rPr>
        <w:t xml:space="preserve"> </w:t>
      </w:r>
      <w:r w:rsidRPr="00CF39DD">
        <w:rPr>
          <w:rFonts w:ascii="Times New Roman" w:hAnsi="Times New Roman"/>
          <w:bCs/>
          <w:sz w:val="24"/>
          <w:szCs w:val="24"/>
        </w:rPr>
        <w:t xml:space="preserve">36) teavitatakse haldusaktist ja sooritatud toimingutest taotlejat. Kuivõrd Eesti seaduste kohaselt </w:t>
      </w:r>
      <w:r w:rsidR="00C86986" w:rsidRPr="00CF39DD">
        <w:rPr>
          <w:rFonts w:ascii="Times New Roman" w:hAnsi="Times New Roman"/>
          <w:bCs/>
          <w:sz w:val="24"/>
          <w:szCs w:val="24"/>
        </w:rPr>
        <w:t>esitab taotluse välismaalane, mitte tööandja</w:t>
      </w:r>
      <w:r w:rsidR="007A3DA6">
        <w:rPr>
          <w:rFonts w:ascii="Times New Roman" w:hAnsi="Times New Roman"/>
          <w:bCs/>
          <w:sz w:val="24"/>
          <w:szCs w:val="24"/>
        </w:rPr>
        <w:t xml:space="preserve"> ning otsusest teavitatakse taotlejat</w:t>
      </w:r>
      <w:r w:rsidR="00C86986" w:rsidRPr="00CF39DD">
        <w:rPr>
          <w:rFonts w:ascii="Times New Roman" w:hAnsi="Times New Roman"/>
          <w:bCs/>
          <w:sz w:val="24"/>
          <w:szCs w:val="24"/>
        </w:rPr>
        <w:t xml:space="preserve">, ei saa tekkida olukorda, kus välismaalast ei teavitata tema </w:t>
      </w:r>
      <w:r w:rsidR="00D41A45">
        <w:rPr>
          <w:rFonts w:ascii="Times New Roman" w:hAnsi="Times New Roman"/>
          <w:bCs/>
          <w:sz w:val="24"/>
          <w:szCs w:val="24"/>
        </w:rPr>
        <w:t xml:space="preserve">töötamiseks </w:t>
      </w:r>
      <w:r w:rsidR="006618A1">
        <w:rPr>
          <w:rFonts w:ascii="Times New Roman" w:hAnsi="Times New Roman"/>
          <w:bCs/>
          <w:sz w:val="24"/>
          <w:szCs w:val="24"/>
        </w:rPr>
        <w:t>antud</w:t>
      </w:r>
      <w:r w:rsidR="00D41A45">
        <w:rPr>
          <w:rFonts w:ascii="Times New Roman" w:hAnsi="Times New Roman"/>
          <w:bCs/>
          <w:sz w:val="24"/>
          <w:szCs w:val="24"/>
        </w:rPr>
        <w:t xml:space="preserve"> tähtajalise elamisloa </w:t>
      </w:r>
      <w:r w:rsidR="00C86986" w:rsidRPr="00CF39DD">
        <w:rPr>
          <w:rFonts w:ascii="Times New Roman" w:hAnsi="Times New Roman"/>
          <w:bCs/>
          <w:sz w:val="24"/>
          <w:szCs w:val="24"/>
        </w:rPr>
        <w:t xml:space="preserve">taotluse suhtes tehtud otsusest või sellega seonduvatest asjaoludest. </w:t>
      </w:r>
    </w:p>
    <w:p w14:paraId="4C140E60" w14:textId="77777777" w:rsidR="00CE4D16" w:rsidRPr="00CF39DD" w:rsidRDefault="00CE4D16" w:rsidP="007E0942">
      <w:pPr>
        <w:pStyle w:val="Loendilik"/>
        <w:keepNext/>
        <w:jc w:val="both"/>
        <w:rPr>
          <w:rFonts w:ascii="Times New Roman" w:hAnsi="Times New Roman"/>
          <w:bCs/>
          <w:sz w:val="24"/>
          <w:szCs w:val="24"/>
        </w:rPr>
      </w:pPr>
    </w:p>
    <w:p w14:paraId="500DF679" w14:textId="70C5E323" w:rsidR="007E043D" w:rsidRPr="00CF39DD" w:rsidRDefault="00CE4D16" w:rsidP="004A0BEF">
      <w:pPr>
        <w:pStyle w:val="Loendilik"/>
        <w:keepNext/>
        <w:numPr>
          <w:ilvl w:val="0"/>
          <w:numId w:val="6"/>
        </w:numPr>
        <w:jc w:val="both"/>
        <w:rPr>
          <w:rFonts w:ascii="Times New Roman" w:hAnsi="Times New Roman"/>
          <w:bCs/>
          <w:sz w:val="24"/>
          <w:szCs w:val="24"/>
        </w:rPr>
      </w:pPr>
      <w:r w:rsidRPr="00CF39DD">
        <w:rPr>
          <w:rFonts w:ascii="Times New Roman" w:hAnsi="Times New Roman"/>
          <w:bCs/>
          <w:sz w:val="24"/>
          <w:szCs w:val="24"/>
        </w:rPr>
        <w:t xml:space="preserve">Direktiivi artikli 6 </w:t>
      </w:r>
      <w:r w:rsidR="0040039B" w:rsidRPr="00CF39DD">
        <w:rPr>
          <w:rFonts w:ascii="Times New Roman" w:hAnsi="Times New Roman"/>
          <w:bCs/>
          <w:sz w:val="24"/>
          <w:szCs w:val="24"/>
        </w:rPr>
        <w:t>lõike</w:t>
      </w:r>
      <w:r w:rsidRPr="00CF39DD">
        <w:rPr>
          <w:rFonts w:ascii="Times New Roman" w:hAnsi="Times New Roman"/>
          <w:bCs/>
          <w:sz w:val="24"/>
          <w:szCs w:val="24"/>
        </w:rPr>
        <w:t xml:space="preserve"> 1 ja artikli 7 </w:t>
      </w:r>
      <w:r w:rsidR="0040039B" w:rsidRPr="00CF39DD">
        <w:rPr>
          <w:rFonts w:ascii="Times New Roman" w:hAnsi="Times New Roman"/>
          <w:bCs/>
          <w:sz w:val="24"/>
          <w:szCs w:val="24"/>
        </w:rPr>
        <w:t>lõike</w:t>
      </w:r>
      <w:r w:rsidRPr="00CF39DD">
        <w:rPr>
          <w:rFonts w:ascii="Times New Roman" w:hAnsi="Times New Roman"/>
          <w:bCs/>
          <w:sz w:val="24"/>
          <w:szCs w:val="24"/>
        </w:rPr>
        <w:t xml:space="preserve"> 2 kohaselt on </w:t>
      </w:r>
      <w:r w:rsidRPr="00CF39DD">
        <w:rPr>
          <w:rFonts w:ascii="Times New Roman" w:hAnsi="Times New Roman"/>
          <w:b/>
          <w:sz w:val="24"/>
          <w:szCs w:val="24"/>
        </w:rPr>
        <w:t xml:space="preserve">välismaalasel õigus kontrollida elamisloas </w:t>
      </w:r>
      <w:r w:rsidR="007E043D" w:rsidRPr="00CF39DD">
        <w:rPr>
          <w:rFonts w:ascii="Times New Roman" w:hAnsi="Times New Roman"/>
          <w:b/>
          <w:sz w:val="24"/>
          <w:szCs w:val="24"/>
        </w:rPr>
        <w:t>sisalduvat lisateavet ning asjakohasel juhul nõuda selle teabe parandamist või kustutamist</w:t>
      </w:r>
      <w:r w:rsidR="007E043D" w:rsidRPr="00CF39DD">
        <w:rPr>
          <w:rFonts w:ascii="Times New Roman" w:hAnsi="Times New Roman"/>
          <w:bCs/>
          <w:sz w:val="24"/>
          <w:szCs w:val="24"/>
        </w:rPr>
        <w:t>.</w:t>
      </w:r>
    </w:p>
    <w:p w14:paraId="66B55F93" w14:textId="77777777" w:rsidR="00117402" w:rsidRPr="00CF39DD" w:rsidRDefault="00117402" w:rsidP="007E0942">
      <w:pPr>
        <w:pStyle w:val="Loendilik"/>
        <w:keepNext/>
        <w:jc w:val="both"/>
        <w:rPr>
          <w:rFonts w:ascii="Times New Roman" w:hAnsi="Times New Roman"/>
          <w:bCs/>
          <w:sz w:val="24"/>
          <w:szCs w:val="24"/>
        </w:rPr>
      </w:pPr>
    </w:p>
    <w:p w14:paraId="6256E5B4" w14:textId="511315F1" w:rsidR="00CE4D16" w:rsidRPr="00CF39DD" w:rsidRDefault="00CE4D16" w:rsidP="007E0942">
      <w:pPr>
        <w:pStyle w:val="Loendilik"/>
        <w:keepNext/>
        <w:jc w:val="both"/>
        <w:rPr>
          <w:rFonts w:ascii="Times New Roman" w:hAnsi="Times New Roman"/>
          <w:bCs/>
          <w:sz w:val="24"/>
          <w:szCs w:val="24"/>
        </w:rPr>
      </w:pPr>
      <w:r w:rsidRPr="00CF39DD">
        <w:rPr>
          <w:rFonts w:ascii="Times New Roman" w:hAnsi="Times New Roman"/>
          <w:bCs/>
          <w:sz w:val="24"/>
          <w:szCs w:val="24"/>
        </w:rPr>
        <w:t>Eesti õigus on direktiivi nõuetega kooskõlas.</w:t>
      </w:r>
      <w:r w:rsidR="005933CD" w:rsidRPr="00CF39DD">
        <w:rPr>
          <w:rFonts w:ascii="Times New Roman" w:hAnsi="Times New Roman"/>
          <w:bCs/>
          <w:sz w:val="24"/>
          <w:szCs w:val="24"/>
        </w:rPr>
        <w:t xml:space="preserve"> Isikuandmete kaitse</w:t>
      </w:r>
      <w:r w:rsidR="00F26D05">
        <w:rPr>
          <w:rFonts w:ascii="Times New Roman" w:hAnsi="Times New Roman"/>
          <w:bCs/>
          <w:sz w:val="24"/>
          <w:szCs w:val="24"/>
        </w:rPr>
        <w:t xml:space="preserve"> </w:t>
      </w:r>
      <w:proofErr w:type="spellStart"/>
      <w:r w:rsidR="00F26D05">
        <w:rPr>
          <w:rFonts w:ascii="Times New Roman" w:hAnsi="Times New Roman"/>
          <w:bCs/>
          <w:sz w:val="24"/>
          <w:szCs w:val="24"/>
        </w:rPr>
        <w:t>üldmääruse</w:t>
      </w:r>
      <w:proofErr w:type="spellEnd"/>
      <w:r w:rsidR="00F26D05">
        <w:rPr>
          <w:rStyle w:val="Allmrkuseviide"/>
          <w:rFonts w:ascii="Times New Roman" w:hAnsi="Times New Roman"/>
          <w:bCs/>
          <w:sz w:val="24"/>
          <w:szCs w:val="24"/>
        </w:rPr>
        <w:footnoteReference w:id="13"/>
      </w:r>
      <w:r w:rsidR="00F26D05" w:rsidRPr="00CF39DD">
        <w:rPr>
          <w:rFonts w:ascii="Times New Roman" w:hAnsi="Times New Roman"/>
          <w:bCs/>
          <w:sz w:val="24"/>
          <w:szCs w:val="24"/>
        </w:rPr>
        <w:t xml:space="preserve"> §</w:t>
      </w:r>
      <w:r w:rsidR="00F26D05">
        <w:rPr>
          <w:rFonts w:ascii="Times New Roman" w:hAnsi="Times New Roman"/>
          <w:bCs/>
          <w:sz w:val="24"/>
          <w:szCs w:val="24"/>
        </w:rPr>
        <w:t>-de</w:t>
      </w:r>
      <w:r w:rsidR="00F26D05" w:rsidRPr="00CF39DD">
        <w:rPr>
          <w:rFonts w:ascii="Times New Roman" w:hAnsi="Times New Roman"/>
          <w:bCs/>
          <w:sz w:val="24"/>
          <w:szCs w:val="24"/>
        </w:rPr>
        <w:t xml:space="preserve"> </w:t>
      </w:r>
      <w:r w:rsidR="00F26D05">
        <w:rPr>
          <w:rFonts w:ascii="Times New Roman" w:hAnsi="Times New Roman"/>
          <w:bCs/>
          <w:sz w:val="24"/>
          <w:szCs w:val="24"/>
        </w:rPr>
        <w:t>14</w:t>
      </w:r>
      <w:r w:rsidR="00F26D05" w:rsidRPr="00CF39DD">
        <w:rPr>
          <w:rFonts w:ascii="Times New Roman" w:hAnsi="Times New Roman"/>
          <w:bCs/>
          <w:sz w:val="24"/>
          <w:szCs w:val="24"/>
        </w:rPr>
        <w:t xml:space="preserve"> ja </w:t>
      </w:r>
      <w:r w:rsidR="00F26D05">
        <w:rPr>
          <w:rFonts w:ascii="Times New Roman" w:hAnsi="Times New Roman"/>
          <w:bCs/>
          <w:sz w:val="24"/>
          <w:szCs w:val="24"/>
        </w:rPr>
        <w:t>17</w:t>
      </w:r>
      <w:r w:rsidR="00F26D05" w:rsidRPr="00CF39DD">
        <w:rPr>
          <w:rFonts w:ascii="Times New Roman" w:hAnsi="Times New Roman"/>
          <w:bCs/>
          <w:sz w:val="24"/>
          <w:szCs w:val="24"/>
        </w:rPr>
        <w:t xml:space="preserve"> </w:t>
      </w:r>
      <w:r w:rsidR="005933CD" w:rsidRPr="00CF39DD">
        <w:rPr>
          <w:rFonts w:ascii="Times New Roman" w:hAnsi="Times New Roman"/>
          <w:bCs/>
          <w:sz w:val="24"/>
          <w:szCs w:val="24"/>
        </w:rPr>
        <w:t xml:space="preserve">alusel on </w:t>
      </w:r>
      <w:proofErr w:type="spellStart"/>
      <w:r w:rsidR="005933CD" w:rsidRPr="00CF39DD">
        <w:rPr>
          <w:rFonts w:ascii="Times New Roman" w:hAnsi="Times New Roman"/>
          <w:bCs/>
          <w:sz w:val="24"/>
          <w:szCs w:val="24"/>
        </w:rPr>
        <w:t>välistöötajal</w:t>
      </w:r>
      <w:proofErr w:type="spellEnd"/>
      <w:r w:rsidR="005933CD" w:rsidRPr="00CF39DD">
        <w:rPr>
          <w:rFonts w:ascii="Times New Roman" w:hAnsi="Times New Roman"/>
          <w:bCs/>
          <w:sz w:val="24"/>
          <w:szCs w:val="24"/>
        </w:rPr>
        <w:t xml:space="preserve"> õigus saada andmeid tema kohta töödeldavate isikuandmete kohta ning nõude nende parandamist või kustutamist. Siseministri 18. detsembri 2015. </w:t>
      </w:r>
      <w:r w:rsidR="005933CD" w:rsidRPr="00CF39DD">
        <w:rPr>
          <w:rFonts w:ascii="Times New Roman" w:hAnsi="Times New Roman"/>
          <w:bCs/>
          <w:sz w:val="24"/>
          <w:szCs w:val="24"/>
        </w:rPr>
        <w:lastRenderedPageBreak/>
        <w:t>aasta määruse nr 81 „</w:t>
      </w:r>
      <w:r w:rsidR="005933CD" w:rsidRPr="006C2522">
        <w:rPr>
          <w:rFonts w:ascii="Times New Roman" w:hAnsi="Times New Roman"/>
          <w:sz w:val="24"/>
          <w:szCs w:val="24"/>
        </w:rPr>
        <w:t>Elamislubade ja töölubade registri põhimäärus</w:t>
      </w:r>
      <w:r w:rsidR="005933CD" w:rsidRPr="00CF39DD">
        <w:rPr>
          <w:rFonts w:ascii="Times New Roman" w:hAnsi="Times New Roman"/>
          <w:bCs/>
          <w:sz w:val="24"/>
          <w:szCs w:val="24"/>
        </w:rPr>
        <w:t>“</w:t>
      </w:r>
      <w:r w:rsidR="004C7FBA">
        <w:rPr>
          <w:rStyle w:val="Allmrkuseviide"/>
          <w:rFonts w:ascii="Times New Roman" w:hAnsi="Times New Roman"/>
          <w:bCs/>
          <w:sz w:val="24"/>
          <w:szCs w:val="24"/>
        </w:rPr>
        <w:footnoteReference w:id="14"/>
      </w:r>
      <w:r w:rsidR="005933CD" w:rsidRPr="00CF39DD">
        <w:rPr>
          <w:rFonts w:ascii="Times New Roman" w:hAnsi="Times New Roman"/>
          <w:bCs/>
          <w:sz w:val="24"/>
          <w:szCs w:val="24"/>
        </w:rPr>
        <w:t xml:space="preserve"> </w:t>
      </w:r>
      <w:r w:rsidR="00E439A4">
        <w:rPr>
          <w:rFonts w:ascii="Times New Roman" w:hAnsi="Times New Roman"/>
          <w:bCs/>
          <w:sz w:val="24"/>
          <w:szCs w:val="24"/>
        </w:rPr>
        <w:t xml:space="preserve">(edaspidi </w:t>
      </w:r>
      <w:r w:rsidR="00E439A4" w:rsidRPr="00E439A4">
        <w:rPr>
          <w:rFonts w:ascii="Times New Roman" w:hAnsi="Times New Roman"/>
          <w:bCs/>
          <w:i/>
          <w:iCs/>
          <w:sz w:val="24"/>
          <w:szCs w:val="24"/>
        </w:rPr>
        <w:t>elamislubade registri põhimäärus</w:t>
      </w:r>
      <w:r w:rsidR="00E439A4">
        <w:rPr>
          <w:rFonts w:ascii="Times New Roman" w:hAnsi="Times New Roman"/>
          <w:bCs/>
          <w:sz w:val="24"/>
          <w:szCs w:val="24"/>
        </w:rPr>
        <w:t xml:space="preserve">) </w:t>
      </w:r>
      <w:r w:rsidR="005933CD" w:rsidRPr="00CF39DD">
        <w:rPr>
          <w:rFonts w:ascii="Times New Roman" w:hAnsi="Times New Roman"/>
          <w:bCs/>
          <w:sz w:val="24"/>
          <w:szCs w:val="24"/>
        </w:rPr>
        <w:t xml:space="preserve">§ 37 kohaselt korraldab vastutav töötleja ebaõigete andmete parandamise viivitamata nende teadasaamisest. </w:t>
      </w:r>
      <w:r w:rsidR="00E439A4">
        <w:rPr>
          <w:rFonts w:ascii="Times New Roman" w:hAnsi="Times New Roman"/>
          <w:bCs/>
          <w:sz w:val="24"/>
          <w:szCs w:val="24"/>
        </w:rPr>
        <w:t>Elamislubade registri põhi</w:t>
      </w:r>
      <w:r w:rsidR="005933CD" w:rsidRPr="00CF39DD">
        <w:rPr>
          <w:rFonts w:ascii="Times New Roman" w:hAnsi="Times New Roman"/>
          <w:bCs/>
          <w:sz w:val="24"/>
          <w:szCs w:val="24"/>
        </w:rPr>
        <w:t>määruse §</w:t>
      </w:r>
      <w:r w:rsidR="0040039B" w:rsidRPr="00CF39DD">
        <w:rPr>
          <w:rFonts w:ascii="Times New Roman" w:hAnsi="Times New Roman"/>
          <w:bCs/>
          <w:sz w:val="24"/>
          <w:szCs w:val="24"/>
        </w:rPr>
        <w:t xml:space="preserve"> </w:t>
      </w:r>
      <w:r w:rsidR="005933CD" w:rsidRPr="00CF39DD">
        <w:rPr>
          <w:rFonts w:ascii="Times New Roman" w:hAnsi="Times New Roman"/>
          <w:bCs/>
          <w:sz w:val="24"/>
          <w:szCs w:val="24"/>
        </w:rPr>
        <w:t xml:space="preserve">39 alusel on välismaalasel õigus kirjaliku taotluse alusel saada andmed selle kohta, millised isikuandmed on tema kohta elamislubade ja töölubade registrisse kantud, samuti tema enda poolt andmekogusse esitatud andmed. Juhul kui selgub, et registris kajastatud andmed ei ole korrektsed, on vastutav töötleja kohustatud need andmekogus korrigeerima.  </w:t>
      </w:r>
    </w:p>
    <w:p w14:paraId="1DFCC9C9" w14:textId="77777777" w:rsidR="005933CD" w:rsidRPr="00CF39DD" w:rsidRDefault="005933CD" w:rsidP="007E0942">
      <w:pPr>
        <w:pStyle w:val="Loendilik"/>
        <w:keepNext/>
        <w:jc w:val="both"/>
        <w:rPr>
          <w:rFonts w:ascii="Times New Roman" w:hAnsi="Times New Roman"/>
          <w:bCs/>
          <w:sz w:val="24"/>
          <w:szCs w:val="24"/>
        </w:rPr>
      </w:pPr>
    </w:p>
    <w:p w14:paraId="7FB76AC9" w14:textId="643DAB32" w:rsidR="00CE4D16" w:rsidRPr="00CF39DD" w:rsidRDefault="00CE4D16" w:rsidP="007E0942">
      <w:pPr>
        <w:keepNext/>
        <w:spacing w:after="0" w:line="240" w:lineRule="auto"/>
        <w:jc w:val="both"/>
        <w:rPr>
          <w:rFonts w:ascii="Times New Roman" w:hAnsi="Times New Roman"/>
          <w:sz w:val="24"/>
          <w:szCs w:val="24"/>
        </w:rPr>
      </w:pPr>
      <w:r w:rsidRPr="00CF39DD">
        <w:rPr>
          <w:rFonts w:ascii="Times New Roman" w:hAnsi="Times New Roman"/>
          <w:bCs/>
          <w:sz w:val="24"/>
          <w:szCs w:val="24"/>
        </w:rPr>
        <w:t>Teatud direktiivi sätete</w:t>
      </w:r>
      <w:r w:rsidR="00D63A3F" w:rsidRPr="00CF39DD">
        <w:rPr>
          <w:rFonts w:ascii="Times New Roman" w:hAnsi="Times New Roman"/>
          <w:bCs/>
          <w:sz w:val="24"/>
          <w:szCs w:val="24"/>
        </w:rPr>
        <w:t xml:space="preserve">, ennekõike tööandja vahetamise ja töötuks jäämise võimaluse, aga ka teatud </w:t>
      </w:r>
      <w:proofErr w:type="spellStart"/>
      <w:r w:rsidR="00D63A3F" w:rsidRPr="00CF39DD">
        <w:rPr>
          <w:rFonts w:ascii="Times New Roman" w:hAnsi="Times New Roman"/>
          <w:bCs/>
          <w:sz w:val="24"/>
          <w:szCs w:val="24"/>
        </w:rPr>
        <w:t>välistöötajate</w:t>
      </w:r>
      <w:proofErr w:type="spellEnd"/>
      <w:r w:rsidR="00D63A3F" w:rsidRPr="00CF39DD">
        <w:rPr>
          <w:rFonts w:ascii="Times New Roman" w:hAnsi="Times New Roman"/>
          <w:bCs/>
          <w:sz w:val="24"/>
          <w:szCs w:val="24"/>
        </w:rPr>
        <w:t xml:space="preserve"> kategooriate puhul võrdse kohtlemise sätete osas</w:t>
      </w:r>
      <w:r w:rsidR="0040039B" w:rsidRPr="00CF39DD">
        <w:rPr>
          <w:rFonts w:ascii="Times New Roman" w:hAnsi="Times New Roman"/>
          <w:bCs/>
          <w:sz w:val="24"/>
          <w:szCs w:val="24"/>
        </w:rPr>
        <w:t>,</w:t>
      </w:r>
      <w:r w:rsidR="00D63A3F" w:rsidRPr="00CF39DD">
        <w:rPr>
          <w:rFonts w:ascii="Times New Roman" w:hAnsi="Times New Roman"/>
          <w:bCs/>
          <w:sz w:val="24"/>
          <w:szCs w:val="24"/>
        </w:rPr>
        <w:t xml:space="preserve"> </w:t>
      </w:r>
      <w:r w:rsidRPr="00CF39DD">
        <w:rPr>
          <w:rFonts w:ascii="Times New Roman" w:hAnsi="Times New Roman"/>
          <w:bCs/>
          <w:sz w:val="24"/>
          <w:szCs w:val="24"/>
        </w:rPr>
        <w:t xml:space="preserve">ei ole riigisisene õigus kooskõlas, mistõttu on </w:t>
      </w:r>
      <w:r w:rsidRPr="00152DCB">
        <w:rPr>
          <w:rFonts w:ascii="Times New Roman" w:hAnsi="Times New Roman"/>
          <w:b/>
          <w:sz w:val="24"/>
          <w:szCs w:val="24"/>
        </w:rPr>
        <w:t>direktiivi ülevõtmiseks vaja riigisisest õigust muuta</w:t>
      </w:r>
      <w:r w:rsidRPr="00CF39DD">
        <w:rPr>
          <w:rFonts w:ascii="Times New Roman" w:hAnsi="Times New Roman"/>
          <w:bCs/>
          <w:sz w:val="24"/>
          <w:szCs w:val="24"/>
        </w:rPr>
        <w:t xml:space="preserve">. </w:t>
      </w:r>
    </w:p>
    <w:p w14:paraId="2D0F927D" w14:textId="77777777" w:rsidR="0077366F" w:rsidRPr="007F79BE" w:rsidRDefault="0077366F" w:rsidP="007E0942">
      <w:pPr>
        <w:keepNext/>
        <w:spacing w:after="0" w:line="240" w:lineRule="auto"/>
        <w:jc w:val="both"/>
        <w:rPr>
          <w:rFonts w:ascii="Times New Roman" w:hAnsi="Times New Roman" w:cs="Times New Roman"/>
          <w:b/>
          <w:sz w:val="24"/>
          <w:szCs w:val="24"/>
        </w:rPr>
      </w:pPr>
    </w:p>
    <w:p w14:paraId="3A88AAAA" w14:textId="2C7C066F" w:rsidR="00CE4D16" w:rsidRPr="00CF39DD" w:rsidRDefault="00CE4D16" w:rsidP="007E0942">
      <w:pPr>
        <w:keepNext/>
        <w:spacing w:after="0" w:line="240" w:lineRule="auto"/>
        <w:jc w:val="both"/>
        <w:rPr>
          <w:rFonts w:ascii="Times New Roman" w:hAnsi="Times New Roman" w:cs="Times New Roman"/>
          <w:b/>
          <w:sz w:val="26"/>
          <w:szCs w:val="26"/>
        </w:rPr>
      </w:pPr>
      <w:r w:rsidRPr="00CF39DD">
        <w:rPr>
          <w:rFonts w:ascii="Times New Roman" w:hAnsi="Times New Roman" w:cs="Times New Roman"/>
          <w:b/>
          <w:sz w:val="26"/>
          <w:szCs w:val="26"/>
        </w:rPr>
        <w:t>2.2. Eelnõu eesmärk</w:t>
      </w:r>
    </w:p>
    <w:p w14:paraId="35B23527" w14:textId="77777777" w:rsidR="004B152B" w:rsidRPr="00CF39DD" w:rsidRDefault="004B152B" w:rsidP="007E0942">
      <w:pPr>
        <w:keepNext/>
        <w:spacing w:after="0" w:line="240" w:lineRule="auto"/>
        <w:jc w:val="both"/>
        <w:rPr>
          <w:rFonts w:ascii="Times New Roman" w:hAnsi="Times New Roman" w:cs="Times New Roman"/>
          <w:bCs/>
          <w:sz w:val="24"/>
          <w:szCs w:val="24"/>
        </w:rPr>
      </w:pPr>
    </w:p>
    <w:p w14:paraId="6C942C47" w14:textId="77777777" w:rsidR="000D6EA2" w:rsidRPr="00CF39DD" w:rsidRDefault="007957F6" w:rsidP="007E0942">
      <w:pPr>
        <w:keepNext/>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 xml:space="preserve">Eelnõuga viiakse riigisisene õigus kooskõlla direktiivis sätestatuga. </w:t>
      </w:r>
    </w:p>
    <w:p w14:paraId="6952DEE8" w14:textId="77777777" w:rsidR="000D6EA2" w:rsidRPr="00CF39DD" w:rsidRDefault="000D6EA2" w:rsidP="007E0942">
      <w:pPr>
        <w:keepNext/>
        <w:spacing w:after="0" w:line="240" w:lineRule="auto"/>
        <w:jc w:val="both"/>
        <w:rPr>
          <w:rFonts w:ascii="Times New Roman" w:hAnsi="Times New Roman" w:cs="Times New Roman"/>
          <w:bCs/>
          <w:sz w:val="24"/>
          <w:szCs w:val="24"/>
        </w:rPr>
      </w:pPr>
    </w:p>
    <w:p w14:paraId="46EF4D9E" w14:textId="0B73821A" w:rsidR="004B152B" w:rsidRPr="00CF39DD" w:rsidRDefault="004B152B" w:rsidP="007E0942">
      <w:pPr>
        <w:keepNext/>
        <w:spacing w:after="0" w:line="240" w:lineRule="auto"/>
        <w:jc w:val="both"/>
        <w:rPr>
          <w:rFonts w:ascii="Times New Roman" w:hAnsi="Times New Roman" w:cs="Times New Roman"/>
          <w:bCs/>
          <w:sz w:val="24"/>
          <w:szCs w:val="24"/>
        </w:rPr>
      </w:pPr>
      <w:r w:rsidRPr="00CF39DD">
        <w:rPr>
          <w:rFonts w:ascii="Times New Roman" w:eastAsia="Calibri" w:hAnsi="Times New Roman" w:cs="Times New Roman"/>
          <w:b/>
          <w:bCs/>
          <w:color w:val="0070C0"/>
          <w:sz w:val="24"/>
          <w:szCs w:val="24"/>
          <w:lang w:eastAsia="et-EE"/>
        </w:rPr>
        <w:t>Eelnõu</w:t>
      </w:r>
      <w:r w:rsidR="00372EE9" w:rsidRPr="00CF39DD">
        <w:rPr>
          <w:rFonts w:ascii="Times New Roman" w:eastAsia="Calibri" w:hAnsi="Times New Roman" w:cs="Times New Roman"/>
          <w:b/>
          <w:bCs/>
          <w:color w:val="0070C0"/>
          <w:sz w:val="24"/>
          <w:szCs w:val="24"/>
          <w:lang w:eastAsia="et-EE"/>
        </w:rPr>
        <w:t xml:space="preserve">l on kolm peamist </w:t>
      </w:r>
      <w:r w:rsidRPr="00CF39DD">
        <w:rPr>
          <w:rFonts w:ascii="Times New Roman" w:eastAsia="Calibri" w:hAnsi="Times New Roman" w:cs="Times New Roman"/>
          <w:b/>
          <w:bCs/>
          <w:color w:val="0070C0"/>
          <w:sz w:val="24"/>
          <w:szCs w:val="24"/>
          <w:lang w:eastAsia="et-EE"/>
        </w:rPr>
        <w:t>eesmär</w:t>
      </w:r>
      <w:r w:rsidR="00372EE9" w:rsidRPr="00CF39DD">
        <w:rPr>
          <w:rFonts w:ascii="Times New Roman" w:eastAsia="Calibri" w:hAnsi="Times New Roman" w:cs="Times New Roman"/>
          <w:b/>
          <w:bCs/>
          <w:color w:val="0070C0"/>
          <w:sz w:val="24"/>
          <w:szCs w:val="24"/>
          <w:lang w:eastAsia="et-EE"/>
        </w:rPr>
        <w:t>ki</w:t>
      </w:r>
      <w:r w:rsidR="007957F6" w:rsidRPr="00CF39DD">
        <w:rPr>
          <w:rFonts w:ascii="Times New Roman" w:eastAsia="Calibri" w:hAnsi="Times New Roman" w:cs="Times New Roman"/>
          <w:b/>
          <w:bCs/>
          <w:color w:val="0070C0"/>
          <w:sz w:val="24"/>
          <w:szCs w:val="24"/>
          <w:lang w:eastAsia="et-EE"/>
        </w:rPr>
        <w:t>:</w:t>
      </w:r>
    </w:p>
    <w:p w14:paraId="658181BC" w14:textId="2CDD858A" w:rsidR="004B152B" w:rsidRPr="00CF39DD" w:rsidRDefault="00FE4D59" w:rsidP="004A0BEF">
      <w:pPr>
        <w:pStyle w:val="Loendilik"/>
        <w:keepNext/>
        <w:numPr>
          <w:ilvl w:val="0"/>
          <w:numId w:val="7"/>
        </w:numPr>
        <w:jc w:val="both"/>
        <w:rPr>
          <w:rFonts w:ascii="Times New Roman" w:hAnsi="Times New Roman"/>
          <w:bCs/>
          <w:sz w:val="24"/>
          <w:szCs w:val="24"/>
        </w:rPr>
      </w:pPr>
      <w:r>
        <w:rPr>
          <w:rFonts w:ascii="Times New Roman" w:hAnsi="Times New Roman"/>
          <w:b/>
          <w:sz w:val="24"/>
          <w:szCs w:val="24"/>
        </w:rPr>
        <w:t>lihtsustatakse</w:t>
      </w:r>
      <w:r w:rsidRPr="00CF39DD">
        <w:rPr>
          <w:rFonts w:ascii="Times New Roman" w:hAnsi="Times New Roman"/>
          <w:b/>
          <w:sz w:val="24"/>
          <w:szCs w:val="24"/>
        </w:rPr>
        <w:t xml:space="preserve"> </w:t>
      </w:r>
      <w:r w:rsidR="00FF6127" w:rsidRPr="00CF39DD">
        <w:rPr>
          <w:rFonts w:ascii="Times New Roman" w:hAnsi="Times New Roman"/>
          <w:b/>
          <w:sz w:val="24"/>
          <w:szCs w:val="24"/>
        </w:rPr>
        <w:t xml:space="preserve">töötamiseks </w:t>
      </w:r>
      <w:r w:rsidR="00367B52">
        <w:rPr>
          <w:rFonts w:ascii="Times New Roman" w:hAnsi="Times New Roman"/>
          <w:b/>
          <w:sz w:val="24"/>
          <w:szCs w:val="24"/>
        </w:rPr>
        <w:t>ant</w:t>
      </w:r>
      <w:r w:rsidR="00042927">
        <w:rPr>
          <w:rFonts w:ascii="Times New Roman" w:hAnsi="Times New Roman"/>
          <w:b/>
          <w:sz w:val="24"/>
          <w:szCs w:val="24"/>
        </w:rPr>
        <w:t>ud</w:t>
      </w:r>
      <w:r w:rsidR="00FF6127" w:rsidRPr="00CF39DD">
        <w:rPr>
          <w:rFonts w:ascii="Times New Roman" w:hAnsi="Times New Roman"/>
          <w:b/>
          <w:sz w:val="24"/>
          <w:szCs w:val="24"/>
        </w:rPr>
        <w:t xml:space="preserve"> </w:t>
      </w:r>
      <w:r w:rsidR="00E439A4">
        <w:rPr>
          <w:rFonts w:ascii="Times New Roman" w:hAnsi="Times New Roman"/>
          <w:b/>
          <w:sz w:val="24"/>
          <w:szCs w:val="24"/>
        </w:rPr>
        <w:t xml:space="preserve">tähtajalise </w:t>
      </w:r>
      <w:r w:rsidR="00FF6127" w:rsidRPr="00CF39DD">
        <w:rPr>
          <w:rFonts w:ascii="Times New Roman" w:hAnsi="Times New Roman"/>
          <w:b/>
          <w:sz w:val="24"/>
          <w:szCs w:val="24"/>
        </w:rPr>
        <w:t xml:space="preserve">elamisloa alusel </w:t>
      </w:r>
      <w:r>
        <w:rPr>
          <w:rFonts w:ascii="Times New Roman" w:hAnsi="Times New Roman"/>
          <w:b/>
          <w:sz w:val="24"/>
          <w:szCs w:val="24"/>
        </w:rPr>
        <w:t>töökohavahetust</w:t>
      </w:r>
      <w:r w:rsidR="007957F6" w:rsidRPr="00CF39DD">
        <w:rPr>
          <w:rFonts w:ascii="Times New Roman" w:hAnsi="Times New Roman"/>
          <w:bCs/>
          <w:sz w:val="24"/>
          <w:szCs w:val="24"/>
        </w:rPr>
        <w:t xml:space="preserve">, vähendades </w:t>
      </w:r>
      <w:r w:rsidR="00E439A4">
        <w:rPr>
          <w:rFonts w:ascii="Times New Roman" w:hAnsi="Times New Roman"/>
          <w:bCs/>
          <w:sz w:val="24"/>
          <w:szCs w:val="24"/>
        </w:rPr>
        <w:t>seeläbi nii</w:t>
      </w:r>
      <w:r w:rsidR="007957F6" w:rsidRPr="00CF39DD">
        <w:rPr>
          <w:rFonts w:ascii="Times New Roman" w:hAnsi="Times New Roman"/>
          <w:bCs/>
          <w:sz w:val="24"/>
          <w:szCs w:val="24"/>
        </w:rPr>
        <w:t xml:space="preserve"> välismaalase</w:t>
      </w:r>
      <w:r w:rsidR="007B74F9">
        <w:rPr>
          <w:rFonts w:ascii="Times New Roman" w:hAnsi="Times New Roman"/>
          <w:bCs/>
          <w:sz w:val="24"/>
          <w:szCs w:val="24"/>
        </w:rPr>
        <w:t>, tööandja</w:t>
      </w:r>
      <w:r w:rsidR="007957F6" w:rsidRPr="00CF39DD">
        <w:rPr>
          <w:rFonts w:ascii="Times New Roman" w:hAnsi="Times New Roman"/>
          <w:bCs/>
          <w:sz w:val="24"/>
          <w:szCs w:val="24"/>
        </w:rPr>
        <w:t xml:space="preserve"> kui </w:t>
      </w:r>
      <w:r w:rsidR="004B152B" w:rsidRPr="00CF39DD">
        <w:rPr>
          <w:rFonts w:ascii="Times New Roman" w:hAnsi="Times New Roman"/>
          <w:bCs/>
          <w:sz w:val="24"/>
          <w:szCs w:val="24"/>
        </w:rPr>
        <w:t>ka riigi menetluskoormust</w:t>
      </w:r>
      <w:r w:rsidR="00FF6127" w:rsidRPr="00CF39DD">
        <w:rPr>
          <w:rFonts w:ascii="Times New Roman" w:hAnsi="Times New Roman"/>
          <w:bCs/>
          <w:sz w:val="24"/>
          <w:szCs w:val="24"/>
        </w:rPr>
        <w:t>;</w:t>
      </w:r>
    </w:p>
    <w:p w14:paraId="40B505AD" w14:textId="5D211DF4" w:rsidR="007957F6" w:rsidRPr="00807B71" w:rsidRDefault="005933CD" w:rsidP="004A0BEF">
      <w:pPr>
        <w:pStyle w:val="Loendilik"/>
        <w:keepNext/>
        <w:numPr>
          <w:ilvl w:val="0"/>
          <w:numId w:val="7"/>
        </w:numPr>
        <w:jc w:val="both"/>
        <w:rPr>
          <w:rFonts w:ascii="Times New Roman" w:hAnsi="Times New Roman"/>
          <w:bCs/>
          <w:sz w:val="24"/>
          <w:szCs w:val="24"/>
        </w:rPr>
      </w:pPr>
      <w:r w:rsidRPr="00CF39DD">
        <w:rPr>
          <w:rFonts w:ascii="Times New Roman" w:hAnsi="Times New Roman"/>
          <w:b/>
          <w:sz w:val="24"/>
          <w:szCs w:val="24"/>
        </w:rPr>
        <w:t>lub</w:t>
      </w:r>
      <w:r w:rsidR="00FF6127" w:rsidRPr="00CF39DD">
        <w:rPr>
          <w:rFonts w:ascii="Times New Roman" w:hAnsi="Times New Roman"/>
          <w:b/>
          <w:sz w:val="24"/>
          <w:szCs w:val="24"/>
        </w:rPr>
        <w:t>atakse</w:t>
      </w:r>
      <w:r w:rsidRPr="00CF39DD">
        <w:rPr>
          <w:rFonts w:ascii="Times New Roman" w:hAnsi="Times New Roman"/>
          <w:b/>
          <w:sz w:val="24"/>
          <w:szCs w:val="24"/>
        </w:rPr>
        <w:t xml:space="preserve"> töötamiseks </w:t>
      </w:r>
      <w:r w:rsidR="00367B52">
        <w:rPr>
          <w:rFonts w:ascii="Times New Roman" w:hAnsi="Times New Roman"/>
          <w:b/>
          <w:sz w:val="24"/>
          <w:szCs w:val="24"/>
        </w:rPr>
        <w:t>ant</w:t>
      </w:r>
      <w:r w:rsidR="00042927">
        <w:rPr>
          <w:rFonts w:ascii="Times New Roman" w:hAnsi="Times New Roman"/>
          <w:b/>
          <w:sz w:val="24"/>
          <w:szCs w:val="24"/>
        </w:rPr>
        <w:t>ud</w:t>
      </w:r>
      <w:r w:rsidRPr="00CF39DD">
        <w:rPr>
          <w:rFonts w:ascii="Times New Roman" w:hAnsi="Times New Roman"/>
          <w:b/>
          <w:sz w:val="24"/>
          <w:szCs w:val="24"/>
        </w:rPr>
        <w:t xml:space="preserve"> </w:t>
      </w:r>
      <w:r w:rsidR="00E439A4">
        <w:rPr>
          <w:rFonts w:ascii="Times New Roman" w:hAnsi="Times New Roman"/>
          <w:b/>
          <w:sz w:val="24"/>
          <w:szCs w:val="24"/>
        </w:rPr>
        <w:t xml:space="preserve">tähtajalise </w:t>
      </w:r>
      <w:r w:rsidRPr="00CF39DD">
        <w:rPr>
          <w:rFonts w:ascii="Times New Roman" w:hAnsi="Times New Roman"/>
          <w:b/>
          <w:sz w:val="24"/>
          <w:szCs w:val="24"/>
        </w:rPr>
        <w:t xml:space="preserve">elamisloa kehtivusajal olla </w:t>
      </w:r>
      <w:r w:rsidR="00042927">
        <w:rPr>
          <w:rFonts w:ascii="Times New Roman" w:hAnsi="Times New Roman"/>
          <w:b/>
          <w:sz w:val="24"/>
          <w:szCs w:val="24"/>
        </w:rPr>
        <w:t>tööta</w:t>
      </w:r>
      <w:r w:rsidRPr="00CF39DD">
        <w:rPr>
          <w:rFonts w:ascii="Times New Roman" w:hAnsi="Times New Roman"/>
          <w:bCs/>
          <w:sz w:val="24"/>
          <w:szCs w:val="24"/>
        </w:rPr>
        <w:t xml:space="preserve">, et </w:t>
      </w:r>
      <w:r w:rsidRPr="00807B71">
        <w:rPr>
          <w:rFonts w:ascii="Times New Roman" w:hAnsi="Times New Roman"/>
          <w:bCs/>
          <w:sz w:val="24"/>
          <w:szCs w:val="24"/>
        </w:rPr>
        <w:t>soodustada juba riigis viibivate välismaalaste tõhusamat kaasamist tööturule</w:t>
      </w:r>
      <w:r w:rsidR="00FF6127" w:rsidRPr="00807B71">
        <w:rPr>
          <w:rFonts w:ascii="Times New Roman" w:hAnsi="Times New Roman"/>
          <w:bCs/>
          <w:sz w:val="24"/>
          <w:szCs w:val="24"/>
        </w:rPr>
        <w:t>;</w:t>
      </w:r>
    </w:p>
    <w:p w14:paraId="2AC07626" w14:textId="01B106EF" w:rsidR="0058198D" w:rsidRPr="00807B71" w:rsidRDefault="0058198D" w:rsidP="004A0BEF">
      <w:pPr>
        <w:pStyle w:val="Loendilik"/>
        <w:keepNext/>
        <w:numPr>
          <w:ilvl w:val="0"/>
          <w:numId w:val="7"/>
        </w:numPr>
        <w:jc w:val="both"/>
        <w:rPr>
          <w:rFonts w:ascii="Times New Roman" w:hAnsi="Times New Roman"/>
          <w:sz w:val="24"/>
          <w:szCs w:val="24"/>
        </w:rPr>
      </w:pPr>
      <w:r w:rsidRPr="00807B71">
        <w:rPr>
          <w:rFonts w:ascii="Times New Roman" w:hAnsi="Times New Roman"/>
          <w:b/>
          <w:sz w:val="24"/>
          <w:szCs w:val="24"/>
        </w:rPr>
        <w:t xml:space="preserve">laiendatakse </w:t>
      </w:r>
      <w:r w:rsidRPr="00807B71">
        <w:rPr>
          <w:rFonts w:ascii="Times New Roman" w:hAnsi="Times New Roman"/>
          <w:b/>
          <w:bCs/>
          <w:sz w:val="24"/>
          <w:szCs w:val="24"/>
        </w:rPr>
        <w:t>sotsiaalkindlustushüvitiste</w:t>
      </w:r>
      <w:r w:rsidRPr="00807B71" w:rsidDel="32FFDA1F">
        <w:rPr>
          <w:rFonts w:ascii="Times New Roman" w:hAnsi="Times New Roman"/>
          <w:b/>
          <w:sz w:val="24"/>
          <w:szCs w:val="24"/>
        </w:rPr>
        <w:t xml:space="preserve"> </w:t>
      </w:r>
      <w:r w:rsidRPr="00807B71">
        <w:rPr>
          <w:rFonts w:ascii="Times New Roman" w:hAnsi="Times New Roman"/>
          <w:b/>
          <w:sz w:val="24"/>
          <w:szCs w:val="24"/>
        </w:rPr>
        <w:t>subjektide ringi lühiajalise töötamise eesmärgil välja</w:t>
      </w:r>
      <w:r w:rsidR="006879DA">
        <w:rPr>
          <w:rFonts w:ascii="Times New Roman" w:hAnsi="Times New Roman"/>
          <w:b/>
          <w:sz w:val="24"/>
          <w:szCs w:val="24"/>
        </w:rPr>
        <w:t xml:space="preserve"> </w:t>
      </w:r>
      <w:r w:rsidRPr="00807B71">
        <w:rPr>
          <w:rFonts w:ascii="Times New Roman" w:hAnsi="Times New Roman"/>
          <w:b/>
          <w:sz w:val="24"/>
          <w:szCs w:val="24"/>
        </w:rPr>
        <w:t>antud pikaajalise viisa alusel töötavatele välismaalastele</w:t>
      </w:r>
      <w:r w:rsidRPr="00807B71">
        <w:rPr>
          <w:rFonts w:ascii="Times New Roman" w:hAnsi="Times New Roman"/>
          <w:sz w:val="24"/>
          <w:szCs w:val="24"/>
        </w:rPr>
        <w:t xml:space="preserve">, tugevdades seeläbi </w:t>
      </w:r>
      <w:proofErr w:type="spellStart"/>
      <w:r w:rsidRPr="00807B71">
        <w:rPr>
          <w:rFonts w:ascii="Times New Roman" w:hAnsi="Times New Roman"/>
          <w:sz w:val="24"/>
          <w:szCs w:val="24"/>
        </w:rPr>
        <w:t>välistöötajate</w:t>
      </w:r>
      <w:proofErr w:type="spellEnd"/>
      <w:r w:rsidRPr="00807B71">
        <w:rPr>
          <w:rFonts w:ascii="Times New Roman" w:hAnsi="Times New Roman"/>
          <w:sz w:val="24"/>
          <w:szCs w:val="24"/>
        </w:rPr>
        <w:t xml:space="preserve"> põhiõigusi. </w:t>
      </w:r>
    </w:p>
    <w:p w14:paraId="20328B95" w14:textId="77777777" w:rsidR="004B152B" w:rsidRPr="00807B71" w:rsidRDefault="004B152B" w:rsidP="007E0942">
      <w:pPr>
        <w:keepNext/>
        <w:spacing w:after="0" w:line="240" w:lineRule="auto"/>
        <w:jc w:val="both"/>
        <w:rPr>
          <w:rFonts w:ascii="Times New Roman" w:hAnsi="Times New Roman" w:cs="Times New Roman"/>
          <w:bCs/>
          <w:sz w:val="24"/>
          <w:szCs w:val="24"/>
        </w:rPr>
      </w:pPr>
    </w:p>
    <w:p w14:paraId="6C2BE1E2" w14:textId="31E8C4CC" w:rsidR="00CB435A" w:rsidRPr="00CF39DD" w:rsidRDefault="00224484" w:rsidP="007E0942">
      <w:pPr>
        <w:keepNext/>
        <w:spacing w:after="0" w:line="240" w:lineRule="auto"/>
        <w:jc w:val="both"/>
        <w:rPr>
          <w:rFonts w:ascii="Times New Roman" w:hAnsi="Times New Roman" w:cs="Times New Roman"/>
          <w:bCs/>
          <w:sz w:val="24"/>
          <w:szCs w:val="24"/>
        </w:rPr>
      </w:pPr>
      <w:r w:rsidRPr="00807B71">
        <w:rPr>
          <w:rFonts w:ascii="Times New Roman" w:hAnsi="Times New Roman" w:cs="Times New Roman"/>
          <w:bCs/>
          <w:sz w:val="24"/>
          <w:szCs w:val="24"/>
        </w:rPr>
        <w:t xml:space="preserve">Eelnõu väljatöötamisel on silmas peetud </w:t>
      </w:r>
      <w:r w:rsidR="004B152B" w:rsidRPr="00807B71">
        <w:rPr>
          <w:rFonts w:ascii="Times New Roman" w:hAnsi="Times New Roman" w:cs="Times New Roman"/>
          <w:bCs/>
          <w:sz w:val="24"/>
          <w:szCs w:val="24"/>
        </w:rPr>
        <w:t>Eesti rändepoliitika eesmärk</w:t>
      </w:r>
      <w:r w:rsidR="00E439A4" w:rsidRPr="00807B71">
        <w:rPr>
          <w:rFonts w:ascii="Times New Roman" w:hAnsi="Times New Roman" w:cs="Times New Roman"/>
          <w:bCs/>
          <w:sz w:val="24"/>
          <w:szCs w:val="24"/>
        </w:rPr>
        <w:t>i</w:t>
      </w:r>
      <w:r w:rsidRPr="00807B71">
        <w:rPr>
          <w:rFonts w:ascii="Times New Roman" w:hAnsi="Times New Roman" w:cs="Times New Roman"/>
          <w:bCs/>
          <w:sz w:val="24"/>
          <w:szCs w:val="24"/>
        </w:rPr>
        <w:t>, milleks</w:t>
      </w:r>
      <w:r w:rsidR="004B152B" w:rsidRPr="00807B71">
        <w:rPr>
          <w:rFonts w:ascii="Times New Roman" w:hAnsi="Times New Roman" w:cs="Times New Roman"/>
          <w:bCs/>
          <w:sz w:val="24"/>
          <w:szCs w:val="24"/>
        </w:rPr>
        <w:t xml:space="preserve"> on ühelt poolt soodustada nende välismaalaste Eestisse elama asumist, kes annavad kogu ühiskonnale suuremat lisaväärtust, teiselt hoida ära elamislubade ja viisade väärkasutust ning ebaseaduslikku sisserännet, et tagada turvalisus, avalik kord ja riigi julgeolek. Et tagada majanduse konkurentsivõime ja jätkusuutlikkus</w:t>
      </w:r>
      <w:r w:rsidR="00CB435A" w:rsidRPr="00807B71">
        <w:rPr>
          <w:rFonts w:ascii="Times New Roman" w:hAnsi="Times New Roman" w:cs="Times New Roman"/>
          <w:bCs/>
          <w:sz w:val="24"/>
          <w:szCs w:val="24"/>
        </w:rPr>
        <w:t xml:space="preserve">, on oluline </w:t>
      </w:r>
      <w:r w:rsidR="000D6EA2" w:rsidRPr="00807B71">
        <w:rPr>
          <w:rFonts w:ascii="Times New Roman" w:hAnsi="Times New Roman" w:cs="Times New Roman"/>
          <w:bCs/>
          <w:sz w:val="24"/>
          <w:szCs w:val="24"/>
        </w:rPr>
        <w:t>soodustada</w:t>
      </w:r>
      <w:r w:rsidR="00CB435A" w:rsidRPr="00CF39DD">
        <w:rPr>
          <w:rFonts w:ascii="Times New Roman" w:hAnsi="Times New Roman" w:cs="Times New Roman"/>
          <w:bCs/>
          <w:sz w:val="24"/>
          <w:szCs w:val="24"/>
        </w:rPr>
        <w:t xml:space="preserve"> </w:t>
      </w:r>
      <w:proofErr w:type="spellStart"/>
      <w:r w:rsidR="00CB435A" w:rsidRPr="00CF39DD">
        <w:rPr>
          <w:rFonts w:ascii="Times New Roman" w:hAnsi="Times New Roman" w:cs="Times New Roman"/>
          <w:bCs/>
          <w:sz w:val="24"/>
          <w:szCs w:val="24"/>
        </w:rPr>
        <w:t>välistöötajate</w:t>
      </w:r>
      <w:proofErr w:type="spellEnd"/>
      <w:r w:rsidR="00CB435A" w:rsidRPr="00CF39DD">
        <w:rPr>
          <w:rFonts w:ascii="Times New Roman" w:hAnsi="Times New Roman" w:cs="Times New Roman"/>
          <w:bCs/>
          <w:sz w:val="24"/>
          <w:szCs w:val="24"/>
        </w:rPr>
        <w:t xml:space="preserve"> kaasamist tööturule ning võimaldada senisest paindlikumalt </w:t>
      </w:r>
      <w:r w:rsidR="00FE4D59">
        <w:rPr>
          <w:rFonts w:ascii="Times New Roman" w:hAnsi="Times New Roman" w:cs="Times New Roman"/>
          <w:bCs/>
          <w:sz w:val="24"/>
          <w:szCs w:val="24"/>
        </w:rPr>
        <w:t>töökohavahetust</w:t>
      </w:r>
      <w:r w:rsidR="00CB435A" w:rsidRPr="00CF39DD">
        <w:rPr>
          <w:rFonts w:ascii="Times New Roman" w:hAnsi="Times New Roman" w:cs="Times New Roman"/>
          <w:bCs/>
          <w:sz w:val="24"/>
          <w:szCs w:val="24"/>
        </w:rPr>
        <w:t xml:space="preserve">. </w:t>
      </w:r>
      <w:r w:rsidR="004B152B" w:rsidRPr="00CF39DD">
        <w:rPr>
          <w:rFonts w:ascii="Times New Roman" w:hAnsi="Times New Roman" w:cs="Times New Roman"/>
          <w:bCs/>
          <w:sz w:val="24"/>
          <w:szCs w:val="24"/>
        </w:rPr>
        <w:t xml:space="preserve">Juhitud rändepoliitika lahutamatu osa on ka tõhusad meetmed elamislubade ja viisade väärkasutuse ärahoidmiseks ning ebasoovitava ja ebaseadusliku sisserände ennetamiseks ja tõkestamiseks. </w:t>
      </w:r>
      <w:r w:rsidR="00CB435A" w:rsidRPr="00CF39DD">
        <w:rPr>
          <w:rFonts w:ascii="Times New Roman" w:hAnsi="Times New Roman" w:cs="Times New Roman"/>
          <w:bCs/>
          <w:sz w:val="24"/>
          <w:szCs w:val="24"/>
        </w:rPr>
        <w:t xml:space="preserve">Samuti tuleb arvestada vajadusega kaitsta Eesti tööjõuturgu. </w:t>
      </w:r>
    </w:p>
    <w:p w14:paraId="7F459C6A" w14:textId="77777777" w:rsidR="00BF0EE1" w:rsidRPr="00CF39DD" w:rsidRDefault="00BF0EE1" w:rsidP="007E0942">
      <w:pPr>
        <w:tabs>
          <w:tab w:val="left" w:pos="2281"/>
        </w:tabs>
        <w:suppressAutoHyphens/>
        <w:spacing w:after="0" w:line="240" w:lineRule="auto"/>
        <w:jc w:val="both"/>
        <w:rPr>
          <w:rFonts w:ascii="Times New Roman" w:hAnsi="Times New Roman" w:cs="Times New Roman"/>
          <w:sz w:val="24"/>
          <w:szCs w:val="24"/>
        </w:rPr>
      </w:pPr>
    </w:p>
    <w:p w14:paraId="2C8E7ED4" w14:textId="6AE6A81E" w:rsidR="00BF0EE1" w:rsidRPr="00CF39DD" w:rsidRDefault="005C519D" w:rsidP="007E0942">
      <w:pPr>
        <w:keepNext/>
        <w:spacing w:after="0" w:line="240" w:lineRule="auto"/>
        <w:jc w:val="both"/>
        <w:rPr>
          <w:rFonts w:ascii="Times New Roman" w:hAnsi="Times New Roman" w:cs="Times New Roman"/>
          <w:b/>
          <w:sz w:val="26"/>
          <w:szCs w:val="26"/>
        </w:rPr>
      </w:pPr>
      <w:r w:rsidRPr="00CF39DD">
        <w:rPr>
          <w:rFonts w:ascii="Times New Roman" w:hAnsi="Times New Roman" w:cs="Times New Roman"/>
          <w:b/>
          <w:sz w:val="26"/>
          <w:szCs w:val="26"/>
        </w:rPr>
        <w:t xml:space="preserve">2.3. </w:t>
      </w:r>
      <w:r w:rsidR="00BF0EE1" w:rsidRPr="00CF39DD">
        <w:rPr>
          <w:rFonts w:ascii="Times New Roman" w:hAnsi="Times New Roman" w:cs="Times New Roman"/>
          <w:b/>
          <w:sz w:val="26"/>
          <w:szCs w:val="26"/>
        </w:rPr>
        <w:t>Eelnõu väljatöötamise kavatsus</w:t>
      </w:r>
    </w:p>
    <w:p w14:paraId="71A44947" w14:textId="77777777" w:rsidR="00BF0EE1" w:rsidRPr="00CF39DD" w:rsidRDefault="00BF0EE1" w:rsidP="007E0942">
      <w:pPr>
        <w:keepNext/>
        <w:tabs>
          <w:tab w:val="left" w:pos="2281"/>
        </w:tabs>
        <w:suppressAutoHyphens/>
        <w:spacing w:after="0" w:line="240" w:lineRule="auto"/>
        <w:jc w:val="both"/>
        <w:rPr>
          <w:rFonts w:ascii="Times New Roman" w:hAnsi="Times New Roman" w:cs="Times New Roman"/>
          <w:sz w:val="24"/>
          <w:szCs w:val="24"/>
        </w:rPr>
      </w:pPr>
    </w:p>
    <w:p w14:paraId="0C307212" w14:textId="01771F92" w:rsidR="005C519D" w:rsidRPr="00CF39DD" w:rsidRDefault="00696A22" w:rsidP="007E0942">
      <w:pPr>
        <w:tabs>
          <w:tab w:val="left" w:pos="2281"/>
        </w:tabs>
        <w:suppressAutoHyphens/>
        <w:spacing w:after="0" w:line="240" w:lineRule="auto"/>
        <w:jc w:val="both"/>
        <w:rPr>
          <w:rFonts w:ascii="Times New Roman" w:hAnsi="Times New Roman" w:cs="Times New Roman"/>
          <w:bCs/>
          <w:sz w:val="24"/>
          <w:szCs w:val="24"/>
        </w:rPr>
      </w:pPr>
      <w:r w:rsidRPr="00CF39DD">
        <w:rPr>
          <w:rFonts w:ascii="Times New Roman" w:hAnsi="Times New Roman" w:cs="Times New Roman"/>
          <w:sz w:val="24"/>
          <w:szCs w:val="24"/>
        </w:rPr>
        <w:t xml:space="preserve">Muudatus on seotud </w:t>
      </w:r>
      <w:r w:rsidR="008047D3" w:rsidRPr="00CF39DD">
        <w:rPr>
          <w:rFonts w:ascii="Times New Roman" w:hAnsi="Times New Roman" w:cs="Times New Roman"/>
          <w:sz w:val="24"/>
          <w:szCs w:val="24"/>
        </w:rPr>
        <w:t>EL</w:t>
      </w:r>
      <w:r w:rsidR="00C44172">
        <w:rPr>
          <w:rFonts w:ascii="Times New Roman" w:hAnsi="Times New Roman" w:cs="Times New Roman"/>
          <w:sz w:val="24"/>
          <w:szCs w:val="24"/>
        </w:rPr>
        <w:t>-i</w:t>
      </w:r>
      <w:r w:rsidRPr="00CF39DD">
        <w:rPr>
          <w:rFonts w:ascii="Times New Roman" w:hAnsi="Times New Roman" w:cs="Times New Roman"/>
          <w:sz w:val="24"/>
          <w:szCs w:val="24"/>
        </w:rPr>
        <w:t xml:space="preserve"> õiguse rakendamisega. </w:t>
      </w:r>
      <w:r w:rsidR="00BF0EE1" w:rsidRPr="00CF39DD">
        <w:rPr>
          <w:rFonts w:ascii="Times New Roman" w:hAnsi="Times New Roman" w:cs="Times New Roman"/>
          <w:sz w:val="24"/>
          <w:szCs w:val="24"/>
        </w:rPr>
        <w:t xml:space="preserve">Eelnõu väljatöötamise kavatsust ei koostatud. </w:t>
      </w:r>
      <w:r w:rsidR="00BF0EE1" w:rsidRPr="00CF39DD">
        <w:rPr>
          <w:rFonts w:ascii="Times New Roman" w:hAnsi="Times New Roman" w:cs="Times New Roman"/>
          <w:bCs/>
          <w:sz w:val="24"/>
          <w:szCs w:val="24"/>
        </w:rPr>
        <w:t xml:space="preserve">Vabariigi Valitsuse 22. detsembri 2011. aasta määruse nr 180 „Hea õigusloome ja normitehnika eeskiri“ (edaspidi </w:t>
      </w:r>
      <w:r w:rsidR="00BF0EE1" w:rsidRPr="00CF39DD">
        <w:rPr>
          <w:rFonts w:ascii="Times New Roman" w:hAnsi="Times New Roman" w:cs="Times New Roman"/>
          <w:bCs/>
          <w:i/>
          <w:iCs/>
          <w:sz w:val="24"/>
          <w:szCs w:val="24"/>
        </w:rPr>
        <w:t>HÕNTE</w:t>
      </w:r>
      <w:r w:rsidR="00BF0EE1" w:rsidRPr="00CF39DD">
        <w:rPr>
          <w:rFonts w:ascii="Times New Roman" w:hAnsi="Times New Roman" w:cs="Times New Roman"/>
          <w:bCs/>
          <w:sz w:val="24"/>
          <w:szCs w:val="24"/>
        </w:rPr>
        <w:t xml:space="preserve">) § 1 lõike 2 punkti 2 kohaselt ei pea eelnõu väljatöötamise kavatsust koostama, kui eelnõu käsitleb </w:t>
      </w:r>
      <w:r w:rsidR="008047D3" w:rsidRPr="00CF39DD">
        <w:rPr>
          <w:rFonts w:ascii="Times New Roman" w:hAnsi="Times New Roman" w:cs="Times New Roman"/>
          <w:bCs/>
          <w:sz w:val="24"/>
          <w:szCs w:val="24"/>
        </w:rPr>
        <w:t>EL</w:t>
      </w:r>
      <w:r w:rsidR="00C44172">
        <w:rPr>
          <w:rFonts w:ascii="Times New Roman" w:hAnsi="Times New Roman" w:cs="Times New Roman"/>
          <w:bCs/>
          <w:sz w:val="24"/>
          <w:szCs w:val="24"/>
        </w:rPr>
        <w:t>-i</w:t>
      </w:r>
      <w:r w:rsidR="00BF0EE1" w:rsidRPr="00CF39DD">
        <w:rPr>
          <w:rFonts w:ascii="Times New Roman" w:hAnsi="Times New Roman" w:cs="Times New Roman"/>
          <w:bCs/>
          <w:sz w:val="24"/>
          <w:szCs w:val="24"/>
        </w:rPr>
        <w:t xml:space="preserve"> õiguse rakendamist ja eelnõu aluseks oleva </w:t>
      </w:r>
      <w:r w:rsidR="008047D3" w:rsidRPr="00CF39DD">
        <w:rPr>
          <w:rFonts w:ascii="Times New Roman" w:hAnsi="Times New Roman" w:cs="Times New Roman"/>
          <w:bCs/>
          <w:sz w:val="24"/>
          <w:szCs w:val="24"/>
        </w:rPr>
        <w:t>EL</w:t>
      </w:r>
      <w:r w:rsidR="00C44172">
        <w:rPr>
          <w:rFonts w:ascii="Times New Roman" w:hAnsi="Times New Roman" w:cs="Times New Roman"/>
          <w:bCs/>
          <w:sz w:val="24"/>
          <w:szCs w:val="24"/>
        </w:rPr>
        <w:t>-i</w:t>
      </w:r>
      <w:r w:rsidR="00BF0EE1" w:rsidRPr="00CF39DD">
        <w:rPr>
          <w:rFonts w:ascii="Times New Roman" w:hAnsi="Times New Roman" w:cs="Times New Roman"/>
          <w:bCs/>
          <w:sz w:val="24"/>
          <w:szCs w:val="24"/>
        </w:rPr>
        <w:t xml:space="preserve"> õigusakti eelnõu menetlemisel on sisuliselt lähtutud sama paragrahvi lõike 1 nõuetest.</w:t>
      </w:r>
      <w:r w:rsidR="00BF0EE1" w:rsidRPr="00CF39DD">
        <w:rPr>
          <w:rFonts w:ascii="Times New Roman" w:hAnsi="Times New Roman" w:cs="Times New Roman"/>
          <w:bCs/>
          <w:sz w:val="24"/>
          <w:szCs w:val="24"/>
          <w:vertAlign w:val="superscript"/>
        </w:rPr>
        <w:footnoteReference w:id="15"/>
      </w:r>
      <w:r w:rsidR="00BF0EE1" w:rsidRPr="00CF39DD">
        <w:rPr>
          <w:rFonts w:ascii="Times New Roman" w:hAnsi="Times New Roman" w:cs="Times New Roman"/>
          <w:bCs/>
          <w:sz w:val="24"/>
          <w:szCs w:val="24"/>
        </w:rPr>
        <w:t xml:space="preserve"> </w:t>
      </w:r>
    </w:p>
    <w:p w14:paraId="583FECAA" w14:textId="77777777" w:rsidR="00645266" w:rsidRPr="00CF39DD" w:rsidRDefault="00645266" w:rsidP="007E0942">
      <w:pPr>
        <w:tabs>
          <w:tab w:val="left" w:pos="2281"/>
        </w:tabs>
        <w:suppressAutoHyphens/>
        <w:spacing w:after="0" w:line="240" w:lineRule="auto"/>
        <w:jc w:val="both"/>
        <w:rPr>
          <w:rFonts w:ascii="Times New Roman" w:hAnsi="Times New Roman" w:cs="Times New Roman"/>
          <w:bCs/>
          <w:sz w:val="24"/>
          <w:szCs w:val="24"/>
        </w:rPr>
      </w:pPr>
    </w:p>
    <w:p w14:paraId="79C9FC60" w14:textId="32263EF1" w:rsidR="008A149A" w:rsidRPr="00CF39DD" w:rsidRDefault="00023E62" w:rsidP="007E0942">
      <w:pPr>
        <w:tabs>
          <w:tab w:val="left" w:pos="2281"/>
        </w:tabs>
        <w:suppressAutoHyphens/>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Eesti seisukohad direktiivi ettepaneku kohta kinnitati 04. mai 2023. a</w:t>
      </w:r>
      <w:r w:rsidR="00DA7BFF" w:rsidRPr="00CF39DD">
        <w:rPr>
          <w:rFonts w:ascii="Times New Roman" w:hAnsi="Times New Roman" w:cs="Times New Roman"/>
          <w:bCs/>
          <w:sz w:val="24"/>
          <w:szCs w:val="24"/>
        </w:rPr>
        <w:t>asta</w:t>
      </w:r>
      <w:r w:rsidRPr="00CF39DD">
        <w:rPr>
          <w:rFonts w:ascii="Times New Roman" w:hAnsi="Times New Roman" w:cs="Times New Roman"/>
          <w:bCs/>
          <w:sz w:val="24"/>
          <w:szCs w:val="24"/>
        </w:rPr>
        <w:t xml:space="preserve"> Vabariigi Valitsuse istungil ning 16. mai 2023. a</w:t>
      </w:r>
      <w:r w:rsidR="00DA7BFF" w:rsidRPr="00CF39DD">
        <w:rPr>
          <w:rFonts w:ascii="Times New Roman" w:hAnsi="Times New Roman" w:cs="Times New Roman"/>
          <w:bCs/>
          <w:sz w:val="24"/>
          <w:szCs w:val="24"/>
        </w:rPr>
        <w:t>asta</w:t>
      </w:r>
      <w:r w:rsidRPr="00CF39DD">
        <w:rPr>
          <w:rFonts w:ascii="Times New Roman" w:hAnsi="Times New Roman" w:cs="Times New Roman"/>
          <w:bCs/>
          <w:sz w:val="24"/>
          <w:szCs w:val="24"/>
        </w:rPr>
        <w:t xml:space="preserve"> </w:t>
      </w:r>
      <w:hyperlink r:id="rId32" w:history="1">
        <w:r w:rsidRPr="00CF39DD">
          <w:rPr>
            <w:rStyle w:val="Hperlink"/>
            <w:rFonts w:ascii="Times New Roman" w:hAnsi="Times New Roman"/>
            <w:bCs/>
            <w:sz w:val="24"/>
            <w:szCs w:val="24"/>
          </w:rPr>
          <w:t>Riigikogu põhiseaduskomisjonis</w:t>
        </w:r>
      </w:hyperlink>
      <w:r w:rsidRPr="00CF39DD">
        <w:rPr>
          <w:rFonts w:ascii="Times New Roman" w:hAnsi="Times New Roman" w:cs="Times New Roman"/>
          <w:bCs/>
          <w:sz w:val="24"/>
          <w:szCs w:val="24"/>
        </w:rPr>
        <w:t xml:space="preserve"> ja 22. mai 2023. a</w:t>
      </w:r>
      <w:r w:rsidR="00DA7BFF" w:rsidRPr="00CF39DD">
        <w:rPr>
          <w:rFonts w:ascii="Times New Roman" w:hAnsi="Times New Roman" w:cs="Times New Roman"/>
          <w:bCs/>
          <w:sz w:val="24"/>
          <w:szCs w:val="24"/>
        </w:rPr>
        <w:t>asta</w:t>
      </w:r>
      <w:r w:rsidRPr="00CF39DD">
        <w:rPr>
          <w:rFonts w:ascii="Times New Roman" w:hAnsi="Times New Roman" w:cs="Times New Roman"/>
          <w:bCs/>
          <w:sz w:val="24"/>
          <w:szCs w:val="24"/>
        </w:rPr>
        <w:t xml:space="preserve"> </w:t>
      </w:r>
      <w:hyperlink r:id="rId33" w:history="1">
        <w:r w:rsidRPr="00CF39DD">
          <w:rPr>
            <w:rStyle w:val="Hperlink"/>
            <w:rFonts w:ascii="Times New Roman" w:hAnsi="Times New Roman"/>
            <w:bCs/>
            <w:sz w:val="24"/>
            <w:szCs w:val="24"/>
          </w:rPr>
          <w:t>Riigikogu E</w:t>
        </w:r>
        <w:r w:rsidR="00E43AB4">
          <w:rPr>
            <w:rStyle w:val="Hperlink"/>
            <w:rFonts w:ascii="Times New Roman" w:hAnsi="Times New Roman"/>
            <w:bCs/>
            <w:sz w:val="24"/>
            <w:szCs w:val="24"/>
          </w:rPr>
          <w:t>L-i</w:t>
        </w:r>
        <w:r w:rsidRPr="00CF39DD">
          <w:rPr>
            <w:rStyle w:val="Hperlink"/>
            <w:rFonts w:ascii="Times New Roman" w:hAnsi="Times New Roman"/>
            <w:bCs/>
            <w:sz w:val="24"/>
            <w:szCs w:val="24"/>
          </w:rPr>
          <w:t xml:space="preserve"> asjade komisjonis</w:t>
        </w:r>
      </w:hyperlink>
      <w:r w:rsidRPr="00CF39DD">
        <w:rPr>
          <w:rFonts w:ascii="Times New Roman" w:hAnsi="Times New Roman" w:cs="Times New Roman"/>
          <w:bCs/>
          <w:sz w:val="24"/>
          <w:szCs w:val="24"/>
        </w:rPr>
        <w:t xml:space="preserve">. </w:t>
      </w:r>
    </w:p>
    <w:p w14:paraId="482F3A63" w14:textId="77777777" w:rsidR="008A149A" w:rsidRPr="00CF39DD" w:rsidRDefault="008A149A" w:rsidP="007E0942">
      <w:pPr>
        <w:tabs>
          <w:tab w:val="left" w:pos="2281"/>
        </w:tabs>
        <w:suppressAutoHyphens/>
        <w:spacing w:after="0" w:line="240" w:lineRule="auto"/>
        <w:jc w:val="both"/>
        <w:rPr>
          <w:rFonts w:ascii="Times New Roman" w:hAnsi="Times New Roman" w:cs="Times New Roman"/>
          <w:bCs/>
          <w:sz w:val="24"/>
          <w:szCs w:val="24"/>
        </w:rPr>
      </w:pPr>
    </w:p>
    <w:p w14:paraId="67D3431B" w14:textId="7F0F5C9B" w:rsidR="008A149A" w:rsidRPr="00CF39DD" w:rsidRDefault="00645266" w:rsidP="007E0942">
      <w:pPr>
        <w:tabs>
          <w:tab w:val="left" w:pos="2281"/>
        </w:tabs>
        <w:suppressAutoHyphens/>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Vabariigi Valitsuse ja Riigikogu poolt heakskiidetud seisukohtade kohaselt toetas Eesti</w:t>
      </w:r>
      <w:r w:rsidR="000467D4" w:rsidRPr="00CF39DD">
        <w:rPr>
          <w:rFonts w:ascii="Times New Roman" w:hAnsi="Times New Roman" w:cs="Times New Roman"/>
          <w:bCs/>
          <w:sz w:val="24"/>
          <w:szCs w:val="24"/>
        </w:rPr>
        <w:t xml:space="preserve"> direktiivi läbirääkimistel</w:t>
      </w:r>
      <w:r w:rsidR="008A149A" w:rsidRPr="00CF39DD">
        <w:rPr>
          <w:rFonts w:ascii="Times New Roman" w:hAnsi="Times New Roman" w:cs="Times New Roman"/>
          <w:bCs/>
          <w:sz w:val="24"/>
          <w:szCs w:val="24"/>
        </w:rPr>
        <w:t>:</w:t>
      </w:r>
    </w:p>
    <w:p w14:paraId="21CDBB61" w14:textId="2FE5C062" w:rsidR="000467D4" w:rsidRPr="00CF39DD" w:rsidRDefault="000467D4" w:rsidP="004A0BEF">
      <w:pPr>
        <w:pStyle w:val="Loendilik"/>
        <w:numPr>
          <w:ilvl w:val="0"/>
          <w:numId w:val="6"/>
        </w:numPr>
        <w:tabs>
          <w:tab w:val="left" w:pos="2281"/>
        </w:tabs>
        <w:suppressAutoHyphens/>
        <w:jc w:val="both"/>
        <w:rPr>
          <w:rFonts w:ascii="Times New Roman" w:hAnsi="Times New Roman"/>
          <w:bCs/>
          <w:sz w:val="24"/>
          <w:szCs w:val="24"/>
        </w:rPr>
      </w:pPr>
      <w:r w:rsidRPr="00CF39DD">
        <w:rPr>
          <w:rFonts w:ascii="Times New Roman" w:hAnsi="Times New Roman"/>
          <w:bCs/>
          <w:sz w:val="24"/>
          <w:szCs w:val="24"/>
        </w:rPr>
        <w:t xml:space="preserve">võimalust taotleda elamisluba liikmesriigi siseselt, kui välismaalasel on olemas muu seaduslik alus samas liikmesriigis viibimiseks; </w:t>
      </w:r>
    </w:p>
    <w:p w14:paraId="1A237826" w14:textId="437A1B8E" w:rsidR="00CA7070" w:rsidRDefault="000467D4" w:rsidP="004A0BEF">
      <w:pPr>
        <w:pStyle w:val="Loendilik"/>
        <w:numPr>
          <w:ilvl w:val="0"/>
          <w:numId w:val="6"/>
        </w:numPr>
        <w:rPr>
          <w:rFonts w:ascii="Times New Roman" w:hAnsi="Times New Roman"/>
          <w:bCs/>
          <w:sz w:val="24"/>
          <w:szCs w:val="24"/>
        </w:rPr>
      </w:pPr>
      <w:r w:rsidRPr="00CF39DD">
        <w:rPr>
          <w:rFonts w:ascii="Times New Roman" w:hAnsi="Times New Roman"/>
          <w:bCs/>
          <w:sz w:val="24"/>
          <w:szCs w:val="24"/>
        </w:rPr>
        <w:t>võimalust, et välismaalane saab vahetada tööandjat ja töökohta elamisloa kehtivusaja jooksul tingimusel, et ta vastab töökohale ettenähtud kvalifikatsiooninõuetele</w:t>
      </w:r>
      <w:r w:rsidR="002750E2">
        <w:rPr>
          <w:rFonts w:ascii="Times New Roman" w:hAnsi="Times New Roman"/>
          <w:bCs/>
          <w:sz w:val="24"/>
          <w:szCs w:val="24"/>
        </w:rPr>
        <w:t>;</w:t>
      </w:r>
      <w:r w:rsidRPr="00CF39DD">
        <w:rPr>
          <w:rFonts w:ascii="Times New Roman" w:hAnsi="Times New Roman"/>
          <w:bCs/>
          <w:sz w:val="24"/>
          <w:szCs w:val="24"/>
        </w:rPr>
        <w:t xml:space="preserve"> </w:t>
      </w:r>
    </w:p>
    <w:p w14:paraId="6C9A481C" w14:textId="28C47E33" w:rsidR="000467D4" w:rsidRPr="00CF39DD" w:rsidRDefault="002750E2" w:rsidP="002750E2">
      <w:pPr>
        <w:pStyle w:val="Loendilik"/>
        <w:numPr>
          <w:ilvl w:val="0"/>
          <w:numId w:val="6"/>
        </w:numPr>
        <w:jc w:val="both"/>
        <w:rPr>
          <w:rFonts w:ascii="Times New Roman" w:hAnsi="Times New Roman"/>
          <w:bCs/>
          <w:sz w:val="24"/>
          <w:szCs w:val="24"/>
        </w:rPr>
      </w:pPr>
      <w:r>
        <w:rPr>
          <w:rFonts w:ascii="Times New Roman" w:hAnsi="Times New Roman"/>
          <w:bCs/>
          <w:sz w:val="24"/>
          <w:szCs w:val="24"/>
        </w:rPr>
        <w:t>asjaolu, et</w:t>
      </w:r>
      <w:r w:rsidR="000467D4" w:rsidRPr="00CF39DD">
        <w:rPr>
          <w:rFonts w:ascii="Times New Roman" w:hAnsi="Times New Roman"/>
          <w:bCs/>
          <w:sz w:val="24"/>
          <w:szCs w:val="24"/>
        </w:rPr>
        <w:t xml:space="preserve"> tööandja vahetamine ei tooks kaasa välismaalase pikaajalist töötust ega ülemäärast koormust Eesti sotsiaalsüsteemile</w:t>
      </w:r>
      <w:r w:rsidR="00DE74B6">
        <w:rPr>
          <w:rFonts w:ascii="Times New Roman" w:hAnsi="Times New Roman"/>
          <w:bCs/>
          <w:sz w:val="24"/>
          <w:szCs w:val="24"/>
        </w:rPr>
        <w:t>;</w:t>
      </w:r>
    </w:p>
    <w:p w14:paraId="76224797" w14:textId="5A009053" w:rsidR="00012B10" w:rsidRPr="00CF39DD" w:rsidRDefault="000467D4" w:rsidP="004A0BEF">
      <w:pPr>
        <w:pStyle w:val="Loendilik"/>
        <w:numPr>
          <w:ilvl w:val="0"/>
          <w:numId w:val="6"/>
        </w:numPr>
        <w:tabs>
          <w:tab w:val="left" w:pos="2281"/>
        </w:tabs>
        <w:suppressAutoHyphens/>
        <w:jc w:val="both"/>
        <w:rPr>
          <w:rFonts w:ascii="Times New Roman" w:hAnsi="Times New Roman"/>
          <w:bCs/>
          <w:sz w:val="24"/>
          <w:szCs w:val="24"/>
        </w:rPr>
      </w:pPr>
      <w:r w:rsidRPr="00CF39DD">
        <w:rPr>
          <w:rFonts w:ascii="Times New Roman" w:hAnsi="Times New Roman"/>
          <w:bCs/>
          <w:sz w:val="24"/>
          <w:szCs w:val="24"/>
        </w:rPr>
        <w:t xml:space="preserve">põhimõtte säilitamist, mille kohaselt elamisloa kehtivusaja jooksul tööandja vahetamise korral peab uus tööandja taotlema luba töökoha täitmiseks välismaalasega. </w:t>
      </w:r>
    </w:p>
    <w:p w14:paraId="158A655F" w14:textId="77777777" w:rsidR="00FE4D59" w:rsidRPr="00FE4D59" w:rsidRDefault="00FE4D59" w:rsidP="007E0942">
      <w:pPr>
        <w:spacing w:after="0" w:line="240" w:lineRule="auto"/>
        <w:jc w:val="both"/>
        <w:rPr>
          <w:rFonts w:ascii="Times New Roman" w:hAnsi="Times New Roman" w:cs="Times New Roman"/>
          <w:bCs/>
          <w:sz w:val="24"/>
          <w:szCs w:val="24"/>
        </w:rPr>
      </w:pPr>
    </w:p>
    <w:p w14:paraId="6AC949A7" w14:textId="458F69D5" w:rsidR="00012B10" w:rsidRPr="00CF39DD" w:rsidRDefault="00012B10" w:rsidP="007E0942">
      <w:pPr>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 xml:space="preserve">Eesti ei toetanud muudatusettepanekut laiendada peretoetustele õigustatud isikute ringi viisa alusel üle kuue kuu riigis töötavatele välismaalastele. </w:t>
      </w:r>
    </w:p>
    <w:p w14:paraId="6F8A3435" w14:textId="77777777" w:rsidR="00BF0EE1" w:rsidRPr="00CF39DD" w:rsidRDefault="00BF0EE1" w:rsidP="007E0942">
      <w:pPr>
        <w:tabs>
          <w:tab w:val="left" w:pos="2281"/>
        </w:tabs>
        <w:suppressAutoHyphens/>
        <w:spacing w:after="0" w:line="240" w:lineRule="auto"/>
        <w:jc w:val="both"/>
        <w:rPr>
          <w:rFonts w:ascii="Times New Roman" w:hAnsi="Times New Roman" w:cs="Times New Roman"/>
          <w:bCs/>
          <w:sz w:val="24"/>
          <w:szCs w:val="24"/>
        </w:rPr>
      </w:pPr>
    </w:p>
    <w:p w14:paraId="2401C101" w14:textId="50CE92C7" w:rsidR="00BF0EE1" w:rsidRPr="00CF39DD" w:rsidRDefault="005C519D" w:rsidP="007E0942">
      <w:pPr>
        <w:tabs>
          <w:tab w:val="left" w:pos="2281"/>
        </w:tabs>
        <w:suppressAutoHyphens/>
        <w:spacing w:after="0" w:line="240" w:lineRule="auto"/>
        <w:jc w:val="both"/>
        <w:rPr>
          <w:rFonts w:ascii="Times New Roman" w:hAnsi="Times New Roman"/>
          <w:b/>
          <w:sz w:val="26"/>
          <w:szCs w:val="26"/>
        </w:rPr>
      </w:pPr>
      <w:r w:rsidRPr="00CF39DD">
        <w:rPr>
          <w:rFonts w:ascii="Times New Roman" w:hAnsi="Times New Roman"/>
          <w:b/>
          <w:sz w:val="26"/>
          <w:szCs w:val="26"/>
        </w:rPr>
        <w:t xml:space="preserve">2.4. </w:t>
      </w:r>
      <w:r w:rsidR="00BF0EE1" w:rsidRPr="00CF39DD">
        <w:rPr>
          <w:rFonts w:ascii="Times New Roman" w:hAnsi="Times New Roman"/>
          <w:b/>
          <w:sz w:val="26"/>
          <w:szCs w:val="26"/>
        </w:rPr>
        <w:t>Eesti kaalutlusõigus direktiivi ülevõtmisel</w:t>
      </w:r>
    </w:p>
    <w:p w14:paraId="7255FEA1" w14:textId="77777777" w:rsidR="00BF0EE1" w:rsidRPr="00CF39DD" w:rsidRDefault="00BF0EE1" w:rsidP="007E0942">
      <w:pPr>
        <w:tabs>
          <w:tab w:val="left" w:pos="2281"/>
        </w:tabs>
        <w:suppressAutoHyphens/>
        <w:spacing w:after="0" w:line="240" w:lineRule="auto"/>
        <w:jc w:val="both"/>
        <w:rPr>
          <w:rFonts w:ascii="Times New Roman" w:hAnsi="Times New Roman" w:cs="Times New Roman"/>
          <w:bCs/>
          <w:sz w:val="24"/>
          <w:szCs w:val="24"/>
        </w:rPr>
      </w:pPr>
    </w:p>
    <w:p w14:paraId="70EDFDB4" w14:textId="5A87133F" w:rsidR="002E7FB9" w:rsidRPr="00CF39DD" w:rsidRDefault="00CC4A70" w:rsidP="007E0942">
      <w:pPr>
        <w:tabs>
          <w:tab w:val="left" w:pos="2281"/>
        </w:tabs>
        <w:suppressAutoHyphens/>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 xml:space="preserve">Direktiivi ülevõtmisel on Eestil kaalutlusõigus tööandja vahetamise tingimuste, </w:t>
      </w:r>
      <w:r w:rsidR="009208FC" w:rsidRPr="00CF39DD">
        <w:rPr>
          <w:rFonts w:ascii="Times New Roman" w:hAnsi="Times New Roman" w:cs="Times New Roman"/>
          <w:bCs/>
          <w:sz w:val="24"/>
          <w:szCs w:val="24"/>
        </w:rPr>
        <w:t xml:space="preserve">võrdse kohtlemise sätete </w:t>
      </w:r>
      <w:r w:rsidR="009208FC">
        <w:rPr>
          <w:rFonts w:ascii="Times New Roman" w:hAnsi="Times New Roman" w:cs="Times New Roman"/>
          <w:bCs/>
          <w:sz w:val="24"/>
          <w:szCs w:val="24"/>
        </w:rPr>
        <w:t xml:space="preserve"> ning </w:t>
      </w:r>
      <w:r w:rsidRPr="00CF39DD">
        <w:rPr>
          <w:rFonts w:ascii="Times New Roman" w:hAnsi="Times New Roman" w:cs="Times New Roman"/>
          <w:bCs/>
          <w:sz w:val="24"/>
          <w:szCs w:val="24"/>
        </w:rPr>
        <w:t>ühtse loa m</w:t>
      </w:r>
      <w:r w:rsidR="002E7FB9" w:rsidRPr="00CF39DD">
        <w:rPr>
          <w:rFonts w:ascii="Times New Roman" w:hAnsi="Times New Roman" w:cs="Times New Roman"/>
          <w:bCs/>
          <w:sz w:val="24"/>
          <w:szCs w:val="24"/>
        </w:rPr>
        <w:t xml:space="preserve">enetluse ja ühtset luba käsitlevate direktiivi sätete kohaldamisel õppimiseks </w:t>
      </w:r>
      <w:r w:rsidR="002750E2">
        <w:rPr>
          <w:rFonts w:ascii="Times New Roman" w:hAnsi="Times New Roman" w:cs="Times New Roman"/>
          <w:bCs/>
          <w:sz w:val="24"/>
          <w:szCs w:val="24"/>
        </w:rPr>
        <w:t>ant</w:t>
      </w:r>
      <w:r w:rsidR="00042927">
        <w:rPr>
          <w:rFonts w:ascii="Times New Roman" w:hAnsi="Times New Roman" w:cs="Times New Roman"/>
          <w:bCs/>
          <w:sz w:val="24"/>
          <w:szCs w:val="24"/>
        </w:rPr>
        <w:t>ud</w:t>
      </w:r>
      <w:r w:rsidR="002E7FB9" w:rsidRPr="00CF39DD">
        <w:rPr>
          <w:rFonts w:ascii="Times New Roman" w:hAnsi="Times New Roman" w:cs="Times New Roman"/>
          <w:bCs/>
          <w:sz w:val="24"/>
          <w:szCs w:val="24"/>
        </w:rPr>
        <w:t xml:space="preserve"> </w:t>
      </w:r>
      <w:r w:rsidR="00E46BE3">
        <w:rPr>
          <w:rFonts w:ascii="Times New Roman" w:hAnsi="Times New Roman" w:cs="Times New Roman"/>
          <w:bCs/>
          <w:sz w:val="24"/>
          <w:szCs w:val="24"/>
        </w:rPr>
        <w:t>tähtajalise</w:t>
      </w:r>
      <w:r w:rsidR="002750E2">
        <w:rPr>
          <w:rFonts w:ascii="Times New Roman" w:hAnsi="Times New Roman" w:cs="Times New Roman"/>
          <w:bCs/>
          <w:sz w:val="24"/>
          <w:szCs w:val="24"/>
        </w:rPr>
        <w:t>le</w:t>
      </w:r>
      <w:r w:rsidR="00E46BE3">
        <w:rPr>
          <w:rFonts w:ascii="Times New Roman" w:hAnsi="Times New Roman" w:cs="Times New Roman"/>
          <w:bCs/>
          <w:sz w:val="24"/>
          <w:szCs w:val="24"/>
        </w:rPr>
        <w:t xml:space="preserve"> </w:t>
      </w:r>
      <w:r w:rsidR="002E7FB9" w:rsidRPr="00CF39DD">
        <w:rPr>
          <w:rFonts w:ascii="Times New Roman" w:hAnsi="Times New Roman" w:cs="Times New Roman"/>
          <w:bCs/>
          <w:sz w:val="24"/>
          <w:szCs w:val="24"/>
        </w:rPr>
        <w:t>elamisl</w:t>
      </w:r>
      <w:r w:rsidR="002750E2">
        <w:rPr>
          <w:rFonts w:ascii="Times New Roman" w:hAnsi="Times New Roman" w:cs="Times New Roman"/>
          <w:bCs/>
          <w:sz w:val="24"/>
          <w:szCs w:val="24"/>
        </w:rPr>
        <w:t>oale</w:t>
      </w:r>
      <w:r w:rsidR="002E7FB9" w:rsidRPr="00CF39DD">
        <w:rPr>
          <w:rFonts w:ascii="Times New Roman" w:hAnsi="Times New Roman" w:cs="Times New Roman"/>
          <w:bCs/>
          <w:sz w:val="24"/>
          <w:szCs w:val="24"/>
        </w:rPr>
        <w:t xml:space="preserve">. </w:t>
      </w:r>
    </w:p>
    <w:p w14:paraId="06FF0D18" w14:textId="77777777" w:rsidR="002E7FB9" w:rsidRPr="00CF39DD" w:rsidRDefault="002E7FB9" w:rsidP="007E0942">
      <w:pPr>
        <w:tabs>
          <w:tab w:val="left" w:pos="2281"/>
        </w:tabs>
        <w:suppressAutoHyphens/>
        <w:spacing w:after="0" w:line="240" w:lineRule="auto"/>
        <w:jc w:val="both"/>
        <w:rPr>
          <w:rFonts w:ascii="Times New Roman" w:hAnsi="Times New Roman" w:cs="Times New Roman"/>
          <w:bCs/>
          <w:sz w:val="24"/>
          <w:szCs w:val="24"/>
        </w:rPr>
      </w:pPr>
    </w:p>
    <w:p w14:paraId="7424C435" w14:textId="2590218D" w:rsidR="00E81919" w:rsidRPr="00CF39DD" w:rsidRDefault="002E7FB9" w:rsidP="004A0BEF">
      <w:pPr>
        <w:pStyle w:val="Loendilik"/>
        <w:numPr>
          <w:ilvl w:val="0"/>
          <w:numId w:val="8"/>
        </w:numPr>
        <w:tabs>
          <w:tab w:val="left" w:pos="2281"/>
        </w:tabs>
        <w:suppressAutoHyphens/>
        <w:jc w:val="both"/>
        <w:rPr>
          <w:rFonts w:ascii="Times New Roman" w:hAnsi="Times New Roman"/>
          <w:bCs/>
          <w:sz w:val="24"/>
          <w:szCs w:val="24"/>
        </w:rPr>
      </w:pPr>
      <w:r w:rsidRPr="00CF39DD">
        <w:rPr>
          <w:rFonts w:ascii="Times New Roman" w:hAnsi="Times New Roman"/>
          <w:bCs/>
          <w:sz w:val="24"/>
          <w:szCs w:val="24"/>
        </w:rPr>
        <w:t>D</w:t>
      </w:r>
      <w:r w:rsidR="00BF0EE1" w:rsidRPr="00CF39DD">
        <w:rPr>
          <w:rFonts w:ascii="Times New Roman" w:hAnsi="Times New Roman"/>
          <w:bCs/>
          <w:sz w:val="24"/>
          <w:szCs w:val="24"/>
        </w:rPr>
        <w:t xml:space="preserve">irektiivi </w:t>
      </w:r>
      <w:r w:rsidRPr="00CF39DD">
        <w:rPr>
          <w:rFonts w:ascii="Times New Roman" w:hAnsi="Times New Roman"/>
          <w:bCs/>
          <w:sz w:val="24"/>
          <w:szCs w:val="24"/>
        </w:rPr>
        <w:t xml:space="preserve">ülevõtmisel </w:t>
      </w:r>
      <w:r w:rsidRPr="00CF39DD">
        <w:rPr>
          <w:rFonts w:ascii="Times New Roman" w:hAnsi="Times New Roman"/>
          <w:b/>
          <w:sz w:val="24"/>
          <w:szCs w:val="24"/>
        </w:rPr>
        <w:t>võivad EL-i liikmesriigid piirata tööandja vahetamise võimalust, seades selle sõltuvusse tööturu kontrolli</w:t>
      </w:r>
      <w:r w:rsidR="00B52E11">
        <w:rPr>
          <w:rFonts w:ascii="Times New Roman" w:hAnsi="Times New Roman"/>
          <w:b/>
          <w:sz w:val="24"/>
          <w:szCs w:val="24"/>
        </w:rPr>
        <w:t>misega</w:t>
      </w:r>
      <w:r w:rsidRPr="00CF39DD">
        <w:rPr>
          <w:rFonts w:ascii="Times New Roman" w:hAnsi="Times New Roman"/>
          <w:b/>
          <w:sz w:val="24"/>
          <w:szCs w:val="24"/>
        </w:rPr>
        <w:t xml:space="preserve">, nõudes </w:t>
      </w:r>
      <w:r w:rsidR="00B52E11">
        <w:rPr>
          <w:rFonts w:ascii="Times New Roman" w:hAnsi="Times New Roman"/>
          <w:b/>
          <w:sz w:val="24"/>
          <w:szCs w:val="24"/>
        </w:rPr>
        <w:t xml:space="preserve">tööandja </w:t>
      </w:r>
      <w:r w:rsidRPr="00CF39DD">
        <w:rPr>
          <w:rFonts w:ascii="Times New Roman" w:hAnsi="Times New Roman"/>
          <w:b/>
          <w:sz w:val="24"/>
          <w:szCs w:val="24"/>
        </w:rPr>
        <w:t>muutu</w:t>
      </w:r>
      <w:r w:rsidR="00DE74B6">
        <w:rPr>
          <w:rFonts w:ascii="Times New Roman" w:hAnsi="Times New Roman"/>
          <w:b/>
          <w:sz w:val="24"/>
          <w:szCs w:val="24"/>
        </w:rPr>
        <w:t>mi</w:t>
      </w:r>
      <w:r w:rsidRPr="00CF39DD">
        <w:rPr>
          <w:rFonts w:ascii="Times New Roman" w:hAnsi="Times New Roman"/>
          <w:b/>
          <w:sz w:val="24"/>
          <w:szCs w:val="24"/>
        </w:rPr>
        <w:t xml:space="preserve">sest teatamist </w:t>
      </w:r>
      <w:r w:rsidR="009208FC">
        <w:rPr>
          <w:rFonts w:ascii="Times New Roman" w:hAnsi="Times New Roman"/>
          <w:b/>
          <w:sz w:val="24"/>
          <w:szCs w:val="24"/>
        </w:rPr>
        <w:t>ja</w:t>
      </w:r>
      <w:r w:rsidRPr="00CF39DD">
        <w:rPr>
          <w:rFonts w:ascii="Times New Roman" w:hAnsi="Times New Roman"/>
          <w:b/>
          <w:sz w:val="24"/>
          <w:szCs w:val="24"/>
        </w:rPr>
        <w:t xml:space="preserve"> kehtestades miinimumperioodi (mitte üle kuue kuu), mille jooksul ühtse loa omanik peab töötama oma esimese tööandja juures</w:t>
      </w:r>
      <w:r w:rsidRPr="00CF39DD">
        <w:rPr>
          <w:rFonts w:ascii="Times New Roman" w:hAnsi="Times New Roman"/>
          <w:sz w:val="24"/>
          <w:szCs w:val="24"/>
        </w:rPr>
        <w:t xml:space="preserve">. </w:t>
      </w:r>
    </w:p>
    <w:p w14:paraId="1B23B884" w14:textId="77777777" w:rsidR="00E81919" w:rsidRPr="00CF39DD" w:rsidRDefault="00E81919" w:rsidP="007E0942">
      <w:pPr>
        <w:pStyle w:val="Loendilik"/>
        <w:tabs>
          <w:tab w:val="left" w:pos="2281"/>
        </w:tabs>
        <w:suppressAutoHyphens/>
        <w:jc w:val="both"/>
        <w:rPr>
          <w:rFonts w:ascii="Times New Roman" w:hAnsi="Times New Roman"/>
          <w:sz w:val="24"/>
          <w:szCs w:val="24"/>
        </w:rPr>
      </w:pPr>
    </w:p>
    <w:p w14:paraId="64E61D91" w14:textId="71CDEAF9" w:rsidR="008C3D93" w:rsidRPr="00CF39DD" w:rsidRDefault="00A74C1D" w:rsidP="007E0942">
      <w:pPr>
        <w:pStyle w:val="Loendilik"/>
        <w:tabs>
          <w:tab w:val="left" w:pos="2281"/>
        </w:tabs>
        <w:suppressAutoHyphens/>
        <w:jc w:val="both"/>
        <w:rPr>
          <w:rFonts w:ascii="Times New Roman" w:hAnsi="Times New Roman"/>
          <w:bCs/>
          <w:sz w:val="24"/>
          <w:szCs w:val="24"/>
        </w:rPr>
      </w:pPr>
      <w:r w:rsidRPr="00CF39DD">
        <w:rPr>
          <w:rFonts w:ascii="Times New Roman" w:hAnsi="Times New Roman"/>
          <w:bCs/>
          <w:sz w:val="24"/>
          <w:szCs w:val="24"/>
        </w:rPr>
        <w:t>Eesti kasutab võimalust kontrollida tööturu olukorda,</w:t>
      </w:r>
      <w:r w:rsidR="00A20A42" w:rsidRPr="00CF39DD">
        <w:rPr>
          <w:rFonts w:ascii="Times New Roman" w:hAnsi="Times New Roman"/>
          <w:bCs/>
          <w:sz w:val="24"/>
          <w:szCs w:val="24"/>
        </w:rPr>
        <w:t xml:space="preserve"> kui välismaalane vahetab tööandjat </w:t>
      </w:r>
      <w:r w:rsidR="008C3D93" w:rsidRPr="00CF39DD">
        <w:rPr>
          <w:rFonts w:ascii="Times New Roman" w:hAnsi="Times New Roman"/>
          <w:bCs/>
          <w:sz w:val="24"/>
          <w:szCs w:val="24"/>
        </w:rPr>
        <w:t>elamisloa andmise järgselt esimese aasta jooksul.</w:t>
      </w:r>
      <w:r w:rsidRPr="00CF39DD">
        <w:rPr>
          <w:rFonts w:ascii="Times New Roman" w:hAnsi="Times New Roman"/>
          <w:bCs/>
          <w:sz w:val="24"/>
          <w:szCs w:val="24"/>
        </w:rPr>
        <w:t xml:space="preserve"> </w:t>
      </w:r>
      <w:r w:rsidR="00581A0D" w:rsidRPr="00CF39DD">
        <w:rPr>
          <w:rFonts w:ascii="Times New Roman" w:hAnsi="Times New Roman"/>
          <w:bCs/>
          <w:sz w:val="24"/>
          <w:szCs w:val="24"/>
        </w:rPr>
        <w:t xml:space="preserve">Üldreeglina peab töötamiseks </w:t>
      </w:r>
      <w:r w:rsidR="002750E2">
        <w:rPr>
          <w:rFonts w:ascii="Times New Roman" w:hAnsi="Times New Roman"/>
          <w:bCs/>
          <w:sz w:val="24"/>
          <w:szCs w:val="24"/>
        </w:rPr>
        <w:t>ant</w:t>
      </w:r>
      <w:r w:rsidR="00042927">
        <w:rPr>
          <w:rFonts w:ascii="Times New Roman" w:hAnsi="Times New Roman"/>
          <w:bCs/>
          <w:sz w:val="24"/>
          <w:szCs w:val="24"/>
        </w:rPr>
        <w:t>ud</w:t>
      </w:r>
      <w:r w:rsidR="00581A0D" w:rsidRPr="00CF39DD">
        <w:rPr>
          <w:rFonts w:ascii="Times New Roman" w:hAnsi="Times New Roman"/>
          <w:bCs/>
          <w:sz w:val="24"/>
          <w:szCs w:val="24"/>
        </w:rPr>
        <w:t xml:space="preserve"> </w:t>
      </w:r>
      <w:r w:rsidR="009208FC">
        <w:rPr>
          <w:rFonts w:ascii="Times New Roman" w:hAnsi="Times New Roman"/>
          <w:bCs/>
          <w:sz w:val="24"/>
          <w:szCs w:val="24"/>
        </w:rPr>
        <w:t>täh</w:t>
      </w:r>
      <w:r w:rsidR="002750E2">
        <w:rPr>
          <w:rFonts w:ascii="Times New Roman" w:hAnsi="Times New Roman"/>
          <w:bCs/>
          <w:sz w:val="24"/>
          <w:szCs w:val="24"/>
        </w:rPr>
        <w:t>t</w:t>
      </w:r>
      <w:r w:rsidR="009208FC">
        <w:rPr>
          <w:rFonts w:ascii="Times New Roman" w:hAnsi="Times New Roman"/>
          <w:bCs/>
          <w:sz w:val="24"/>
          <w:szCs w:val="24"/>
        </w:rPr>
        <w:t xml:space="preserve">ajalise </w:t>
      </w:r>
      <w:r w:rsidR="00581A0D" w:rsidRPr="00CF39DD">
        <w:rPr>
          <w:rFonts w:ascii="Times New Roman" w:hAnsi="Times New Roman"/>
          <w:bCs/>
          <w:sz w:val="24"/>
          <w:szCs w:val="24"/>
        </w:rPr>
        <w:t xml:space="preserve">elamisloa taotlemisele eelnevalt saama tööandja Eesti Töötukassalt loa töökoha täitmiseks välismaalasega. </w:t>
      </w:r>
      <w:r w:rsidR="009208FC">
        <w:rPr>
          <w:rFonts w:ascii="Times New Roman" w:hAnsi="Times New Roman"/>
          <w:bCs/>
          <w:sz w:val="24"/>
          <w:szCs w:val="24"/>
        </w:rPr>
        <w:t xml:space="preserve">Eesti </w:t>
      </w:r>
      <w:r w:rsidR="00581A0D" w:rsidRPr="00CF39DD">
        <w:rPr>
          <w:rFonts w:ascii="Times New Roman" w:hAnsi="Times New Roman"/>
          <w:bCs/>
          <w:sz w:val="24"/>
          <w:szCs w:val="24"/>
        </w:rPr>
        <w:t>Töötukassa andmetel oli 2025. aasta jaanuaris registreeritud töötute määr</w:t>
      </w:r>
      <w:r w:rsidR="00B52E11">
        <w:rPr>
          <w:rFonts w:ascii="Times New Roman" w:hAnsi="Times New Roman"/>
          <w:bCs/>
          <w:sz w:val="24"/>
          <w:szCs w:val="24"/>
        </w:rPr>
        <w:t xml:space="preserve"> Eestis</w:t>
      </w:r>
      <w:r w:rsidR="00581A0D" w:rsidRPr="00CF39DD">
        <w:rPr>
          <w:rFonts w:ascii="Times New Roman" w:hAnsi="Times New Roman"/>
          <w:bCs/>
          <w:sz w:val="24"/>
          <w:szCs w:val="24"/>
        </w:rPr>
        <w:t xml:space="preserve"> 7,4% (51 117 töötut)</w:t>
      </w:r>
      <w:r w:rsidR="00581A0D" w:rsidRPr="00CF39DD">
        <w:rPr>
          <w:vertAlign w:val="superscript"/>
        </w:rPr>
        <w:footnoteReference w:id="16"/>
      </w:r>
      <w:r w:rsidR="00B52E11">
        <w:rPr>
          <w:rFonts w:ascii="Times New Roman" w:hAnsi="Times New Roman"/>
          <w:bCs/>
          <w:sz w:val="24"/>
          <w:szCs w:val="24"/>
        </w:rPr>
        <w:t xml:space="preserve">. </w:t>
      </w:r>
      <w:r w:rsidR="00581A0D" w:rsidRPr="00CF39DD">
        <w:rPr>
          <w:rFonts w:ascii="Times New Roman" w:hAnsi="Times New Roman"/>
          <w:bCs/>
          <w:sz w:val="24"/>
          <w:szCs w:val="24"/>
        </w:rPr>
        <w:t xml:space="preserve">Eesti Panga andmetel on viimase kahe aasta töötuse määra tõus </w:t>
      </w:r>
      <w:r w:rsidR="00B52E11">
        <w:rPr>
          <w:rFonts w:ascii="Times New Roman" w:hAnsi="Times New Roman"/>
          <w:bCs/>
          <w:sz w:val="24"/>
          <w:szCs w:val="24"/>
        </w:rPr>
        <w:t>EL</w:t>
      </w:r>
      <w:r w:rsidR="00581A0D" w:rsidRPr="00CF39DD">
        <w:rPr>
          <w:rFonts w:ascii="Times New Roman" w:hAnsi="Times New Roman"/>
          <w:bCs/>
          <w:sz w:val="24"/>
          <w:szCs w:val="24"/>
        </w:rPr>
        <w:t xml:space="preserve"> riikide seas olnud suurim just Eestis</w:t>
      </w:r>
      <w:r w:rsidR="00581A0D" w:rsidRPr="00C85785">
        <w:rPr>
          <w:rFonts w:ascii="Times New Roman" w:hAnsi="Times New Roman"/>
          <w:sz w:val="24"/>
          <w:szCs w:val="24"/>
          <w:vertAlign w:val="superscript"/>
        </w:rPr>
        <w:footnoteReference w:id="17"/>
      </w:r>
      <w:r w:rsidR="00581A0D" w:rsidRPr="00CF39DD">
        <w:rPr>
          <w:rFonts w:ascii="Times New Roman" w:hAnsi="Times New Roman"/>
          <w:bCs/>
          <w:sz w:val="24"/>
          <w:szCs w:val="24"/>
        </w:rPr>
        <w:t>. Seega on oluline suunata Eesti ettevõtjaid eelistama kohalikku tööjõudu ja kehtestada lisanõuded välismaalase Eestis töötamisele</w:t>
      </w:r>
      <w:r w:rsidR="00CC4A70" w:rsidRPr="00CF39DD">
        <w:rPr>
          <w:rFonts w:ascii="Times New Roman" w:hAnsi="Times New Roman"/>
          <w:bCs/>
          <w:sz w:val="24"/>
          <w:szCs w:val="24"/>
        </w:rPr>
        <w:t xml:space="preserve">. </w:t>
      </w:r>
      <w:r w:rsidR="008C3D93" w:rsidRPr="00CF39DD">
        <w:rPr>
          <w:rFonts w:ascii="Times New Roman" w:hAnsi="Times New Roman"/>
          <w:bCs/>
          <w:sz w:val="24"/>
          <w:szCs w:val="24"/>
        </w:rPr>
        <w:t xml:space="preserve">Õiguskord, mis võimaldab paindlikult tööandjat ja töökohta vahetada, ei tohiks muutuda võimaluseks tööturu kaitse meetmetest kõrvale hoidmiseks. </w:t>
      </w:r>
      <w:r w:rsidR="008C3D93" w:rsidRPr="00693FFA">
        <w:rPr>
          <w:rFonts w:ascii="Times New Roman" w:hAnsi="Times New Roman"/>
          <w:bCs/>
          <w:sz w:val="24"/>
          <w:szCs w:val="24"/>
        </w:rPr>
        <w:t xml:space="preserve">Sellel põhjusel on eesmärgipärane seada piirang, et kui välismaalane soovib </w:t>
      </w:r>
      <w:r w:rsidR="009208FC" w:rsidRPr="00693FFA">
        <w:rPr>
          <w:rFonts w:ascii="Times New Roman" w:hAnsi="Times New Roman"/>
          <w:bCs/>
          <w:sz w:val="24"/>
          <w:szCs w:val="24"/>
        </w:rPr>
        <w:t xml:space="preserve">töötamiseks </w:t>
      </w:r>
      <w:r w:rsidR="002750E2" w:rsidRPr="00693FFA">
        <w:rPr>
          <w:rFonts w:ascii="Times New Roman" w:hAnsi="Times New Roman"/>
          <w:bCs/>
          <w:sz w:val="24"/>
          <w:szCs w:val="24"/>
        </w:rPr>
        <w:t>ant</w:t>
      </w:r>
      <w:r w:rsidR="00042927" w:rsidRPr="00693FFA">
        <w:rPr>
          <w:rFonts w:ascii="Times New Roman" w:hAnsi="Times New Roman"/>
          <w:bCs/>
          <w:sz w:val="24"/>
          <w:szCs w:val="24"/>
        </w:rPr>
        <w:t>ud</w:t>
      </w:r>
      <w:r w:rsidR="009208FC" w:rsidRPr="00693FFA">
        <w:rPr>
          <w:rFonts w:ascii="Times New Roman" w:hAnsi="Times New Roman"/>
          <w:bCs/>
          <w:sz w:val="24"/>
          <w:szCs w:val="24"/>
        </w:rPr>
        <w:t xml:space="preserve"> tähtajalise </w:t>
      </w:r>
      <w:r w:rsidR="008C3D93" w:rsidRPr="00693FFA">
        <w:rPr>
          <w:rFonts w:ascii="Times New Roman" w:hAnsi="Times New Roman"/>
          <w:bCs/>
          <w:sz w:val="24"/>
          <w:szCs w:val="24"/>
        </w:rPr>
        <w:t xml:space="preserve">elamisloa saamise järgselt esimese aasta jooksul </w:t>
      </w:r>
      <w:r w:rsidR="009208FC" w:rsidRPr="00693FFA">
        <w:rPr>
          <w:rFonts w:ascii="Times New Roman" w:hAnsi="Times New Roman"/>
          <w:bCs/>
          <w:sz w:val="24"/>
          <w:szCs w:val="24"/>
        </w:rPr>
        <w:t>töökohavahetust</w:t>
      </w:r>
      <w:r w:rsidR="008C3D93" w:rsidRPr="00693FFA">
        <w:rPr>
          <w:rFonts w:ascii="Times New Roman" w:hAnsi="Times New Roman"/>
          <w:bCs/>
          <w:sz w:val="24"/>
          <w:szCs w:val="24"/>
        </w:rPr>
        <w:t xml:space="preserve">, tuleb selleks </w:t>
      </w:r>
      <w:r w:rsidR="00FC4887" w:rsidRPr="00693FFA">
        <w:rPr>
          <w:rFonts w:ascii="Times New Roman" w:hAnsi="Times New Roman"/>
          <w:bCs/>
          <w:sz w:val="24"/>
          <w:szCs w:val="24"/>
        </w:rPr>
        <w:t xml:space="preserve">taotleda </w:t>
      </w:r>
      <w:r w:rsidR="008C3D93" w:rsidRPr="00693FFA">
        <w:rPr>
          <w:rFonts w:ascii="Times New Roman" w:hAnsi="Times New Roman"/>
          <w:bCs/>
          <w:sz w:val="24"/>
          <w:szCs w:val="24"/>
        </w:rPr>
        <w:t xml:space="preserve">Eesti Töötukassalt luba, kui see oleks nõutav juhul, kui välismaalane taotleks uut </w:t>
      </w:r>
      <w:r w:rsidR="009208FC" w:rsidRPr="00693FFA">
        <w:rPr>
          <w:rFonts w:ascii="Times New Roman" w:hAnsi="Times New Roman"/>
          <w:bCs/>
          <w:sz w:val="24"/>
          <w:szCs w:val="24"/>
        </w:rPr>
        <w:t xml:space="preserve">tähtajalist </w:t>
      </w:r>
      <w:r w:rsidR="008C3D93" w:rsidRPr="00693FFA">
        <w:rPr>
          <w:rFonts w:ascii="Times New Roman" w:hAnsi="Times New Roman"/>
          <w:bCs/>
          <w:sz w:val="24"/>
          <w:szCs w:val="24"/>
        </w:rPr>
        <w:t>elamisluba töötamiseks. Seeläbi</w:t>
      </w:r>
      <w:r w:rsidR="008C3D93" w:rsidRPr="00CF39DD">
        <w:rPr>
          <w:rFonts w:ascii="Times New Roman" w:hAnsi="Times New Roman"/>
          <w:bCs/>
          <w:sz w:val="24"/>
          <w:szCs w:val="24"/>
        </w:rPr>
        <w:t xml:space="preserve"> on välistatud, et töötamiseks taotletakse </w:t>
      </w:r>
      <w:r w:rsidR="00B52E11">
        <w:rPr>
          <w:rFonts w:ascii="Times New Roman" w:hAnsi="Times New Roman"/>
          <w:bCs/>
          <w:sz w:val="24"/>
          <w:szCs w:val="24"/>
        </w:rPr>
        <w:t xml:space="preserve">tähtajalist </w:t>
      </w:r>
      <w:r w:rsidR="008C3D93" w:rsidRPr="00CF39DD">
        <w:rPr>
          <w:rFonts w:ascii="Times New Roman" w:hAnsi="Times New Roman"/>
          <w:bCs/>
          <w:sz w:val="24"/>
          <w:szCs w:val="24"/>
        </w:rPr>
        <w:t xml:space="preserve">elamisluba alusel, mille puhul Eesti Töötukassa luba ei ole tarvis </w:t>
      </w:r>
      <w:r w:rsidR="00B52E11">
        <w:rPr>
          <w:rFonts w:ascii="Times New Roman" w:hAnsi="Times New Roman"/>
          <w:bCs/>
          <w:sz w:val="24"/>
          <w:szCs w:val="24"/>
        </w:rPr>
        <w:t>ning elamisloa saamise järgselt vahetatakse</w:t>
      </w:r>
      <w:r w:rsidR="008C3D93" w:rsidRPr="00CF39DD">
        <w:rPr>
          <w:rFonts w:ascii="Times New Roman" w:hAnsi="Times New Roman"/>
          <w:bCs/>
          <w:sz w:val="24"/>
          <w:szCs w:val="24"/>
        </w:rPr>
        <w:t xml:space="preserve"> see ümber alusele, millele tavapäraselt on tarvis tööandjal saada esmalt Eesti Töötukassalt luba. Küll aga, kui välismaalane on juba Eestis töötanud kauem kui aasta ning seega Eesti tööturule integreerunud, ei ole mõistlik enam nõuda, et tööandja taotleks välismaalase tööle võtmiseks Eesti Töötukassalt luba. Sarnane regulatsioon on kehtestatud juba ka, kui taotletakse töötamiseks </w:t>
      </w:r>
      <w:r w:rsidR="00FC4887">
        <w:rPr>
          <w:rFonts w:ascii="Times New Roman" w:hAnsi="Times New Roman"/>
          <w:bCs/>
          <w:sz w:val="24"/>
          <w:szCs w:val="24"/>
        </w:rPr>
        <w:t>an</w:t>
      </w:r>
      <w:r w:rsidR="00042927">
        <w:rPr>
          <w:rFonts w:ascii="Times New Roman" w:hAnsi="Times New Roman"/>
          <w:bCs/>
          <w:sz w:val="24"/>
          <w:szCs w:val="24"/>
        </w:rPr>
        <w:t>tud</w:t>
      </w:r>
      <w:r w:rsidR="008C3D93" w:rsidRPr="00CF39DD">
        <w:rPr>
          <w:rFonts w:ascii="Times New Roman" w:hAnsi="Times New Roman"/>
          <w:bCs/>
          <w:sz w:val="24"/>
          <w:szCs w:val="24"/>
        </w:rPr>
        <w:t xml:space="preserve"> elamisluba </w:t>
      </w:r>
      <w:r w:rsidR="008047D3" w:rsidRPr="00CF39DD">
        <w:rPr>
          <w:rFonts w:ascii="Times New Roman" w:hAnsi="Times New Roman"/>
          <w:bCs/>
          <w:sz w:val="24"/>
          <w:szCs w:val="24"/>
        </w:rPr>
        <w:t>EL</w:t>
      </w:r>
      <w:r w:rsidR="00FC4887">
        <w:rPr>
          <w:rFonts w:ascii="Times New Roman" w:hAnsi="Times New Roman"/>
          <w:bCs/>
          <w:sz w:val="24"/>
          <w:szCs w:val="24"/>
        </w:rPr>
        <w:t>-i</w:t>
      </w:r>
      <w:r w:rsidR="008C3D93" w:rsidRPr="00CF39DD">
        <w:rPr>
          <w:rFonts w:ascii="Times New Roman" w:hAnsi="Times New Roman"/>
          <w:bCs/>
          <w:sz w:val="24"/>
          <w:szCs w:val="24"/>
        </w:rPr>
        <w:t xml:space="preserve"> sinise kaardi erisuse alusel.</w:t>
      </w:r>
    </w:p>
    <w:p w14:paraId="427921CF" w14:textId="77777777" w:rsidR="00E81919" w:rsidRPr="00CF39DD" w:rsidRDefault="00E81919" w:rsidP="007E0942">
      <w:pPr>
        <w:pStyle w:val="Loendilik"/>
        <w:tabs>
          <w:tab w:val="left" w:pos="2281"/>
        </w:tabs>
        <w:suppressAutoHyphens/>
        <w:jc w:val="both"/>
        <w:rPr>
          <w:rFonts w:ascii="Times New Roman" w:hAnsi="Times New Roman"/>
          <w:bCs/>
          <w:sz w:val="24"/>
          <w:szCs w:val="24"/>
        </w:rPr>
      </w:pPr>
    </w:p>
    <w:p w14:paraId="2DF16762" w14:textId="03BC4793" w:rsidR="002E7FB9" w:rsidRPr="00CF39DD" w:rsidRDefault="002E7FB9" w:rsidP="007E0942">
      <w:pPr>
        <w:pStyle w:val="Loendilik"/>
        <w:tabs>
          <w:tab w:val="left" w:pos="2281"/>
        </w:tabs>
        <w:suppressAutoHyphens/>
        <w:jc w:val="both"/>
        <w:rPr>
          <w:rFonts w:ascii="Times New Roman" w:hAnsi="Times New Roman"/>
          <w:bCs/>
          <w:sz w:val="24"/>
          <w:szCs w:val="24"/>
        </w:rPr>
      </w:pPr>
      <w:r w:rsidRPr="00693FFA">
        <w:rPr>
          <w:rFonts w:ascii="Times New Roman" w:hAnsi="Times New Roman"/>
          <w:bCs/>
          <w:sz w:val="24"/>
          <w:szCs w:val="24"/>
        </w:rPr>
        <w:lastRenderedPageBreak/>
        <w:t>Samuti kasutab Eesti võimalust nõuda tööandja vahetamisest teavitamist. T</w:t>
      </w:r>
      <w:r w:rsidRPr="00CF39DD">
        <w:rPr>
          <w:rFonts w:ascii="Times New Roman" w:hAnsi="Times New Roman"/>
          <w:bCs/>
          <w:sz w:val="24"/>
          <w:szCs w:val="24"/>
        </w:rPr>
        <w:t xml:space="preserve">öötamiseks </w:t>
      </w:r>
      <w:r w:rsidR="006618A1">
        <w:rPr>
          <w:rFonts w:ascii="Times New Roman" w:hAnsi="Times New Roman"/>
          <w:bCs/>
          <w:sz w:val="24"/>
          <w:szCs w:val="24"/>
        </w:rPr>
        <w:t>ant</w:t>
      </w:r>
      <w:r w:rsidR="00042927">
        <w:rPr>
          <w:rFonts w:ascii="Times New Roman" w:hAnsi="Times New Roman"/>
          <w:bCs/>
          <w:sz w:val="24"/>
          <w:szCs w:val="24"/>
        </w:rPr>
        <w:t>ud</w:t>
      </w:r>
      <w:r w:rsidR="0095273E">
        <w:rPr>
          <w:rFonts w:ascii="Times New Roman" w:hAnsi="Times New Roman"/>
          <w:bCs/>
          <w:sz w:val="24"/>
          <w:szCs w:val="24"/>
        </w:rPr>
        <w:t xml:space="preserve"> </w:t>
      </w:r>
      <w:r w:rsidR="00B52E11">
        <w:rPr>
          <w:rFonts w:ascii="Times New Roman" w:hAnsi="Times New Roman"/>
          <w:bCs/>
          <w:sz w:val="24"/>
          <w:szCs w:val="24"/>
        </w:rPr>
        <w:t xml:space="preserve">tähtajalise </w:t>
      </w:r>
      <w:r w:rsidRPr="00CF39DD">
        <w:rPr>
          <w:rFonts w:ascii="Times New Roman" w:hAnsi="Times New Roman"/>
          <w:bCs/>
          <w:sz w:val="24"/>
          <w:szCs w:val="24"/>
        </w:rPr>
        <w:t xml:space="preserve">elamisloa </w:t>
      </w:r>
      <w:r w:rsidR="00577AC1" w:rsidRPr="00CF39DD">
        <w:rPr>
          <w:rFonts w:ascii="Times New Roman" w:hAnsi="Times New Roman"/>
          <w:bCs/>
          <w:sz w:val="24"/>
          <w:szCs w:val="24"/>
        </w:rPr>
        <w:t xml:space="preserve">menetluses </w:t>
      </w:r>
      <w:r w:rsidRPr="00CF39DD">
        <w:rPr>
          <w:rFonts w:ascii="Times New Roman" w:hAnsi="Times New Roman"/>
          <w:bCs/>
          <w:sz w:val="24"/>
          <w:szCs w:val="24"/>
        </w:rPr>
        <w:t xml:space="preserve">kontrollitakse </w:t>
      </w:r>
      <w:r w:rsidR="00577AC1" w:rsidRPr="00CF39DD">
        <w:rPr>
          <w:rFonts w:ascii="Times New Roman" w:hAnsi="Times New Roman"/>
          <w:bCs/>
          <w:sz w:val="24"/>
          <w:szCs w:val="24"/>
        </w:rPr>
        <w:t xml:space="preserve">lisaks välismaalasega seonduvatele asjaoludele </w:t>
      </w:r>
      <w:r w:rsidRPr="00CF39DD">
        <w:rPr>
          <w:rFonts w:ascii="Times New Roman" w:hAnsi="Times New Roman"/>
          <w:bCs/>
          <w:sz w:val="24"/>
          <w:szCs w:val="24"/>
        </w:rPr>
        <w:t xml:space="preserve">ka tööandja ja töötamisega seonduvaid asjaolusid. </w:t>
      </w:r>
      <w:r w:rsidR="00EA56FA">
        <w:rPr>
          <w:rFonts w:ascii="Times New Roman" w:hAnsi="Times New Roman"/>
          <w:bCs/>
          <w:sz w:val="24"/>
          <w:szCs w:val="24"/>
        </w:rPr>
        <w:t>Töökohavahetuse</w:t>
      </w:r>
      <w:r w:rsidR="00577AC1" w:rsidRPr="00CF39DD">
        <w:rPr>
          <w:rFonts w:ascii="Times New Roman" w:hAnsi="Times New Roman"/>
          <w:bCs/>
          <w:sz w:val="24"/>
          <w:szCs w:val="24"/>
        </w:rPr>
        <w:t xml:space="preserve"> puhul</w:t>
      </w:r>
      <w:r w:rsidRPr="00CF39DD">
        <w:rPr>
          <w:rFonts w:ascii="Times New Roman" w:hAnsi="Times New Roman"/>
          <w:bCs/>
          <w:sz w:val="24"/>
          <w:szCs w:val="24"/>
        </w:rPr>
        <w:t xml:space="preserve"> on oluline, et ka uue tööandja juures</w:t>
      </w:r>
      <w:r w:rsidR="00577AC1" w:rsidRPr="00CF39DD">
        <w:rPr>
          <w:rFonts w:ascii="Times New Roman" w:hAnsi="Times New Roman"/>
          <w:bCs/>
          <w:sz w:val="24"/>
          <w:szCs w:val="24"/>
        </w:rPr>
        <w:t xml:space="preserve"> või </w:t>
      </w:r>
      <w:r w:rsidR="00EA56FA">
        <w:rPr>
          <w:rFonts w:ascii="Times New Roman" w:hAnsi="Times New Roman"/>
          <w:bCs/>
          <w:sz w:val="24"/>
          <w:szCs w:val="24"/>
        </w:rPr>
        <w:t xml:space="preserve">sama tööandja juures </w:t>
      </w:r>
      <w:r w:rsidR="00577AC1" w:rsidRPr="00CF39DD">
        <w:rPr>
          <w:rFonts w:ascii="Times New Roman" w:hAnsi="Times New Roman"/>
          <w:bCs/>
          <w:sz w:val="24"/>
          <w:szCs w:val="24"/>
        </w:rPr>
        <w:t xml:space="preserve">uuel </w:t>
      </w:r>
      <w:r w:rsidR="00CA21D9" w:rsidRPr="00CF39DD">
        <w:rPr>
          <w:rFonts w:ascii="Times New Roman" w:hAnsi="Times New Roman"/>
          <w:bCs/>
          <w:sz w:val="24"/>
          <w:szCs w:val="24"/>
        </w:rPr>
        <w:t>töökohal</w:t>
      </w:r>
      <w:r w:rsidRPr="00CF39DD">
        <w:rPr>
          <w:rFonts w:ascii="Times New Roman" w:hAnsi="Times New Roman"/>
          <w:bCs/>
          <w:sz w:val="24"/>
          <w:szCs w:val="24"/>
        </w:rPr>
        <w:t xml:space="preserve"> töötamise tingimused vastaksid </w:t>
      </w:r>
      <w:r w:rsidR="00EA56FA">
        <w:rPr>
          <w:rFonts w:ascii="Times New Roman" w:hAnsi="Times New Roman"/>
          <w:bCs/>
          <w:sz w:val="24"/>
          <w:szCs w:val="24"/>
        </w:rPr>
        <w:t>VMS-</w:t>
      </w:r>
      <w:proofErr w:type="spellStart"/>
      <w:r w:rsidR="00EA56FA">
        <w:rPr>
          <w:rFonts w:ascii="Times New Roman" w:hAnsi="Times New Roman"/>
          <w:bCs/>
          <w:sz w:val="24"/>
          <w:szCs w:val="24"/>
        </w:rPr>
        <w:t>is</w:t>
      </w:r>
      <w:proofErr w:type="spellEnd"/>
      <w:r w:rsidR="00EA56FA">
        <w:rPr>
          <w:rFonts w:ascii="Times New Roman" w:hAnsi="Times New Roman"/>
          <w:bCs/>
          <w:sz w:val="24"/>
          <w:szCs w:val="24"/>
        </w:rPr>
        <w:t xml:space="preserve"> </w:t>
      </w:r>
      <w:r w:rsidRPr="00CF39DD">
        <w:rPr>
          <w:rFonts w:ascii="Times New Roman" w:hAnsi="Times New Roman"/>
          <w:bCs/>
          <w:sz w:val="24"/>
          <w:szCs w:val="24"/>
        </w:rPr>
        <w:t>sätestatud nõuetele, m</w:t>
      </w:r>
      <w:r w:rsidR="00A94BDB">
        <w:rPr>
          <w:rFonts w:ascii="Times New Roman" w:hAnsi="Times New Roman"/>
          <w:bCs/>
          <w:sz w:val="24"/>
          <w:szCs w:val="24"/>
        </w:rPr>
        <w:t>uuhulgas</w:t>
      </w:r>
      <w:r w:rsidRPr="00CF39DD">
        <w:rPr>
          <w:rFonts w:ascii="Times New Roman" w:hAnsi="Times New Roman"/>
          <w:bCs/>
          <w:sz w:val="24"/>
          <w:szCs w:val="24"/>
        </w:rPr>
        <w:t xml:space="preserve"> nõutava töötasu osas. </w:t>
      </w:r>
      <w:r w:rsidR="00EA56FA">
        <w:rPr>
          <w:rFonts w:ascii="Times New Roman" w:hAnsi="Times New Roman"/>
          <w:bCs/>
          <w:sz w:val="24"/>
          <w:szCs w:val="24"/>
        </w:rPr>
        <w:t>Töökohavahetuse</w:t>
      </w:r>
      <w:r w:rsidR="00577AC1" w:rsidRPr="00CF39DD">
        <w:rPr>
          <w:rFonts w:ascii="Times New Roman" w:hAnsi="Times New Roman"/>
          <w:bCs/>
          <w:sz w:val="24"/>
          <w:szCs w:val="24"/>
        </w:rPr>
        <w:t xml:space="preserve"> registreerimise</w:t>
      </w:r>
      <w:r w:rsidRPr="00CF39DD">
        <w:rPr>
          <w:rFonts w:ascii="Times New Roman" w:hAnsi="Times New Roman"/>
          <w:bCs/>
          <w:sz w:val="24"/>
          <w:szCs w:val="24"/>
        </w:rPr>
        <w:t xml:space="preserve"> regulatsioon võimaldab haldusorganil</w:t>
      </w:r>
      <w:r w:rsidR="00577AC1" w:rsidRPr="00CF39DD">
        <w:rPr>
          <w:rFonts w:ascii="Times New Roman" w:hAnsi="Times New Roman"/>
          <w:bCs/>
          <w:sz w:val="24"/>
          <w:szCs w:val="24"/>
        </w:rPr>
        <w:t xml:space="preserve"> töötamise</w:t>
      </w:r>
      <w:r w:rsidRPr="00CF39DD">
        <w:rPr>
          <w:rFonts w:ascii="Times New Roman" w:hAnsi="Times New Roman"/>
          <w:bCs/>
          <w:sz w:val="24"/>
          <w:szCs w:val="24"/>
        </w:rPr>
        <w:t xml:space="preserve"> tingimuste täitmist kontrollida ning juhul, kui </w:t>
      </w:r>
      <w:r w:rsidR="00EA56FA">
        <w:rPr>
          <w:rFonts w:ascii="Times New Roman" w:hAnsi="Times New Roman"/>
          <w:bCs/>
          <w:sz w:val="24"/>
          <w:szCs w:val="24"/>
        </w:rPr>
        <w:t>need ei vasta nõuetele</w:t>
      </w:r>
      <w:r w:rsidRPr="00CF39DD">
        <w:rPr>
          <w:rFonts w:ascii="Times New Roman" w:hAnsi="Times New Roman"/>
          <w:bCs/>
          <w:sz w:val="24"/>
          <w:szCs w:val="24"/>
        </w:rPr>
        <w:t xml:space="preserve">, </w:t>
      </w:r>
      <w:r w:rsidR="005E745F">
        <w:rPr>
          <w:rFonts w:ascii="Times New Roman" w:hAnsi="Times New Roman"/>
          <w:bCs/>
          <w:sz w:val="24"/>
          <w:szCs w:val="24"/>
        </w:rPr>
        <w:t>ei anta</w:t>
      </w:r>
      <w:r w:rsidRPr="00CF39DD">
        <w:rPr>
          <w:rFonts w:ascii="Times New Roman" w:hAnsi="Times New Roman"/>
          <w:bCs/>
          <w:sz w:val="24"/>
          <w:szCs w:val="24"/>
        </w:rPr>
        <w:t xml:space="preserve"> välismaalase</w:t>
      </w:r>
      <w:r w:rsidR="005E745F">
        <w:rPr>
          <w:rFonts w:ascii="Times New Roman" w:hAnsi="Times New Roman"/>
          <w:bCs/>
          <w:sz w:val="24"/>
          <w:szCs w:val="24"/>
        </w:rPr>
        <w:t xml:space="preserve"> </w:t>
      </w:r>
      <w:r w:rsidR="00EA56FA">
        <w:rPr>
          <w:rFonts w:ascii="Times New Roman" w:hAnsi="Times New Roman"/>
          <w:bCs/>
          <w:sz w:val="24"/>
          <w:szCs w:val="24"/>
        </w:rPr>
        <w:t xml:space="preserve">töökohavahetuseks </w:t>
      </w:r>
      <w:r w:rsidR="005E745F">
        <w:rPr>
          <w:rFonts w:ascii="Times New Roman" w:hAnsi="Times New Roman"/>
          <w:bCs/>
          <w:sz w:val="24"/>
          <w:szCs w:val="24"/>
        </w:rPr>
        <w:t>luba</w:t>
      </w:r>
      <w:r w:rsidRPr="00CF39DD">
        <w:rPr>
          <w:rFonts w:ascii="Times New Roman" w:hAnsi="Times New Roman"/>
          <w:bCs/>
          <w:sz w:val="24"/>
          <w:szCs w:val="24"/>
        </w:rPr>
        <w:t xml:space="preserve">. </w:t>
      </w:r>
      <w:r w:rsidR="00577AC1" w:rsidRPr="00CF39DD">
        <w:rPr>
          <w:rFonts w:ascii="Times New Roman" w:hAnsi="Times New Roman"/>
          <w:bCs/>
          <w:sz w:val="24"/>
          <w:szCs w:val="24"/>
        </w:rPr>
        <w:t>See</w:t>
      </w:r>
      <w:r w:rsidRPr="00CF39DD">
        <w:rPr>
          <w:rFonts w:ascii="Times New Roman" w:hAnsi="Times New Roman"/>
          <w:bCs/>
          <w:sz w:val="24"/>
          <w:szCs w:val="24"/>
        </w:rPr>
        <w:t xml:space="preserve"> kaitseb ka välismaalast, kuna enne kui välismaalane </w:t>
      </w:r>
      <w:r w:rsidR="00EA56FA">
        <w:rPr>
          <w:rFonts w:ascii="Times New Roman" w:hAnsi="Times New Roman"/>
          <w:bCs/>
          <w:sz w:val="24"/>
          <w:szCs w:val="24"/>
        </w:rPr>
        <w:t>vahetab töökohta</w:t>
      </w:r>
      <w:r w:rsidRPr="00CF39DD">
        <w:rPr>
          <w:rFonts w:ascii="Times New Roman" w:hAnsi="Times New Roman"/>
          <w:bCs/>
          <w:sz w:val="24"/>
          <w:szCs w:val="24"/>
        </w:rPr>
        <w:t>, kontrollib haldusorgan, kas tööandja täidab talle</w:t>
      </w:r>
      <w:r w:rsidR="00577AC1" w:rsidRPr="00CF39DD">
        <w:rPr>
          <w:rFonts w:ascii="Times New Roman" w:hAnsi="Times New Roman"/>
          <w:bCs/>
          <w:sz w:val="24"/>
          <w:szCs w:val="24"/>
        </w:rPr>
        <w:t xml:space="preserve"> seadusega pandud</w:t>
      </w:r>
      <w:r w:rsidRPr="00CF39DD">
        <w:rPr>
          <w:rFonts w:ascii="Times New Roman" w:hAnsi="Times New Roman"/>
          <w:bCs/>
          <w:sz w:val="24"/>
          <w:szCs w:val="24"/>
        </w:rPr>
        <w:t xml:space="preserve"> nõudeid. Seeläbi välditakse </w:t>
      </w:r>
      <w:r w:rsidR="00A6731D">
        <w:rPr>
          <w:rFonts w:ascii="Times New Roman" w:hAnsi="Times New Roman"/>
          <w:bCs/>
          <w:sz w:val="24"/>
          <w:szCs w:val="24"/>
        </w:rPr>
        <w:t>n</w:t>
      </w:r>
      <w:r w:rsidR="00A94BDB">
        <w:rPr>
          <w:rFonts w:ascii="Times New Roman" w:hAnsi="Times New Roman"/>
          <w:bCs/>
          <w:sz w:val="24"/>
          <w:szCs w:val="24"/>
        </w:rPr>
        <w:t>äiteks</w:t>
      </w:r>
      <w:r w:rsidR="00A6731D">
        <w:rPr>
          <w:rFonts w:ascii="Times New Roman" w:hAnsi="Times New Roman"/>
          <w:bCs/>
          <w:sz w:val="24"/>
          <w:szCs w:val="24"/>
        </w:rPr>
        <w:t xml:space="preserve"> </w:t>
      </w:r>
      <w:r w:rsidRPr="00CF39DD">
        <w:rPr>
          <w:rFonts w:ascii="Times New Roman" w:hAnsi="Times New Roman"/>
          <w:bCs/>
          <w:sz w:val="24"/>
          <w:szCs w:val="24"/>
        </w:rPr>
        <w:t xml:space="preserve">olukorda, kus välismaalase elamisluba võidakse hiljem kehtetuks tunnistada, sest </w:t>
      </w:r>
      <w:r w:rsidR="00A6731D">
        <w:rPr>
          <w:rFonts w:ascii="Times New Roman" w:hAnsi="Times New Roman"/>
          <w:bCs/>
          <w:sz w:val="24"/>
          <w:szCs w:val="24"/>
        </w:rPr>
        <w:t>uuel tööandjal on maks</w:t>
      </w:r>
      <w:r w:rsidR="005E745F">
        <w:rPr>
          <w:rFonts w:ascii="Times New Roman" w:hAnsi="Times New Roman"/>
          <w:bCs/>
          <w:sz w:val="24"/>
          <w:szCs w:val="24"/>
        </w:rPr>
        <w:t>u</w:t>
      </w:r>
      <w:r w:rsidR="00A6731D">
        <w:rPr>
          <w:rFonts w:ascii="Times New Roman" w:hAnsi="Times New Roman"/>
          <w:bCs/>
          <w:sz w:val="24"/>
          <w:szCs w:val="24"/>
        </w:rPr>
        <w:t>võl</w:t>
      </w:r>
      <w:r w:rsidR="005E745F">
        <w:rPr>
          <w:rFonts w:ascii="Times New Roman" w:hAnsi="Times New Roman"/>
          <w:bCs/>
          <w:sz w:val="24"/>
          <w:szCs w:val="24"/>
        </w:rPr>
        <w:t>gnevus</w:t>
      </w:r>
      <w:r w:rsidR="00A6731D">
        <w:rPr>
          <w:rFonts w:ascii="Times New Roman" w:hAnsi="Times New Roman"/>
          <w:bCs/>
          <w:sz w:val="24"/>
          <w:szCs w:val="24"/>
        </w:rPr>
        <w:t xml:space="preserve"> või ta ei ole muul põhjusel usaldusväärne.</w:t>
      </w:r>
    </w:p>
    <w:p w14:paraId="2E8ACD6F" w14:textId="77777777" w:rsidR="00577AC1" w:rsidRPr="00CF39DD" w:rsidRDefault="00577AC1" w:rsidP="007E0942">
      <w:pPr>
        <w:pStyle w:val="Loendilik"/>
        <w:tabs>
          <w:tab w:val="left" w:pos="2281"/>
        </w:tabs>
        <w:suppressAutoHyphens/>
        <w:jc w:val="both"/>
        <w:rPr>
          <w:rFonts w:ascii="Times New Roman" w:hAnsi="Times New Roman"/>
          <w:bCs/>
          <w:sz w:val="24"/>
          <w:szCs w:val="24"/>
        </w:rPr>
      </w:pPr>
    </w:p>
    <w:p w14:paraId="08AF3110" w14:textId="69128248" w:rsidR="0038084D" w:rsidRPr="00CF39DD" w:rsidRDefault="0038084D" w:rsidP="007E0942">
      <w:pPr>
        <w:pStyle w:val="Loendilik"/>
        <w:tabs>
          <w:tab w:val="left" w:pos="2281"/>
        </w:tabs>
        <w:suppressAutoHyphens/>
        <w:jc w:val="both"/>
        <w:rPr>
          <w:rFonts w:ascii="Times New Roman" w:hAnsi="Times New Roman"/>
          <w:bCs/>
          <w:sz w:val="24"/>
          <w:szCs w:val="24"/>
        </w:rPr>
      </w:pPr>
      <w:r w:rsidRPr="00CF39DD">
        <w:rPr>
          <w:rFonts w:ascii="Times New Roman" w:hAnsi="Times New Roman"/>
          <w:bCs/>
          <w:sz w:val="24"/>
          <w:szCs w:val="24"/>
        </w:rPr>
        <w:t>Eesti ei kasuta võimalust seada nõue</w:t>
      </w:r>
      <w:r w:rsidR="00A6731D">
        <w:rPr>
          <w:rFonts w:ascii="Times New Roman" w:hAnsi="Times New Roman"/>
          <w:bCs/>
          <w:sz w:val="24"/>
          <w:szCs w:val="24"/>
        </w:rPr>
        <w:t>t</w:t>
      </w:r>
      <w:r w:rsidRPr="00CF39DD">
        <w:rPr>
          <w:rFonts w:ascii="Times New Roman" w:hAnsi="Times New Roman"/>
          <w:bCs/>
          <w:sz w:val="24"/>
          <w:szCs w:val="24"/>
        </w:rPr>
        <w:t xml:space="preserve">, et </w:t>
      </w:r>
      <w:proofErr w:type="spellStart"/>
      <w:r w:rsidRPr="00CF39DD">
        <w:rPr>
          <w:rFonts w:ascii="Times New Roman" w:hAnsi="Times New Roman"/>
          <w:bCs/>
          <w:sz w:val="24"/>
          <w:szCs w:val="24"/>
        </w:rPr>
        <w:t>välistöötaja</w:t>
      </w:r>
      <w:proofErr w:type="spellEnd"/>
      <w:r w:rsidRPr="00CF39DD">
        <w:rPr>
          <w:rFonts w:ascii="Times New Roman" w:hAnsi="Times New Roman"/>
          <w:bCs/>
          <w:sz w:val="24"/>
          <w:szCs w:val="24"/>
        </w:rPr>
        <w:t xml:space="preserve"> peab enne uue tööandja juures tööle asumist olem</w:t>
      </w:r>
      <w:r w:rsidR="0078087A">
        <w:rPr>
          <w:rFonts w:ascii="Times New Roman" w:hAnsi="Times New Roman"/>
          <w:bCs/>
          <w:sz w:val="24"/>
          <w:szCs w:val="24"/>
        </w:rPr>
        <w:t>a</w:t>
      </w:r>
      <w:r w:rsidRPr="00CF39DD">
        <w:rPr>
          <w:rFonts w:ascii="Times New Roman" w:hAnsi="Times New Roman"/>
          <w:bCs/>
          <w:sz w:val="24"/>
          <w:szCs w:val="24"/>
        </w:rPr>
        <w:t xml:space="preserve"> töötanud teatud perioodi esimese tööandja juures. Seni ei ole VMS-</w:t>
      </w:r>
      <w:proofErr w:type="spellStart"/>
      <w:r w:rsidRPr="00CF39DD">
        <w:rPr>
          <w:rFonts w:ascii="Times New Roman" w:hAnsi="Times New Roman"/>
          <w:bCs/>
          <w:sz w:val="24"/>
          <w:szCs w:val="24"/>
        </w:rPr>
        <w:t>is</w:t>
      </w:r>
      <w:proofErr w:type="spellEnd"/>
      <w:r w:rsidRPr="00CF39DD">
        <w:rPr>
          <w:rFonts w:ascii="Times New Roman" w:hAnsi="Times New Roman"/>
          <w:bCs/>
          <w:sz w:val="24"/>
          <w:szCs w:val="24"/>
        </w:rPr>
        <w:t xml:space="preserve"> sätestatud sellist piirangut ning </w:t>
      </w:r>
      <w:proofErr w:type="spellStart"/>
      <w:r w:rsidRPr="00CF39DD">
        <w:rPr>
          <w:rFonts w:ascii="Times New Roman" w:hAnsi="Times New Roman"/>
          <w:bCs/>
          <w:sz w:val="24"/>
          <w:szCs w:val="24"/>
        </w:rPr>
        <w:t>välistöötajal</w:t>
      </w:r>
      <w:proofErr w:type="spellEnd"/>
      <w:r w:rsidRPr="00CF39DD">
        <w:rPr>
          <w:rFonts w:ascii="Times New Roman" w:hAnsi="Times New Roman"/>
          <w:bCs/>
          <w:sz w:val="24"/>
          <w:szCs w:val="24"/>
        </w:rPr>
        <w:t xml:space="preserve"> on igal ajahetkel võimalik taotleda uut </w:t>
      </w:r>
      <w:r w:rsidR="00EA56FA">
        <w:rPr>
          <w:rFonts w:ascii="Times New Roman" w:hAnsi="Times New Roman"/>
          <w:bCs/>
          <w:sz w:val="24"/>
          <w:szCs w:val="24"/>
        </w:rPr>
        <w:t xml:space="preserve">töötamiseks </w:t>
      </w:r>
      <w:r w:rsidR="00D34AB1">
        <w:rPr>
          <w:rFonts w:ascii="Times New Roman" w:hAnsi="Times New Roman"/>
          <w:bCs/>
          <w:sz w:val="24"/>
          <w:szCs w:val="24"/>
        </w:rPr>
        <w:t>ant</w:t>
      </w:r>
      <w:r w:rsidR="00042927">
        <w:rPr>
          <w:rFonts w:ascii="Times New Roman" w:hAnsi="Times New Roman"/>
          <w:bCs/>
          <w:sz w:val="24"/>
          <w:szCs w:val="24"/>
        </w:rPr>
        <w:t>ud</w:t>
      </w:r>
      <w:r w:rsidR="00EA56FA">
        <w:rPr>
          <w:rFonts w:ascii="Times New Roman" w:hAnsi="Times New Roman"/>
          <w:bCs/>
          <w:sz w:val="24"/>
          <w:szCs w:val="24"/>
        </w:rPr>
        <w:t xml:space="preserve"> tähtajalist </w:t>
      </w:r>
      <w:r w:rsidRPr="00CF39DD">
        <w:rPr>
          <w:rFonts w:ascii="Times New Roman" w:hAnsi="Times New Roman"/>
          <w:bCs/>
          <w:sz w:val="24"/>
          <w:szCs w:val="24"/>
        </w:rPr>
        <w:t xml:space="preserve">elamisluba, et </w:t>
      </w:r>
      <w:r w:rsidR="00EA56FA">
        <w:rPr>
          <w:rFonts w:ascii="Times New Roman" w:hAnsi="Times New Roman"/>
          <w:bCs/>
          <w:sz w:val="24"/>
          <w:szCs w:val="24"/>
        </w:rPr>
        <w:t>töökohta</w:t>
      </w:r>
      <w:r w:rsidR="00EA56FA" w:rsidRPr="00CF39DD">
        <w:rPr>
          <w:rFonts w:ascii="Times New Roman" w:hAnsi="Times New Roman"/>
          <w:bCs/>
          <w:sz w:val="24"/>
          <w:szCs w:val="24"/>
        </w:rPr>
        <w:t xml:space="preserve"> </w:t>
      </w:r>
      <w:r w:rsidRPr="00CF39DD">
        <w:rPr>
          <w:rFonts w:ascii="Times New Roman" w:hAnsi="Times New Roman"/>
          <w:bCs/>
          <w:sz w:val="24"/>
          <w:szCs w:val="24"/>
        </w:rPr>
        <w:t xml:space="preserve">vahetada. </w:t>
      </w:r>
      <w:r w:rsidR="00EF3CD6" w:rsidRPr="00CF39DD">
        <w:rPr>
          <w:rFonts w:ascii="Times New Roman" w:hAnsi="Times New Roman"/>
          <w:bCs/>
          <w:sz w:val="24"/>
          <w:szCs w:val="24"/>
        </w:rPr>
        <w:t xml:space="preserve">Sellise piirangu seadmine mõjutaks negatiivset ka </w:t>
      </w:r>
      <w:proofErr w:type="spellStart"/>
      <w:r w:rsidR="00EF3CD6" w:rsidRPr="00CF39DD">
        <w:rPr>
          <w:rFonts w:ascii="Times New Roman" w:hAnsi="Times New Roman"/>
          <w:bCs/>
          <w:sz w:val="24"/>
          <w:szCs w:val="24"/>
        </w:rPr>
        <w:t>välistöötajat</w:t>
      </w:r>
      <w:proofErr w:type="spellEnd"/>
      <w:r w:rsidR="00EF3CD6" w:rsidRPr="00CF39DD">
        <w:rPr>
          <w:rFonts w:ascii="Times New Roman" w:hAnsi="Times New Roman"/>
          <w:bCs/>
          <w:sz w:val="24"/>
          <w:szCs w:val="24"/>
        </w:rPr>
        <w:t xml:space="preserve">, kuna kohustus töötada teatud perioodi esimese tööandja juures suurendab töötajate ekspluateerimise riske. </w:t>
      </w:r>
    </w:p>
    <w:p w14:paraId="7F6D4E20" w14:textId="77777777" w:rsidR="00EF3CD6" w:rsidRPr="00CF39DD" w:rsidRDefault="00EF3CD6" w:rsidP="007E0942">
      <w:pPr>
        <w:pStyle w:val="Loendilik"/>
        <w:tabs>
          <w:tab w:val="left" w:pos="2281"/>
        </w:tabs>
        <w:suppressAutoHyphens/>
        <w:jc w:val="both"/>
        <w:rPr>
          <w:rFonts w:ascii="Times New Roman" w:hAnsi="Times New Roman"/>
          <w:bCs/>
          <w:sz w:val="24"/>
          <w:szCs w:val="24"/>
        </w:rPr>
      </w:pPr>
    </w:p>
    <w:p w14:paraId="700D2490" w14:textId="77777777" w:rsidR="00EF3CD6" w:rsidRPr="00CF39DD" w:rsidRDefault="00EF3CD6" w:rsidP="004A0BEF">
      <w:pPr>
        <w:pStyle w:val="Loendilik"/>
        <w:numPr>
          <w:ilvl w:val="0"/>
          <w:numId w:val="8"/>
        </w:numPr>
        <w:tabs>
          <w:tab w:val="left" w:pos="2281"/>
        </w:tabs>
        <w:suppressAutoHyphens/>
        <w:jc w:val="both"/>
        <w:rPr>
          <w:rFonts w:ascii="Times New Roman" w:hAnsi="Times New Roman"/>
          <w:bCs/>
          <w:sz w:val="24"/>
          <w:szCs w:val="24"/>
        </w:rPr>
      </w:pPr>
      <w:r w:rsidRPr="00CF39DD">
        <w:rPr>
          <w:rFonts w:ascii="Times New Roman" w:hAnsi="Times New Roman"/>
          <w:bCs/>
          <w:sz w:val="24"/>
          <w:szCs w:val="24"/>
        </w:rPr>
        <w:t xml:space="preserve">Direktiivi ülevõtmisel võivad EL-i liikmesriigid otsustada </w:t>
      </w:r>
      <w:r w:rsidRPr="00CF39DD">
        <w:rPr>
          <w:rFonts w:ascii="Times New Roman" w:hAnsi="Times New Roman"/>
          <w:b/>
          <w:sz w:val="24"/>
          <w:szCs w:val="24"/>
        </w:rPr>
        <w:t>mitte kohaldada direktiivi II peatükki, mis sätestab ühtse taotluse menetluse ja ühtse loa sätted, õppimise eesmärgil riiki saabuvatele välismaalastele</w:t>
      </w:r>
      <w:r w:rsidRPr="00CF39DD">
        <w:rPr>
          <w:rFonts w:ascii="Times New Roman" w:hAnsi="Times New Roman"/>
          <w:bCs/>
          <w:sz w:val="24"/>
          <w:szCs w:val="24"/>
        </w:rPr>
        <w:t xml:space="preserve">. </w:t>
      </w:r>
    </w:p>
    <w:p w14:paraId="393FEC70" w14:textId="77777777" w:rsidR="00E81919" w:rsidRPr="00CF39DD" w:rsidRDefault="00E81919" w:rsidP="007E0942">
      <w:pPr>
        <w:pStyle w:val="Loendilik"/>
        <w:tabs>
          <w:tab w:val="left" w:pos="2281"/>
        </w:tabs>
        <w:suppressAutoHyphens/>
        <w:jc w:val="both"/>
        <w:rPr>
          <w:rFonts w:ascii="Times New Roman" w:hAnsi="Times New Roman"/>
          <w:bCs/>
          <w:sz w:val="24"/>
          <w:szCs w:val="24"/>
        </w:rPr>
      </w:pPr>
    </w:p>
    <w:p w14:paraId="6B381913" w14:textId="4A9496CC" w:rsidR="006B38E4" w:rsidRPr="00251583" w:rsidRDefault="00BE0305" w:rsidP="00251583">
      <w:pPr>
        <w:pStyle w:val="Loendilik"/>
        <w:jc w:val="both"/>
        <w:rPr>
          <w:rFonts w:ascii="Times New Roman" w:hAnsi="Times New Roman"/>
          <w:bCs/>
          <w:sz w:val="24"/>
          <w:szCs w:val="24"/>
        </w:rPr>
      </w:pPr>
      <w:r w:rsidRPr="00CF39DD">
        <w:rPr>
          <w:rFonts w:ascii="Times New Roman" w:hAnsi="Times New Roman"/>
          <w:bCs/>
          <w:sz w:val="24"/>
          <w:szCs w:val="24"/>
        </w:rPr>
        <w:t xml:space="preserve">Eesti seda võimalust ei kasuta. Ka direktiiv 2011/98/EL andis liikmesriikidele sama kaalutlusõiguse. </w:t>
      </w:r>
      <w:r w:rsidR="00B734AC" w:rsidRPr="00CF39DD">
        <w:rPr>
          <w:rFonts w:ascii="Times New Roman" w:hAnsi="Times New Roman"/>
          <w:bCs/>
          <w:sz w:val="24"/>
          <w:szCs w:val="24"/>
        </w:rPr>
        <w:t xml:space="preserve">Ühetaolise lähenemise eesmärgil otsustati direktiivi 2011/98/EL ülevõtmisel kohaldada ka õppimiseks </w:t>
      </w:r>
      <w:r w:rsidR="0078087A">
        <w:rPr>
          <w:rFonts w:ascii="Times New Roman" w:hAnsi="Times New Roman"/>
          <w:bCs/>
          <w:sz w:val="24"/>
          <w:szCs w:val="24"/>
        </w:rPr>
        <w:t>ant</w:t>
      </w:r>
      <w:r w:rsidR="00042927">
        <w:rPr>
          <w:rFonts w:ascii="Times New Roman" w:hAnsi="Times New Roman"/>
          <w:bCs/>
          <w:sz w:val="24"/>
          <w:szCs w:val="24"/>
        </w:rPr>
        <w:t>ud</w:t>
      </w:r>
      <w:r w:rsidR="00B734AC" w:rsidRPr="00CF39DD">
        <w:rPr>
          <w:rFonts w:ascii="Times New Roman" w:hAnsi="Times New Roman"/>
          <w:bCs/>
          <w:sz w:val="24"/>
          <w:szCs w:val="24"/>
        </w:rPr>
        <w:t xml:space="preserve"> tähtajalisele elamisloale ühtse loa vormi. Alates 2013. aastast ei väljastata Eestis enam eraldi tööluba</w:t>
      </w:r>
      <w:r w:rsidR="007A31FC">
        <w:rPr>
          <w:rFonts w:ascii="Times New Roman" w:hAnsi="Times New Roman"/>
          <w:bCs/>
          <w:sz w:val="24"/>
          <w:szCs w:val="24"/>
        </w:rPr>
        <w:t xml:space="preserve">, seda ka õppimiseks </w:t>
      </w:r>
      <w:r w:rsidR="0078087A">
        <w:rPr>
          <w:rFonts w:ascii="Times New Roman" w:hAnsi="Times New Roman"/>
          <w:bCs/>
          <w:sz w:val="24"/>
          <w:szCs w:val="24"/>
        </w:rPr>
        <w:t>ant</w:t>
      </w:r>
      <w:r w:rsidR="00042927">
        <w:rPr>
          <w:rFonts w:ascii="Times New Roman" w:hAnsi="Times New Roman"/>
          <w:bCs/>
          <w:sz w:val="24"/>
          <w:szCs w:val="24"/>
        </w:rPr>
        <w:t>ud</w:t>
      </w:r>
      <w:r w:rsidR="007A31FC">
        <w:rPr>
          <w:rFonts w:ascii="Times New Roman" w:hAnsi="Times New Roman"/>
          <w:bCs/>
          <w:sz w:val="24"/>
          <w:szCs w:val="24"/>
        </w:rPr>
        <w:t xml:space="preserve"> tähtajalise elamisloa puhul</w:t>
      </w:r>
      <w:r w:rsidR="00B734AC" w:rsidRPr="00CF39DD">
        <w:rPr>
          <w:rFonts w:ascii="Times New Roman" w:hAnsi="Times New Roman"/>
          <w:bCs/>
          <w:sz w:val="24"/>
          <w:szCs w:val="24"/>
        </w:rPr>
        <w:t xml:space="preserve">. Ka edaspidi on mõistlik väljastada kombineeritud elamis- ja tööluba ning mitte luua õppimiseks </w:t>
      </w:r>
      <w:r w:rsidR="0078087A">
        <w:rPr>
          <w:rFonts w:ascii="Times New Roman" w:hAnsi="Times New Roman"/>
          <w:bCs/>
          <w:sz w:val="24"/>
          <w:szCs w:val="24"/>
        </w:rPr>
        <w:t>ant</w:t>
      </w:r>
      <w:r w:rsidR="00042927">
        <w:rPr>
          <w:rFonts w:ascii="Times New Roman" w:hAnsi="Times New Roman"/>
          <w:bCs/>
          <w:sz w:val="24"/>
          <w:szCs w:val="24"/>
        </w:rPr>
        <w:t>ud</w:t>
      </w:r>
      <w:r w:rsidR="00B734AC" w:rsidRPr="00CF39DD">
        <w:rPr>
          <w:rFonts w:ascii="Times New Roman" w:hAnsi="Times New Roman"/>
          <w:bCs/>
          <w:sz w:val="24"/>
          <w:szCs w:val="24"/>
        </w:rPr>
        <w:t xml:space="preserve"> </w:t>
      </w:r>
      <w:r w:rsidR="007A31FC">
        <w:rPr>
          <w:rFonts w:ascii="Times New Roman" w:hAnsi="Times New Roman"/>
          <w:bCs/>
          <w:sz w:val="24"/>
          <w:szCs w:val="24"/>
        </w:rPr>
        <w:t xml:space="preserve">tähtajalise </w:t>
      </w:r>
      <w:r w:rsidR="00B734AC" w:rsidRPr="00CF39DD">
        <w:rPr>
          <w:rFonts w:ascii="Times New Roman" w:hAnsi="Times New Roman"/>
          <w:bCs/>
          <w:sz w:val="24"/>
          <w:szCs w:val="24"/>
        </w:rPr>
        <w:t xml:space="preserve">elamisloa puhul eraldi tööloa regulatsiooni. </w:t>
      </w:r>
      <w:r w:rsidR="00B734AC" w:rsidRPr="00251583">
        <w:rPr>
          <w:rFonts w:ascii="Times New Roman" w:hAnsi="Times New Roman"/>
          <w:bCs/>
          <w:sz w:val="24"/>
          <w:szCs w:val="24"/>
        </w:rPr>
        <w:t>Oluline on täheldada, et muul kui töötamise eesmärgil väljastavate lubade puhul kohaldub direktiivi II peatükk üksnes lubade vormi suhtes ega reguleeri selliste lubade taotlemise ja väljastamise menetlust (direktiivi põhjenduspunkt 23).</w:t>
      </w:r>
    </w:p>
    <w:p w14:paraId="31B4FC1A" w14:textId="77777777" w:rsidR="0066352D" w:rsidRPr="00CF39DD" w:rsidRDefault="0066352D" w:rsidP="007E0942">
      <w:pPr>
        <w:pStyle w:val="Loendilik"/>
        <w:tabs>
          <w:tab w:val="left" w:pos="2281"/>
        </w:tabs>
        <w:suppressAutoHyphens/>
        <w:jc w:val="both"/>
        <w:rPr>
          <w:rFonts w:ascii="Times New Roman" w:hAnsi="Times New Roman"/>
          <w:bCs/>
          <w:sz w:val="24"/>
          <w:szCs w:val="24"/>
        </w:rPr>
      </w:pPr>
    </w:p>
    <w:p w14:paraId="31328AFC" w14:textId="16552B8F" w:rsidR="0066352D" w:rsidRPr="00CF39DD" w:rsidRDefault="0066352D" w:rsidP="004A0BEF">
      <w:pPr>
        <w:pStyle w:val="Loendilik"/>
        <w:numPr>
          <w:ilvl w:val="0"/>
          <w:numId w:val="8"/>
        </w:numPr>
        <w:tabs>
          <w:tab w:val="left" w:pos="2281"/>
        </w:tabs>
        <w:suppressAutoHyphens/>
        <w:jc w:val="both"/>
        <w:rPr>
          <w:rFonts w:ascii="Times New Roman" w:hAnsi="Times New Roman"/>
          <w:bCs/>
          <w:sz w:val="24"/>
          <w:szCs w:val="24"/>
        </w:rPr>
      </w:pPr>
      <w:r w:rsidRPr="00CF39DD">
        <w:rPr>
          <w:rFonts w:ascii="Times New Roman" w:hAnsi="Times New Roman"/>
          <w:bCs/>
          <w:sz w:val="24"/>
          <w:szCs w:val="24"/>
        </w:rPr>
        <w:t xml:space="preserve">Direktiivi ülevõtmisel </w:t>
      </w:r>
      <w:r w:rsidRPr="00CF39DD">
        <w:rPr>
          <w:rFonts w:ascii="Times New Roman" w:hAnsi="Times New Roman"/>
          <w:b/>
          <w:sz w:val="24"/>
          <w:szCs w:val="24"/>
        </w:rPr>
        <w:t xml:space="preserve">võivad EL-i liikmesriigid võimaldada </w:t>
      </w:r>
      <w:proofErr w:type="spellStart"/>
      <w:r w:rsidRPr="00CF39DD">
        <w:rPr>
          <w:rFonts w:ascii="Times New Roman" w:hAnsi="Times New Roman"/>
          <w:b/>
          <w:sz w:val="24"/>
          <w:szCs w:val="24"/>
        </w:rPr>
        <w:t>välistöötajal</w:t>
      </w:r>
      <w:proofErr w:type="spellEnd"/>
      <w:r w:rsidRPr="00CF39DD">
        <w:rPr>
          <w:rFonts w:ascii="Times New Roman" w:hAnsi="Times New Roman"/>
          <w:b/>
          <w:sz w:val="24"/>
          <w:szCs w:val="24"/>
        </w:rPr>
        <w:t xml:space="preserve"> olla </w:t>
      </w:r>
      <w:r w:rsidR="00042927">
        <w:rPr>
          <w:rFonts w:ascii="Times New Roman" w:hAnsi="Times New Roman"/>
          <w:b/>
          <w:sz w:val="24"/>
          <w:szCs w:val="24"/>
        </w:rPr>
        <w:t>tööta</w:t>
      </w:r>
      <w:r w:rsidRPr="00CF39DD">
        <w:rPr>
          <w:rFonts w:ascii="Times New Roman" w:hAnsi="Times New Roman"/>
          <w:b/>
          <w:sz w:val="24"/>
          <w:szCs w:val="24"/>
        </w:rPr>
        <w:t xml:space="preserve"> pikema ajavahemiku vältel,</w:t>
      </w:r>
      <w:r w:rsidRPr="00CF39DD">
        <w:rPr>
          <w:rFonts w:ascii="Times New Roman" w:hAnsi="Times New Roman"/>
          <w:bCs/>
          <w:sz w:val="24"/>
          <w:szCs w:val="24"/>
        </w:rPr>
        <w:t xml:space="preserve"> kui direktiivis sätestatud. </w:t>
      </w:r>
    </w:p>
    <w:p w14:paraId="10D0B013" w14:textId="77777777" w:rsidR="00E81919" w:rsidRPr="00CF39DD" w:rsidRDefault="00E81919" w:rsidP="007E0942">
      <w:pPr>
        <w:pStyle w:val="Loendilik"/>
        <w:tabs>
          <w:tab w:val="left" w:pos="2281"/>
        </w:tabs>
        <w:suppressAutoHyphens/>
        <w:jc w:val="both"/>
        <w:rPr>
          <w:rFonts w:ascii="Times New Roman" w:hAnsi="Times New Roman"/>
          <w:bCs/>
          <w:sz w:val="24"/>
          <w:szCs w:val="24"/>
        </w:rPr>
      </w:pPr>
    </w:p>
    <w:p w14:paraId="1C623585" w14:textId="48FB6600" w:rsidR="0066352D" w:rsidRPr="00CF39DD" w:rsidRDefault="0066352D" w:rsidP="007E0942">
      <w:pPr>
        <w:pStyle w:val="Loendilik"/>
        <w:tabs>
          <w:tab w:val="left" w:pos="2281"/>
        </w:tabs>
        <w:suppressAutoHyphens/>
        <w:jc w:val="both"/>
        <w:rPr>
          <w:rFonts w:ascii="Times New Roman" w:hAnsi="Times New Roman"/>
          <w:bCs/>
          <w:sz w:val="24"/>
          <w:szCs w:val="24"/>
        </w:rPr>
      </w:pPr>
      <w:r w:rsidRPr="00CF39DD">
        <w:rPr>
          <w:rFonts w:ascii="Times New Roman" w:hAnsi="Times New Roman"/>
          <w:bCs/>
          <w:sz w:val="24"/>
          <w:szCs w:val="24"/>
        </w:rPr>
        <w:t xml:space="preserve">Eesti seda võimalust ei kasuta. Eesti rändepoliitika eesmärk on soodustada </w:t>
      </w:r>
      <w:r w:rsidR="0096690E" w:rsidRPr="00CF39DD">
        <w:rPr>
          <w:rFonts w:ascii="Times New Roman" w:hAnsi="Times New Roman"/>
          <w:bCs/>
          <w:sz w:val="24"/>
          <w:szCs w:val="24"/>
        </w:rPr>
        <w:t xml:space="preserve">nende välismaalaste Eestisse elama asumist, kes annavad kogu ühiskonnale suuremat lisaväärtust. </w:t>
      </w:r>
      <w:r w:rsidR="00B331CE" w:rsidRPr="00CF39DD">
        <w:rPr>
          <w:rFonts w:ascii="Times New Roman" w:hAnsi="Times New Roman"/>
          <w:sz w:val="24"/>
          <w:szCs w:val="24"/>
        </w:rPr>
        <w:t xml:space="preserve">Muudatustega võimaldatakse </w:t>
      </w:r>
      <w:proofErr w:type="spellStart"/>
      <w:r w:rsidR="00B331CE" w:rsidRPr="00CF39DD">
        <w:rPr>
          <w:rFonts w:ascii="Times New Roman" w:hAnsi="Times New Roman"/>
          <w:sz w:val="24"/>
          <w:szCs w:val="24"/>
        </w:rPr>
        <w:t>välistöötajal</w:t>
      </w:r>
      <w:proofErr w:type="spellEnd"/>
      <w:r w:rsidR="00B331CE" w:rsidRPr="00CF39DD">
        <w:rPr>
          <w:rFonts w:ascii="Times New Roman" w:hAnsi="Times New Roman"/>
          <w:sz w:val="24"/>
          <w:szCs w:val="24"/>
        </w:rPr>
        <w:t xml:space="preserve"> olla </w:t>
      </w:r>
      <w:r w:rsidR="00042927">
        <w:rPr>
          <w:rFonts w:ascii="Times New Roman" w:hAnsi="Times New Roman"/>
          <w:sz w:val="24"/>
          <w:szCs w:val="24"/>
        </w:rPr>
        <w:t>tööta</w:t>
      </w:r>
      <w:r w:rsidR="00B331CE" w:rsidRPr="00CF39DD">
        <w:rPr>
          <w:rFonts w:ascii="Times New Roman" w:hAnsi="Times New Roman"/>
          <w:sz w:val="24"/>
          <w:szCs w:val="24"/>
        </w:rPr>
        <w:t>, et tal oleks võimalik uut tööandjat otsida ning tööandjat</w:t>
      </w:r>
      <w:r w:rsidR="007A31FC">
        <w:rPr>
          <w:rFonts w:ascii="Times New Roman" w:hAnsi="Times New Roman"/>
          <w:sz w:val="24"/>
          <w:szCs w:val="24"/>
        </w:rPr>
        <w:t>el</w:t>
      </w:r>
      <w:r w:rsidR="00B331CE" w:rsidRPr="00CF39DD">
        <w:rPr>
          <w:rFonts w:ascii="Times New Roman" w:hAnsi="Times New Roman"/>
          <w:sz w:val="24"/>
          <w:szCs w:val="24"/>
        </w:rPr>
        <w:t xml:space="preserve"> oleks võimalik tõhusamalt </w:t>
      </w:r>
      <w:r w:rsidR="007A31FC">
        <w:rPr>
          <w:rFonts w:ascii="Times New Roman" w:hAnsi="Times New Roman"/>
          <w:sz w:val="24"/>
          <w:szCs w:val="24"/>
        </w:rPr>
        <w:t xml:space="preserve">värvata </w:t>
      </w:r>
      <w:r w:rsidR="00B331CE" w:rsidRPr="00CF39DD">
        <w:rPr>
          <w:rFonts w:ascii="Times New Roman" w:hAnsi="Times New Roman"/>
          <w:sz w:val="24"/>
          <w:szCs w:val="24"/>
        </w:rPr>
        <w:t xml:space="preserve">juba Eestis viibivaid </w:t>
      </w:r>
      <w:proofErr w:type="spellStart"/>
      <w:r w:rsidR="00B331CE" w:rsidRPr="00CF39DD">
        <w:rPr>
          <w:rFonts w:ascii="Times New Roman" w:hAnsi="Times New Roman"/>
          <w:sz w:val="24"/>
          <w:szCs w:val="24"/>
        </w:rPr>
        <w:t>välistöötajaid</w:t>
      </w:r>
      <w:proofErr w:type="spellEnd"/>
      <w:r w:rsidR="00B331CE" w:rsidRPr="00CF39DD">
        <w:rPr>
          <w:rFonts w:ascii="Times New Roman" w:hAnsi="Times New Roman"/>
          <w:sz w:val="24"/>
          <w:szCs w:val="24"/>
        </w:rPr>
        <w:t xml:space="preserve">. Seejuures, mida pikemalt on välismaalane Eesti sotsiaalsüsteemi panustanud, seda pikemalt on tal lubatud </w:t>
      </w:r>
      <w:r w:rsidR="00042927">
        <w:rPr>
          <w:rFonts w:ascii="Times New Roman" w:hAnsi="Times New Roman"/>
          <w:sz w:val="24"/>
          <w:szCs w:val="24"/>
        </w:rPr>
        <w:t>tööta</w:t>
      </w:r>
      <w:r w:rsidR="00B331CE" w:rsidRPr="00CF39DD">
        <w:rPr>
          <w:rFonts w:ascii="Times New Roman" w:hAnsi="Times New Roman"/>
          <w:sz w:val="24"/>
          <w:szCs w:val="24"/>
        </w:rPr>
        <w:t xml:space="preserve"> olla. Oluline on samas, et lubatud </w:t>
      </w:r>
      <w:r w:rsidR="00042927">
        <w:rPr>
          <w:rFonts w:ascii="Times New Roman" w:hAnsi="Times New Roman"/>
          <w:sz w:val="24"/>
          <w:szCs w:val="24"/>
        </w:rPr>
        <w:t>tööta</w:t>
      </w:r>
      <w:r w:rsidR="00B331CE" w:rsidRPr="00CF39DD">
        <w:rPr>
          <w:rFonts w:ascii="Times New Roman" w:hAnsi="Times New Roman"/>
          <w:sz w:val="24"/>
          <w:szCs w:val="24"/>
        </w:rPr>
        <w:t xml:space="preserve"> </w:t>
      </w:r>
      <w:r w:rsidR="0078087A">
        <w:rPr>
          <w:rFonts w:ascii="Times New Roman" w:hAnsi="Times New Roman"/>
          <w:sz w:val="24"/>
          <w:szCs w:val="24"/>
        </w:rPr>
        <w:t xml:space="preserve">olemise </w:t>
      </w:r>
      <w:r w:rsidR="00B331CE" w:rsidRPr="00CF39DD">
        <w:rPr>
          <w:rFonts w:ascii="Times New Roman" w:hAnsi="Times New Roman"/>
          <w:sz w:val="24"/>
          <w:szCs w:val="24"/>
        </w:rPr>
        <w:t xml:space="preserve">periood ei oleks liiga pikk ning välismaalane </w:t>
      </w:r>
      <w:r w:rsidR="007A31FC">
        <w:rPr>
          <w:rFonts w:ascii="Times New Roman" w:hAnsi="Times New Roman"/>
          <w:sz w:val="24"/>
          <w:szCs w:val="24"/>
        </w:rPr>
        <w:t xml:space="preserve">ei </w:t>
      </w:r>
      <w:r w:rsidR="00B331CE" w:rsidRPr="00CF39DD">
        <w:rPr>
          <w:rFonts w:ascii="Times New Roman" w:hAnsi="Times New Roman"/>
          <w:sz w:val="24"/>
          <w:szCs w:val="24"/>
        </w:rPr>
        <w:t xml:space="preserve">muutuks koormaks Eesti sotsiaalsüsteemile. </w:t>
      </w:r>
      <w:r w:rsidR="007A31FC">
        <w:rPr>
          <w:rFonts w:ascii="Times New Roman" w:hAnsi="Times New Roman"/>
          <w:sz w:val="24"/>
          <w:szCs w:val="24"/>
        </w:rPr>
        <w:t xml:space="preserve">Eelnevast lähtuvalt ei ole täiendava </w:t>
      </w:r>
      <w:r w:rsidR="00042927">
        <w:rPr>
          <w:rFonts w:ascii="Times New Roman" w:hAnsi="Times New Roman"/>
          <w:sz w:val="24"/>
          <w:szCs w:val="24"/>
        </w:rPr>
        <w:t>tööta</w:t>
      </w:r>
      <w:r w:rsidR="007A31FC">
        <w:rPr>
          <w:rFonts w:ascii="Times New Roman" w:hAnsi="Times New Roman"/>
          <w:sz w:val="24"/>
          <w:szCs w:val="24"/>
        </w:rPr>
        <w:t xml:space="preserve"> olemise perioodi võimaldamine ee</w:t>
      </w:r>
      <w:r w:rsidR="0078087A">
        <w:rPr>
          <w:rFonts w:ascii="Times New Roman" w:hAnsi="Times New Roman"/>
          <w:sz w:val="24"/>
          <w:szCs w:val="24"/>
        </w:rPr>
        <w:t>s</w:t>
      </w:r>
      <w:r w:rsidR="007A31FC">
        <w:rPr>
          <w:rFonts w:ascii="Times New Roman" w:hAnsi="Times New Roman"/>
          <w:sz w:val="24"/>
          <w:szCs w:val="24"/>
        </w:rPr>
        <w:t>märgipärane.</w:t>
      </w:r>
    </w:p>
    <w:p w14:paraId="3BD9E916" w14:textId="77777777" w:rsidR="007E043D" w:rsidRPr="00CF39DD" w:rsidRDefault="007E043D" w:rsidP="007E0942">
      <w:pPr>
        <w:tabs>
          <w:tab w:val="left" w:pos="2281"/>
        </w:tabs>
        <w:suppressAutoHyphens/>
        <w:spacing w:after="0" w:line="240" w:lineRule="auto"/>
        <w:jc w:val="both"/>
        <w:rPr>
          <w:rFonts w:ascii="Times New Roman" w:hAnsi="Times New Roman" w:cs="Times New Roman"/>
          <w:sz w:val="24"/>
          <w:szCs w:val="24"/>
        </w:rPr>
      </w:pPr>
    </w:p>
    <w:p w14:paraId="39772120" w14:textId="25083FD5" w:rsidR="00007DCC" w:rsidRPr="00807B71" w:rsidRDefault="008C3064" w:rsidP="004A0BEF">
      <w:pPr>
        <w:pStyle w:val="Loendilik"/>
        <w:numPr>
          <w:ilvl w:val="0"/>
          <w:numId w:val="8"/>
        </w:numPr>
        <w:tabs>
          <w:tab w:val="left" w:pos="2281"/>
        </w:tabs>
        <w:suppressAutoHyphens/>
        <w:jc w:val="both"/>
        <w:rPr>
          <w:rFonts w:ascii="Times New Roman" w:hAnsi="Times New Roman"/>
          <w:sz w:val="24"/>
          <w:szCs w:val="24"/>
        </w:rPr>
      </w:pPr>
      <w:r w:rsidRPr="00807B71">
        <w:rPr>
          <w:rFonts w:ascii="Times New Roman" w:hAnsi="Times New Roman"/>
          <w:sz w:val="24"/>
          <w:szCs w:val="24"/>
        </w:rPr>
        <w:t xml:space="preserve">Direktiivi ülevõtmisel võivad </w:t>
      </w:r>
      <w:r w:rsidRPr="00807B71">
        <w:rPr>
          <w:rFonts w:ascii="Times New Roman" w:hAnsi="Times New Roman"/>
          <w:b/>
          <w:bCs/>
          <w:sz w:val="24"/>
          <w:szCs w:val="24"/>
        </w:rPr>
        <w:t>EL-i liikmesriigid piirata teatud tingimustel võrdse kohtlemise kohald</w:t>
      </w:r>
      <w:r w:rsidR="0078087A">
        <w:rPr>
          <w:rFonts w:ascii="Times New Roman" w:hAnsi="Times New Roman"/>
          <w:b/>
          <w:bCs/>
          <w:sz w:val="24"/>
          <w:szCs w:val="24"/>
        </w:rPr>
        <w:t>a</w:t>
      </w:r>
      <w:r w:rsidRPr="00807B71">
        <w:rPr>
          <w:rFonts w:ascii="Times New Roman" w:hAnsi="Times New Roman"/>
          <w:b/>
          <w:bCs/>
          <w:sz w:val="24"/>
          <w:szCs w:val="24"/>
        </w:rPr>
        <w:t>mist haridus- ja kutseõppe, sotsiaalikindlustusliikide, perehüvitiste</w:t>
      </w:r>
      <w:r w:rsidR="009E3D41">
        <w:rPr>
          <w:rFonts w:ascii="Times New Roman" w:hAnsi="Times New Roman"/>
          <w:b/>
          <w:bCs/>
          <w:sz w:val="24"/>
          <w:szCs w:val="24"/>
        </w:rPr>
        <w:t>, maksusoodustuste, tööhõiveametite pakutavate nõustamisteenuste ja tea</w:t>
      </w:r>
      <w:r w:rsidR="002B2614">
        <w:rPr>
          <w:rFonts w:ascii="Times New Roman" w:hAnsi="Times New Roman"/>
          <w:b/>
          <w:bCs/>
          <w:sz w:val="24"/>
          <w:szCs w:val="24"/>
        </w:rPr>
        <w:t>b</w:t>
      </w:r>
      <w:r w:rsidR="009E3D41">
        <w:rPr>
          <w:rFonts w:ascii="Times New Roman" w:hAnsi="Times New Roman"/>
          <w:b/>
          <w:bCs/>
          <w:sz w:val="24"/>
          <w:szCs w:val="24"/>
        </w:rPr>
        <w:t>e</w:t>
      </w:r>
      <w:r w:rsidRPr="00807B71">
        <w:rPr>
          <w:rFonts w:ascii="Times New Roman" w:hAnsi="Times New Roman"/>
          <w:b/>
          <w:bCs/>
          <w:sz w:val="24"/>
          <w:szCs w:val="24"/>
        </w:rPr>
        <w:t xml:space="preserve"> ning kaupadele ja teenustele juurdepääsu osas</w:t>
      </w:r>
      <w:r w:rsidRPr="00807B71">
        <w:rPr>
          <w:rFonts w:ascii="Times New Roman" w:hAnsi="Times New Roman"/>
          <w:sz w:val="24"/>
          <w:szCs w:val="24"/>
        </w:rPr>
        <w:t xml:space="preserve">. </w:t>
      </w:r>
    </w:p>
    <w:p w14:paraId="08DC18C9" w14:textId="77777777" w:rsidR="00A673C2" w:rsidRPr="00807B71" w:rsidRDefault="00A673C2" w:rsidP="007E0942">
      <w:pPr>
        <w:pStyle w:val="Loendilik"/>
        <w:tabs>
          <w:tab w:val="left" w:pos="2281"/>
        </w:tabs>
        <w:suppressAutoHyphens/>
        <w:jc w:val="both"/>
        <w:rPr>
          <w:rFonts w:ascii="Times New Roman" w:hAnsi="Times New Roman"/>
          <w:sz w:val="24"/>
          <w:szCs w:val="24"/>
        </w:rPr>
      </w:pPr>
    </w:p>
    <w:p w14:paraId="5B6D9497" w14:textId="4656C2E7" w:rsidR="00EC6136" w:rsidRPr="00807B71" w:rsidRDefault="00A673C2" w:rsidP="007E0942">
      <w:pPr>
        <w:pStyle w:val="Loendilik"/>
        <w:tabs>
          <w:tab w:val="left" w:pos="2281"/>
        </w:tabs>
        <w:suppressAutoHyphens/>
        <w:jc w:val="both"/>
        <w:rPr>
          <w:rFonts w:ascii="Times New Roman" w:hAnsi="Times New Roman"/>
          <w:sz w:val="24"/>
          <w:szCs w:val="24"/>
        </w:rPr>
      </w:pPr>
      <w:r w:rsidRPr="00807B71">
        <w:rPr>
          <w:rFonts w:ascii="Times New Roman" w:hAnsi="Times New Roman"/>
          <w:sz w:val="24"/>
          <w:szCs w:val="24"/>
        </w:rPr>
        <w:lastRenderedPageBreak/>
        <w:t xml:space="preserve">Eesti on kasutanud võimalust </w:t>
      </w:r>
      <w:r w:rsidR="00646490">
        <w:rPr>
          <w:rFonts w:ascii="Times New Roman" w:hAnsi="Times New Roman"/>
          <w:sz w:val="24"/>
          <w:szCs w:val="24"/>
        </w:rPr>
        <w:t>teatud osas</w:t>
      </w:r>
      <w:r w:rsidRPr="00807B71">
        <w:rPr>
          <w:rFonts w:ascii="Times New Roman" w:hAnsi="Times New Roman"/>
          <w:sz w:val="24"/>
          <w:szCs w:val="24"/>
        </w:rPr>
        <w:t xml:space="preserve"> </w:t>
      </w:r>
      <w:r w:rsidR="00646490">
        <w:rPr>
          <w:rFonts w:ascii="Times New Roman" w:hAnsi="Times New Roman"/>
          <w:sz w:val="24"/>
          <w:szCs w:val="24"/>
        </w:rPr>
        <w:t>(õppe</w:t>
      </w:r>
      <w:r w:rsidR="00861BC4">
        <w:rPr>
          <w:rFonts w:ascii="Times New Roman" w:hAnsi="Times New Roman"/>
          <w:sz w:val="24"/>
          <w:szCs w:val="24"/>
        </w:rPr>
        <w:t>laenud, õppe</w:t>
      </w:r>
      <w:r w:rsidR="00646490">
        <w:rPr>
          <w:rFonts w:ascii="Times New Roman" w:hAnsi="Times New Roman"/>
          <w:sz w:val="24"/>
          <w:szCs w:val="24"/>
        </w:rPr>
        <w:t>toetused</w:t>
      </w:r>
      <w:r w:rsidR="00861BC4">
        <w:rPr>
          <w:rFonts w:ascii="Times New Roman" w:hAnsi="Times New Roman"/>
          <w:sz w:val="24"/>
          <w:szCs w:val="24"/>
        </w:rPr>
        <w:t xml:space="preserve">) </w:t>
      </w:r>
      <w:r w:rsidRPr="00807B71">
        <w:rPr>
          <w:rFonts w:ascii="Times New Roman" w:hAnsi="Times New Roman"/>
          <w:sz w:val="24"/>
          <w:szCs w:val="24"/>
        </w:rPr>
        <w:t>piirata haridus</w:t>
      </w:r>
      <w:r w:rsidR="00861BC4">
        <w:rPr>
          <w:rFonts w:ascii="Times New Roman" w:hAnsi="Times New Roman"/>
          <w:sz w:val="24"/>
          <w:szCs w:val="24"/>
        </w:rPr>
        <w:t>-</w:t>
      </w:r>
      <w:r w:rsidRPr="00807B71">
        <w:rPr>
          <w:rFonts w:ascii="Times New Roman" w:hAnsi="Times New Roman"/>
          <w:sz w:val="24"/>
          <w:szCs w:val="24"/>
        </w:rPr>
        <w:t xml:space="preserve"> ja kutseõpet. Vastav kaalutlusõigus anti liikmesriikidele juba </w:t>
      </w:r>
      <w:r w:rsidRPr="00807B71">
        <w:rPr>
          <w:rFonts w:ascii="Times New Roman" w:hAnsi="Times New Roman"/>
          <w:bCs/>
          <w:sz w:val="24"/>
          <w:szCs w:val="24"/>
        </w:rPr>
        <w:t xml:space="preserve">direktiiviga 2011/98/EL. Sama kaalutlusõigus on jäetud kehtima </w:t>
      </w:r>
      <w:r w:rsidRPr="00807B71">
        <w:rPr>
          <w:rFonts w:ascii="Times New Roman" w:hAnsi="Times New Roman"/>
          <w:sz w:val="24"/>
          <w:szCs w:val="24"/>
        </w:rPr>
        <w:t xml:space="preserve">direktiivi artikkel 12 lõike 2 punktiga a. </w:t>
      </w:r>
      <w:r w:rsidR="00171EAC" w:rsidRPr="00807B71">
        <w:rPr>
          <w:rFonts w:ascii="Times New Roman" w:hAnsi="Times New Roman"/>
          <w:sz w:val="24"/>
          <w:szCs w:val="24"/>
        </w:rPr>
        <w:t xml:space="preserve">Eelnõuga </w:t>
      </w:r>
      <w:r w:rsidR="007A31FC" w:rsidRPr="00807B71">
        <w:rPr>
          <w:rFonts w:ascii="Times New Roman" w:hAnsi="Times New Roman"/>
          <w:sz w:val="24"/>
          <w:szCs w:val="24"/>
        </w:rPr>
        <w:t xml:space="preserve">Eesti </w:t>
      </w:r>
      <w:r w:rsidR="00171EAC" w:rsidRPr="00807B71">
        <w:rPr>
          <w:rFonts w:ascii="Times New Roman" w:hAnsi="Times New Roman"/>
          <w:sz w:val="24"/>
          <w:szCs w:val="24"/>
        </w:rPr>
        <w:t xml:space="preserve">kehtivat korda ei muudeta. </w:t>
      </w:r>
      <w:r w:rsidR="00BE0C7F">
        <w:rPr>
          <w:rFonts w:ascii="Times New Roman" w:hAnsi="Times New Roman"/>
          <w:sz w:val="24"/>
          <w:szCs w:val="24"/>
        </w:rPr>
        <w:t>Eelnõuga kehtivat riigisisest õigust haridus- ja ku</w:t>
      </w:r>
      <w:r w:rsidR="0096612C">
        <w:rPr>
          <w:rFonts w:ascii="Times New Roman" w:hAnsi="Times New Roman"/>
          <w:sz w:val="24"/>
          <w:szCs w:val="24"/>
        </w:rPr>
        <w:t>ts</w:t>
      </w:r>
      <w:r w:rsidR="00BE0C7F">
        <w:rPr>
          <w:rFonts w:ascii="Times New Roman" w:hAnsi="Times New Roman"/>
          <w:sz w:val="24"/>
          <w:szCs w:val="24"/>
        </w:rPr>
        <w:t>eõppe osas ei muudeta.</w:t>
      </w:r>
    </w:p>
    <w:p w14:paraId="38E93999" w14:textId="77777777" w:rsidR="00A673C2" w:rsidRPr="00807B71" w:rsidRDefault="00A673C2" w:rsidP="007E0942">
      <w:pPr>
        <w:pStyle w:val="Loendilik"/>
        <w:tabs>
          <w:tab w:val="left" w:pos="2281"/>
        </w:tabs>
        <w:suppressAutoHyphens/>
        <w:jc w:val="both"/>
        <w:rPr>
          <w:rFonts w:ascii="Times New Roman" w:hAnsi="Times New Roman"/>
          <w:sz w:val="24"/>
          <w:szCs w:val="24"/>
        </w:rPr>
      </w:pPr>
    </w:p>
    <w:p w14:paraId="4B3F1178" w14:textId="1A89DFFD" w:rsidR="00EC6136" w:rsidRPr="00807B71" w:rsidRDefault="003F357C" w:rsidP="007E0942">
      <w:pPr>
        <w:pStyle w:val="Loendilik"/>
        <w:tabs>
          <w:tab w:val="left" w:pos="2281"/>
        </w:tabs>
        <w:suppressAutoHyphens/>
        <w:jc w:val="both"/>
        <w:rPr>
          <w:rFonts w:ascii="Times New Roman" w:hAnsi="Times New Roman"/>
          <w:bCs/>
          <w:sz w:val="24"/>
          <w:szCs w:val="24"/>
        </w:rPr>
      </w:pPr>
      <w:r w:rsidRPr="00807B71">
        <w:rPr>
          <w:rFonts w:ascii="Times New Roman" w:hAnsi="Times New Roman"/>
          <w:sz w:val="24"/>
          <w:szCs w:val="24"/>
        </w:rPr>
        <w:t>Eesti</w:t>
      </w:r>
      <w:r w:rsidR="0096690E" w:rsidRPr="00807B71">
        <w:rPr>
          <w:rFonts w:ascii="Times New Roman" w:hAnsi="Times New Roman"/>
          <w:sz w:val="24"/>
          <w:szCs w:val="24"/>
        </w:rPr>
        <w:t xml:space="preserve"> </w:t>
      </w:r>
      <w:r w:rsidR="00A673C2" w:rsidRPr="00807B71">
        <w:rPr>
          <w:rFonts w:ascii="Times New Roman" w:hAnsi="Times New Roman"/>
          <w:sz w:val="24"/>
          <w:szCs w:val="24"/>
        </w:rPr>
        <w:t>on kasutanud</w:t>
      </w:r>
      <w:r w:rsidR="0096690E" w:rsidRPr="00807B71">
        <w:rPr>
          <w:rFonts w:ascii="Times New Roman" w:hAnsi="Times New Roman"/>
          <w:sz w:val="24"/>
          <w:szCs w:val="24"/>
        </w:rPr>
        <w:t xml:space="preserve"> peretoetuste andmis</w:t>
      </w:r>
      <w:r w:rsidR="00A673C2" w:rsidRPr="00807B71">
        <w:rPr>
          <w:rFonts w:ascii="Times New Roman" w:hAnsi="Times New Roman"/>
          <w:sz w:val="24"/>
          <w:szCs w:val="24"/>
        </w:rPr>
        <w:t>e piiramist</w:t>
      </w:r>
      <w:r w:rsidR="0096690E" w:rsidRPr="00807B71">
        <w:rPr>
          <w:rFonts w:ascii="Times New Roman" w:hAnsi="Times New Roman"/>
          <w:sz w:val="24"/>
          <w:szCs w:val="24"/>
        </w:rPr>
        <w:t xml:space="preserve"> nendele välismaalastele, kellel on lubatud töötada viisa alusel. </w:t>
      </w:r>
      <w:r w:rsidR="00A673C2" w:rsidRPr="00807B71">
        <w:rPr>
          <w:rFonts w:ascii="Times New Roman" w:hAnsi="Times New Roman"/>
          <w:sz w:val="24"/>
          <w:szCs w:val="24"/>
        </w:rPr>
        <w:t xml:space="preserve">Vastav kaalutlusõigus anti liikmesriikidele juba </w:t>
      </w:r>
      <w:r w:rsidR="000A3754" w:rsidRPr="00807B71">
        <w:rPr>
          <w:rFonts w:ascii="Times New Roman" w:hAnsi="Times New Roman"/>
          <w:bCs/>
          <w:sz w:val="24"/>
          <w:szCs w:val="24"/>
        </w:rPr>
        <w:t>direktiiv</w:t>
      </w:r>
      <w:r w:rsidR="00A673C2" w:rsidRPr="00807B71">
        <w:rPr>
          <w:rFonts w:ascii="Times New Roman" w:hAnsi="Times New Roman"/>
          <w:bCs/>
          <w:sz w:val="24"/>
          <w:szCs w:val="24"/>
        </w:rPr>
        <w:t>iga</w:t>
      </w:r>
      <w:r w:rsidR="000A3754" w:rsidRPr="00807B71">
        <w:rPr>
          <w:rFonts w:ascii="Times New Roman" w:hAnsi="Times New Roman"/>
          <w:bCs/>
          <w:sz w:val="24"/>
          <w:szCs w:val="24"/>
        </w:rPr>
        <w:t xml:space="preserve"> 2011/98/EL</w:t>
      </w:r>
      <w:r w:rsidR="00A673C2" w:rsidRPr="00807B71">
        <w:rPr>
          <w:rFonts w:ascii="Times New Roman" w:hAnsi="Times New Roman"/>
          <w:bCs/>
          <w:sz w:val="24"/>
          <w:szCs w:val="24"/>
        </w:rPr>
        <w:t xml:space="preserve">. Sama kaalutlusõigus on jäetud kehtima </w:t>
      </w:r>
      <w:r w:rsidR="00A673C2" w:rsidRPr="00807B71">
        <w:rPr>
          <w:rFonts w:ascii="Times New Roman" w:hAnsi="Times New Roman"/>
          <w:sz w:val="24"/>
          <w:szCs w:val="24"/>
        </w:rPr>
        <w:t xml:space="preserve">direktiivi artikkel 12 lõike 2 punkti b alusel. </w:t>
      </w:r>
      <w:r w:rsidR="00BE0C7F">
        <w:rPr>
          <w:rFonts w:ascii="Times New Roman" w:hAnsi="Times New Roman"/>
          <w:sz w:val="24"/>
          <w:szCs w:val="24"/>
        </w:rPr>
        <w:t>Eelnõuga kehtivat riigisisest õigust peretoetuste osas ei muudeta.</w:t>
      </w:r>
    </w:p>
    <w:p w14:paraId="40E17D3A" w14:textId="77777777" w:rsidR="0076059B" w:rsidRDefault="0076059B" w:rsidP="00455527">
      <w:pPr>
        <w:pStyle w:val="Loendilik"/>
        <w:jc w:val="both"/>
        <w:rPr>
          <w:rFonts w:ascii="Times New Roman" w:hAnsi="Times New Roman"/>
          <w:bCs/>
          <w:sz w:val="24"/>
          <w:szCs w:val="24"/>
        </w:rPr>
      </w:pPr>
    </w:p>
    <w:p w14:paraId="3883376D" w14:textId="7F63B033" w:rsidR="00861BC4" w:rsidRPr="00455527" w:rsidRDefault="00E81919" w:rsidP="00455527">
      <w:pPr>
        <w:pStyle w:val="Loendilik"/>
        <w:jc w:val="both"/>
        <w:rPr>
          <w:rFonts w:ascii="Times New Roman" w:hAnsi="Times New Roman"/>
          <w:bCs/>
          <w:sz w:val="24"/>
          <w:szCs w:val="24"/>
        </w:rPr>
      </w:pPr>
      <w:r w:rsidRPr="00807B71">
        <w:rPr>
          <w:rFonts w:ascii="Times New Roman" w:hAnsi="Times New Roman"/>
          <w:bCs/>
          <w:sz w:val="24"/>
          <w:szCs w:val="24"/>
        </w:rPr>
        <w:t xml:space="preserve">Samuti kasutab Eesti võimalust piirata sotsiaalkindlustuste kohaldamist üksnes neile kolmandatest </w:t>
      </w:r>
      <w:r w:rsidR="0078087A">
        <w:rPr>
          <w:rFonts w:ascii="Times New Roman" w:hAnsi="Times New Roman"/>
          <w:bCs/>
          <w:sz w:val="24"/>
          <w:szCs w:val="24"/>
        </w:rPr>
        <w:t>riikidest</w:t>
      </w:r>
      <w:r w:rsidRPr="00807B71">
        <w:rPr>
          <w:rFonts w:ascii="Times New Roman" w:hAnsi="Times New Roman"/>
          <w:bCs/>
          <w:sz w:val="24"/>
          <w:szCs w:val="24"/>
        </w:rPr>
        <w:t xml:space="preserve"> viisa alusel saabunud töötajate</w:t>
      </w:r>
      <w:r w:rsidR="0078087A">
        <w:rPr>
          <w:rFonts w:ascii="Times New Roman" w:hAnsi="Times New Roman"/>
          <w:bCs/>
          <w:sz w:val="24"/>
          <w:szCs w:val="24"/>
        </w:rPr>
        <w:t>le</w:t>
      </w:r>
      <w:r w:rsidRPr="00807B71">
        <w:rPr>
          <w:rFonts w:ascii="Times New Roman" w:hAnsi="Times New Roman"/>
          <w:bCs/>
          <w:sz w:val="24"/>
          <w:szCs w:val="24"/>
        </w:rPr>
        <w:t>, kellel on töökoht.</w:t>
      </w:r>
      <w:r w:rsidR="00380DA3" w:rsidRPr="00807B71">
        <w:rPr>
          <w:rFonts w:ascii="Times New Roman" w:hAnsi="Times New Roman"/>
          <w:bCs/>
          <w:sz w:val="24"/>
          <w:szCs w:val="24"/>
        </w:rPr>
        <w:t xml:space="preserve"> </w:t>
      </w:r>
      <w:r w:rsidR="00380DA3" w:rsidRPr="00807B71">
        <w:rPr>
          <w:rFonts w:ascii="Times New Roman" w:hAnsi="Times New Roman"/>
          <w:sz w:val="24"/>
          <w:szCs w:val="24"/>
        </w:rPr>
        <w:t xml:space="preserve">Vastav kaalutlusõigus anti liikmesriikidele juba </w:t>
      </w:r>
      <w:r w:rsidR="00380DA3" w:rsidRPr="00807B71">
        <w:rPr>
          <w:rFonts w:ascii="Times New Roman" w:hAnsi="Times New Roman"/>
          <w:bCs/>
          <w:sz w:val="24"/>
          <w:szCs w:val="24"/>
        </w:rPr>
        <w:t xml:space="preserve">direktiiviga 2011/98/EL. Sama kaalutlusõigus on jäetud kehtima </w:t>
      </w:r>
      <w:r w:rsidR="00380DA3" w:rsidRPr="00807B71">
        <w:rPr>
          <w:rFonts w:ascii="Times New Roman" w:hAnsi="Times New Roman"/>
          <w:sz w:val="24"/>
          <w:szCs w:val="24"/>
        </w:rPr>
        <w:t>direktiivi artikkel 12 lõike 2 punkti b alusel.</w:t>
      </w:r>
      <w:r w:rsidR="00861BC4">
        <w:rPr>
          <w:rFonts w:ascii="Times New Roman" w:hAnsi="Times New Roman"/>
          <w:sz w:val="24"/>
          <w:szCs w:val="24"/>
        </w:rPr>
        <w:t xml:space="preserve"> Kehtiv õigus sotsiaalkindlustushüvitiste kohaldamist viisa alusel Eestis viibivatele ja töötavatele välismaalastele ette ei näe. </w:t>
      </w:r>
      <w:r w:rsidR="00861BC4" w:rsidRPr="00407CF9">
        <w:rPr>
          <w:rFonts w:ascii="Times New Roman" w:hAnsi="Times New Roman"/>
          <w:sz w:val="24"/>
          <w:szCs w:val="24"/>
        </w:rPr>
        <w:t xml:space="preserve">Direktiivi artikkel 12 lõike 1 punkti e kohaselt tuleb kolmandast riigist pärit töötajaid kohelda võrdselt liikmesriigi kodanikega sotsiaalkindlustusliikide osas, mis on kindlaks </w:t>
      </w:r>
      <w:r w:rsidR="00861BC4" w:rsidRPr="0097531C">
        <w:rPr>
          <w:rFonts w:ascii="Times New Roman" w:hAnsi="Times New Roman"/>
          <w:sz w:val="24"/>
          <w:szCs w:val="24"/>
        </w:rPr>
        <w:t xml:space="preserve">määratud määruses </w:t>
      </w:r>
      <w:r w:rsidR="00B164CE">
        <w:rPr>
          <w:rFonts w:ascii="Times New Roman" w:hAnsi="Times New Roman"/>
          <w:sz w:val="24"/>
          <w:szCs w:val="24"/>
        </w:rPr>
        <w:t xml:space="preserve">nr </w:t>
      </w:r>
      <w:r w:rsidR="00861BC4" w:rsidRPr="0097531C">
        <w:rPr>
          <w:rFonts w:ascii="Times New Roman" w:hAnsi="Times New Roman"/>
          <w:sz w:val="24"/>
          <w:szCs w:val="24"/>
        </w:rPr>
        <w:t>883/2004. Direktiivi</w:t>
      </w:r>
      <w:r w:rsidR="00861BC4" w:rsidRPr="00407CF9">
        <w:rPr>
          <w:rFonts w:ascii="Times New Roman" w:hAnsi="Times New Roman"/>
          <w:sz w:val="24"/>
          <w:szCs w:val="24"/>
        </w:rPr>
        <w:t xml:space="preserve"> artikkel 12 lõike 2 punkti b kohaselt võib sotsiaalkindlustusliikide osas võrdset kohtlemist piirata, kuid mitte piirata neid õigusi nende kolmandast riigist pärit töötajate puhul, kellel on töökoht või kes on töötanud vähemalt kuus kuud ja on registreeritud töötutena. Riigisisese õiguse kohaselt ei ole </w:t>
      </w:r>
      <w:r w:rsidR="00407CF9">
        <w:rPr>
          <w:rFonts w:ascii="Times New Roman" w:hAnsi="Times New Roman"/>
          <w:sz w:val="24"/>
          <w:szCs w:val="24"/>
        </w:rPr>
        <w:t>viisa alusel riigis viibivatel</w:t>
      </w:r>
      <w:r w:rsidR="00861BC4" w:rsidRPr="00407CF9">
        <w:rPr>
          <w:rFonts w:ascii="Times New Roman" w:hAnsi="Times New Roman"/>
          <w:sz w:val="24"/>
          <w:szCs w:val="24"/>
        </w:rPr>
        <w:t xml:space="preserve"> </w:t>
      </w:r>
      <w:r w:rsidR="00407CF9">
        <w:rPr>
          <w:rFonts w:ascii="Times New Roman" w:hAnsi="Times New Roman"/>
          <w:sz w:val="24"/>
          <w:szCs w:val="24"/>
        </w:rPr>
        <w:t>välismaalastel</w:t>
      </w:r>
      <w:r w:rsidR="00861BC4" w:rsidRPr="00407CF9">
        <w:rPr>
          <w:rFonts w:ascii="Times New Roman" w:hAnsi="Times New Roman"/>
          <w:sz w:val="24"/>
          <w:szCs w:val="24"/>
        </w:rPr>
        <w:t xml:space="preserve"> võimalik end töötuna registreerida. Direktiiv ei kohusta seda ka võimaldama. Eelnevast </w:t>
      </w:r>
      <w:r w:rsidR="00407CF9" w:rsidRPr="00407CF9">
        <w:rPr>
          <w:rFonts w:ascii="Times New Roman" w:hAnsi="Times New Roman"/>
          <w:sz w:val="24"/>
          <w:szCs w:val="24"/>
        </w:rPr>
        <w:t xml:space="preserve">lähtuvalt </w:t>
      </w:r>
      <w:r w:rsidR="00407CF9">
        <w:rPr>
          <w:rFonts w:ascii="Times New Roman" w:hAnsi="Times New Roman"/>
          <w:sz w:val="24"/>
          <w:szCs w:val="24"/>
        </w:rPr>
        <w:t xml:space="preserve">võib sotsiaalkindlustushüvitiste kohaldamist piirata nende </w:t>
      </w:r>
      <w:proofErr w:type="spellStart"/>
      <w:r w:rsidR="00407CF9">
        <w:rPr>
          <w:rFonts w:ascii="Times New Roman" w:hAnsi="Times New Roman"/>
          <w:sz w:val="24"/>
          <w:szCs w:val="24"/>
        </w:rPr>
        <w:t>välistöötajate</w:t>
      </w:r>
      <w:proofErr w:type="spellEnd"/>
      <w:r w:rsidR="00407CF9">
        <w:rPr>
          <w:rFonts w:ascii="Times New Roman" w:hAnsi="Times New Roman"/>
          <w:sz w:val="24"/>
          <w:szCs w:val="24"/>
        </w:rPr>
        <w:t xml:space="preserve"> puhul, kes on töötamiseks antud viisa alusel Eestis töötanud, kuid kelle töösuhe on lõppenud ja nad on tööta. </w:t>
      </w:r>
      <w:r w:rsidR="00861BC4" w:rsidRPr="00407CF9">
        <w:rPr>
          <w:rFonts w:ascii="Times New Roman" w:hAnsi="Times New Roman"/>
          <w:sz w:val="24"/>
          <w:szCs w:val="24"/>
        </w:rPr>
        <w:t xml:space="preserve">Küll peab võimaldama võrdset kohtlemist </w:t>
      </w:r>
      <w:r w:rsidR="00407CF9" w:rsidRPr="00455527">
        <w:rPr>
          <w:rFonts w:ascii="Times New Roman" w:hAnsi="Times New Roman"/>
          <w:sz w:val="24"/>
          <w:szCs w:val="24"/>
        </w:rPr>
        <w:t xml:space="preserve">sotsiaalkindlustuse osas </w:t>
      </w:r>
      <w:r w:rsidR="00861BC4" w:rsidRPr="00455527">
        <w:rPr>
          <w:rFonts w:ascii="Times New Roman" w:hAnsi="Times New Roman"/>
          <w:sz w:val="24"/>
          <w:szCs w:val="24"/>
        </w:rPr>
        <w:t>nendele pikaajalise viisaga viibivatele välismaalastele, kes töötavad. </w:t>
      </w:r>
      <w:r w:rsidR="00407CF9" w:rsidRPr="00455527">
        <w:rPr>
          <w:rFonts w:ascii="Times New Roman" w:hAnsi="Times New Roman"/>
          <w:sz w:val="24"/>
          <w:szCs w:val="24"/>
        </w:rPr>
        <w:t>Eelnevast lähtuvalt</w:t>
      </w:r>
      <w:r w:rsidR="00861BC4" w:rsidRPr="00455527">
        <w:rPr>
          <w:rFonts w:ascii="Times New Roman" w:hAnsi="Times New Roman"/>
          <w:sz w:val="24"/>
          <w:szCs w:val="24"/>
        </w:rPr>
        <w:t xml:space="preserve"> laiendatakse </w:t>
      </w:r>
      <w:r w:rsidR="00407CF9" w:rsidRPr="00455527">
        <w:rPr>
          <w:rFonts w:ascii="Times New Roman" w:hAnsi="Times New Roman"/>
          <w:sz w:val="24"/>
          <w:szCs w:val="24"/>
        </w:rPr>
        <w:t xml:space="preserve">eelnõuga </w:t>
      </w:r>
      <w:r w:rsidR="00861BC4" w:rsidRPr="00455527">
        <w:rPr>
          <w:rFonts w:ascii="Times New Roman" w:hAnsi="Times New Roman"/>
          <w:sz w:val="24"/>
          <w:szCs w:val="24"/>
        </w:rPr>
        <w:t>sotsiaalkindlustushüvitiste isikulist kohaldumisala lühiajalise töötamise eesmärgil välja</w:t>
      </w:r>
      <w:r w:rsidR="006879DA">
        <w:rPr>
          <w:rFonts w:ascii="Times New Roman" w:hAnsi="Times New Roman"/>
          <w:sz w:val="24"/>
          <w:szCs w:val="24"/>
        </w:rPr>
        <w:t xml:space="preserve"> </w:t>
      </w:r>
      <w:r w:rsidR="00861BC4" w:rsidRPr="00455527">
        <w:rPr>
          <w:rFonts w:ascii="Times New Roman" w:hAnsi="Times New Roman"/>
          <w:sz w:val="24"/>
          <w:szCs w:val="24"/>
        </w:rPr>
        <w:t>antud pikaajalise viisaga Eestis töötavatele välismaalastele</w:t>
      </w:r>
      <w:r w:rsidR="00861BC4" w:rsidRPr="00455527">
        <w:rPr>
          <w:rFonts w:ascii="Times New Roman" w:hAnsi="Times New Roman"/>
          <w:bCs/>
          <w:sz w:val="24"/>
          <w:szCs w:val="24"/>
        </w:rPr>
        <w:t xml:space="preserve">. </w:t>
      </w:r>
    </w:p>
    <w:p w14:paraId="332EA68E" w14:textId="77777777" w:rsidR="00BE0C7F" w:rsidRPr="00455527" w:rsidRDefault="00BE0C7F" w:rsidP="00455527">
      <w:pPr>
        <w:pStyle w:val="Loendilik"/>
        <w:jc w:val="both"/>
        <w:rPr>
          <w:rFonts w:ascii="Times New Roman" w:hAnsi="Times New Roman"/>
          <w:sz w:val="24"/>
          <w:szCs w:val="24"/>
        </w:rPr>
      </w:pPr>
    </w:p>
    <w:p w14:paraId="64A4EB76" w14:textId="77777777" w:rsidR="0076059B" w:rsidRDefault="00BE0C7F" w:rsidP="0076059B">
      <w:pPr>
        <w:pStyle w:val="Loendilik"/>
        <w:tabs>
          <w:tab w:val="left" w:pos="2281"/>
        </w:tabs>
        <w:suppressAutoHyphens/>
        <w:jc w:val="both"/>
        <w:rPr>
          <w:rFonts w:ascii="Times New Roman" w:hAnsi="Times New Roman"/>
          <w:sz w:val="24"/>
          <w:szCs w:val="24"/>
        </w:rPr>
      </w:pPr>
      <w:r w:rsidRPr="00455527">
        <w:rPr>
          <w:rFonts w:ascii="Times New Roman" w:hAnsi="Times New Roman"/>
          <w:sz w:val="24"/>
          <w:szCs w:val="24"/>
        </w:rPr>
        <w:t xml:space="preserve">Eesti ei kasuta maksusoodustuste osas võrdse kohtlemise piiramise õigust. Vastav kaalutlusõigus anti liikmesriikidele juba </w:t>
      </w:r>
      <w:r w:rsidRPr="00455527">
        <w:rPr>
          <w:rFonts w:ascii="Times New Roman" w:hAnsi="Times New Roman"/>
          <w:bCs/>
          <w:sz w:val="24"/>
          <w:szCs w:val="24"/>
        </w:rPr>
        <w:t xml:space="preserve">direktiiviga 2011/98/EL. Sama kaalutlusõigus on jäetud kehtima </w:t>
      </w:r>
      <w:r w:rsidRPr="00455527">
        <w:rPr>
          <w:rFonts w:ascii="Times New Roman" w:hAnsi="Times New Roman"/>
          <w:sz w:val="24"/>
          <w:szCs w:val="24"/>
        </w:rPr>
        <w:t xml:space="preserve">direktiivi artikkel 12 lõike 2 punkti c alusel. Eelnõuga kehtivat riigisisest õigust maksusoodustuste osas ei muudeta. </w:t>
      </w:r>
    </w:p>
    <w:p w14:paraId="1EA94008" w14:textId="77777777" w:rsidR="0076059B" w:rsidRDefault="0076059B" w:rsidP="0076059B">
      <w:pPr>
        <w:pStyle w:val="Loendilik"/>
        <w:tabs>
          <w:tab w:val="left" w:pos="2281"/>
        </w:tabs>
        <w:suppressAutoHyphens/>
        <w:jc w:val="both"/>
        <w:rPr>
          <w:rFonts w:ascii="Times New Roman" w:hAnsi="Times New Roman"/>
          <w:sz w:val="24"/>
          <w:szCs w:val="24"/>
        </w:rPr>
      </w:pPr>
    </w:p>
    <w:p w14:paraId="46098859" w14:textId="25EA0AB3" w:rsidR="00007DCC" w:rsidRPr="0076059B" w:rsidRDefault="00BE0C7F" w:rsidP="0076059B">
      <w:pPr>
        <w:pStyle w:val="Loendilik"/>
        <w:tabs>
          <w:tab w:val="left" w:pos="2281"/>
        </w:tabs>
        <w:suppressAutoHyphens/>
        <w:jc w:val="both"/>
        <w:rPr>
          <w:rFonts w:ascii="Times New Roman" w:hAnsi="Times New Roman"/>
          <w:bCs/>
          <w:sz w:val="24"/>
          <w:szCs w:val="24"/>
        </w:rPr>
      </w:pPr>
      <w:r w:rsidRPr="00455527">
        <w:rPr>
          <w:rFonts w:ascii="Times New Roman" w:hAnsi="Times New Roman"/>
          <w:sz w:val="24"/>
          <w:szCs w:val="24"/>
        </w:rPr>
        <w:t xml:space="preserve">Eesti ei kasuta kaupadele ja teenustele ning üldsusele kättesaadavate kaupade ja teenuste pakkumisel võrdse kohtlemise piiramise õigust. Vastav kaalutlusõigus anti liikmesriikidele juba </w:t>
      </w:r>
      <w:r w:rsidRPr="00455527">
        <w:rPr>
          <w:rFonts w:ascii="Times New Roman" w:hAnsi="Times New Roman"/>
          <w:bCs/>
          <w:sz w:val="24"/>
          <w:szCs w:val="24"/>
        </w:rPr>
        <w:t xml:space="preserve">direktiiviga 2011/98/EL. Sama kaalutlusõigus on jäetud kehtima </w:t>
      </w:r>
      <w:r w:rsidRPr="00455527">
        <w:rPr>
          <w:rFonts w:ascii="Times New Roman" w:hAnsi="Times New Roman"/>
          <w:sz w:val="24"/>
          <w:szCs w:val="24"/>
        </w:rPr>
        <w:t xml:space="preserve">direktiivi artikkel 12 lõike 2 punkti g alusel. Eelnõuga kehtivat riigisisest õigust kaupadele ja teenustele juurdepääsu osas ei muudeta. </w:t>
      </w:r>
    </w:p>
    <w:p w14:paraId="1B30AF2C" w14:textId="77777777" w:rsidR="00455527" w:rsidRPr="00455527" w:rsidRDefault="00455527" w:rsidP="00455527">
      <w:pPr>
        <w:tabs>
          <w:tab w:val="left" w:pos="2281"/>
        </w:tabs>
        <w:suppressAutoHyphens/>
        <w:spacing w:after="0" w:line="240" w:lineRule="auto"/>
        <w:jc w:val="both"/>
        <w:rPr>
          <w:rFonts w:ascii="Times New Roman" w:hAnsi="Times New Roman"/>
          <w:bCs/>
          <w:sz w:val="24"/>
          <w:szCs w:val="24"/>
        </w:rPr>
      </w:pPr>
    </w:p>
    <w:p w14:paraId="130C33AE" w14:textId="3823FFF2" w:rsidR="0092707A" w:rsidRPr="007F79BE" w:rsidRDefault="0092707A" w:rsidP="00455527">
      <w:pPr>
        <w:tabs>
          <w:tab w:val="left" w:pos="2281"/>
        </w:tabs>
        <w:suppressAutoHyphens/>
        <w:spacing w:after="0" w:line="240" w:lineRule="auto"/>
        <w:jc w:val="both"/>
        <w:rPr>
          <w:rFonts w:ascii="Times New Roman" w:hAnsi="Times New Roman" w:cs="Times New Roman"/>
          <w:b/>
          <w:sz w:val="26"/>
          <w:szCs w:val="26"/>
        </w:rPr>
      </w:pPr>
      <w:bookmarkStart w:id="111" w:name="_Toc449089598"/>
      <w:bookmarkStart w:id="112" w:name="_Toc449089817"/>
      <w:bookmarkStart w:id="113" w:name="_Toc449089858"/>
      <w:bookmarkStart w:id="114" w:name="_Toc449089937"/>
      <w:bookmarkStart w:id="115" w:name="_Toc449366681"/>
      <w:bookmarkStart w:id="116" w:name="_Toc449367566"/>
      <w:bookmarkStart w:id="117" w:name="_Toc449367798"/>
      <w:bookmarkStart w:id="118" w:name="_Toc449367899"/>
      <w:bookmarkStart w:id="119" w:name="_Toc449369046"/>
      <w:bookmarkStart w:id="120" w:name="_Toc449448875"/>
      <w:bookmarkStart w:id="121" w:name="_Toc451528051"/>
      <w:bookmarkStart w:id="122" w:name="_Toc451528095"/>
      <w:r w:rsidRPr="007F79BE">
        <w:rPr>
          <w:rFonts w:ascii="Times New Roman" w:hAnsi="Times New Roman" w:cs="Times New Roman"/>
          <w:b/>
          <w:sz w:val="26"/>
          <w:szCs w:val="26"/>
        </w:rPr>
        <w:t xml:space="preserve">2.5. Eelnõu meetmed ja nende </w:t>
      </w:r>
      <w:commentRangeStart w:id="123"/>
      <w:r w:rsidRPr="007F79BE">
        <w:rPr>
          <w:rFonts w:ascii="Times New Roman" w:hAnsi="Times New Roman" w:cs="Times New Roman"/>
          <w:b/>
          <w:sz w:val="26"/>
          <w:szCs w:val="26"/>
        </w:rPr>
        <w:t>põhiseaduspärasus</w:t>
      </w:r>
      <w:commentRangeEnd w:id="123"/>
      <w:r w:rsidR="003058E6">
        <w:rPr>
          <w:rStyle w:val="Kommentaariviide"/>
          <w:rFonts w:asciiTheme="minorHAnsi" w:eastAsiaTheme="minorHAnsi" w:hAnsiTheme="minorHAnsi" w:cstheme="minorBidi"/>
        </w:rPr>
        <w:commentReference w:id="123"/>
      </w:r>
    </w:p>
    <w:p w14:paraId="7CC01EC8" w14:textId="77777777" w:rsidR="00816724" w:rsidRPr="00CF39DD" w:rsidRDefault="00816724" w:rsidP="007E0942">
      <w:pPr>
        <w:tabs>
          <w:tab w:val="left" w:pos="2281"/>
        </w:tabs>
        <w:suppressAutoHyphens/>
        <w:spacing w:after="0" w:line="240" w:lineRule="auto"/>
        <w:jc w:val="both"/>
        <w:rPr>
          <w:rFonts w:ascii="Times New Roman" w:hAnsi="Times New Roman" w:cs="Times New Roman"/>
          <w:b/>
          <w:bCs/>
          <w:sz w:val="24"/>
          <w:szCs w:val="24"/>
        </w:rPr>
      </w:pPr>
    </w:p>
    <w:p w14:paraId="0813432C" w14:textId="77777777" w:rsidR="00816724" w:rsidRPr="00CF39DD" w:rsidRDefault="00816724" w:rsidP="007E0942">
      <w:pPr>
        <w:spacing w:after="0" w:line="240" w:lineRule="auto"/>
        <w:rPr>
          <w:rFonts w:ascii="Times New Roman" w:eastAsia="Aptos" w:hAnsi="Times New Roman" w:cs="Times New Roman"/>
          <w:bCs/>
          <w:kern w:val="2"/>
          <w:sz w:val="24"/>
          <w:szCs w:val="24"/>
          <w14:ligatures w14:val="standardContextual"/>
        </w:rPr>
      </w:pPr>
      <w:r w:rsidRPr="00CF39DD">
        <w:rPr>
          <w:rFonts w:ascii="Times New Roman" w:eastAsia="Aptos" w:hAnsi="Times New Roman" w:cs="Times New Roman"/>
          <w:b/>
          <w:kern w:val="2"/>
          <w:sz w:val="24"/>
          <w:szCs w:val="24"/>
          <w14:ligatures w14:val="standardContextual"/>
        </w:rPr>
        <w:t>2.5.1.</w:t>
      </w:r>
      <w:r w:rsidRPr="00CF39DD">
        <w:rPr>
          <w:rFonts w:ascii="Times New Roman" w:eastAsia="Aptos" w:hAnsi="Times New Roman" w:cs="Times New Roman"/>
          <w:bCs/>
          <w:kern w:val="2"/>
          <w:sz w:val="24"/>
          <w:szCs w:val="24"/>
          <w14:ligatures w14:val="standardContextual"/>
        </w:rPr>
        <w:t xml:space="preserve"> </w:t>
      </w:r>
      <w:r w:rsidRPr="00CF39DD">
        <w:rPr>
          <w:rFonts w:ascii="Times New Roman" w:eastAsia="Aptos" w:hAnsi="Times New Roman" w:cs="Times New Roman"/>
          <w:b/>
          <w:kern w:val="2"/>
          <w:sz w:val="24"/>
          <w:szCs w:val="24"/>
          <w14:ligatures w14:val="standardContextual"/>
        </w:rPr>
        <w:t>Tegevusala, elukutse ja töökoha valikuvabadus</w:t>
      </w:r>
    </w:p>
    <w:p w14:paraId="66049C50" w14:textId="77777777" w:rsidR="00816724" w:rsidRPr="00CF39DD" w:rsidRDefault="00816724" w:rsidP="007E0942">
      <w:pPr>
        <w:spacing w:after="0" w:line="240" w:lineRule="auto"/>
        <w:jc w:val="both"/>
        <w:rPr>
          <w:rFonts w:ascii="Times New Roman" w:eastAsia="Aptos" w:hAnsi="Times New Roman" w:cs="Times New Roman"/>
          <w:b/>
          <w:kern w:val="2"/>
          <w:sz w:val="24"/>
          <w:szCs w:val="24"/>
          <w14:ligatures w14:val="standardContextual"/>
        </w:rPr>
      </w:pPr>
    </w:p>
    <w:p w14:paraId="1FCE7478" w14:textId="20C57526" w:rsidR="00347B8B" w:rsidRPr="00CF39DD" w:rsidRDefault="00347B8B" w:rsidP="007E0942">
      <w:pPr>
        <w:spacing w:after="0" w:line="240" w:lineRule="auto"/>
        <w:jc w:val="both"/>
        <w:rPr>
          <w:rFonts w:ascii="Times New Roman" w:hAnsi="Times New Roman" w:cs="Times New Roman"/>
          <w:sz w:val="24"/>
          <w:szCs w:val="24"/>
        </w:rPr>
      </w:pPr>
      <w:proofErr w:type="spellStart"/>
      <w:r w:rsidRPr="00CF39DD">
        <w:rPr>
          <w:rFonts w:ascii="Times New Roman" w:hAnsi="Times New Roman" w:cs="Times New Roman"/>
          <w:b/>
          <w:sz w:val="24"/>
          <w:szCs w:val="24"/>
        </w:rPr>
        <w:t>PS</w:t>
      </w:r>
      <w:r w:rsidR="0078087A">
        <w:rPr>
          <w:rFonts w:ascii="Times New Roman" w:hAnsi="Times New Roman" w:cs="Times New Roman"/>
          <w:b/>
          <w:sz w:val="24"/>
          <w:szCs w:val="24"/>
        </w:rPr>
        <w:t>-i</w:t>
      </w:r>
      <w:proofErr w:type="spellEnd"/>
      <w:r w:rsidRPr="00CF39DD">
        <w:rPr>
          <w:rFonts w:ascii="Times New Roman" w:hAnsi="Times New Roman" w:cs="Times New Roman"/>
          <w:b/>
          <w:sz w:val="24"/>
          <w:szCs w:val="24"/>
        </w:rPr>
        <w:t xml:space="preserve"> § 29 lõike 1</w:t>
      </w:r>
      <w:r w:rsidRPr="00CF39DD">
        <w:rPr>
          <w:rFonts w:ascii="Times New Roman" w:hAnsi="Times New Roman" w:cs="Times New Roman"/>
          <w:bCs/>
          <w:sz w:val="24"/>
          <w:szCs w:val="24"/>
        </w:rPr>
        <w:t xml:space="preserve"> esimese lause järgi on Eesti kodanikul õigus vabalt valida tegevusala, elukutset ja töökohta. See õigus kaitseb ka juba tekkinud töö- või teenistussuhte jätkumist</w:t>
      </w:r>
      <w:r w:rsidRPr="00CF39DD">
        <w:rPr>
          <w:rStyle w:val="Allmrkuseviide"/>
          <w:rFonts w:ascii="Times New Roman" w:hAnsi="Times New Roman"/>
          <w:bCs/>
          <w:sz w:val="24"/>
          <w:szCs w:val="24"/>
        </w:rPr>
        <w:footnoteReference w:id="18"/>
      </w:r>
      <w:r w:rsidRPr="00CF39DD">
        <w:rPr>
          <w:rFonts w:ascii="Times New Roman" w:hAnsi="Times New Roman" w:cs="Times New Roman"/>
          <w:bCs/>
          <w:sz w:val="24"/>
          <w:szCs w:val="24"/>
        </w:rPr>
        <w:t xml:space="preserve">. </w:t>
      </w:r>
      <w:r w:rsidRPr="00CF39DD">
        <w:rPr>
          <w:rFonts w:ascii="Times New Roman" w:hAnsi="Times New Roman" w:cs="Times New Roman"/>
          <w:sz w:val="24"/>
          <w:szCs w:val="24"/>
        </w:rPr>
        <w:t xml:space="preserve">Seadus võib sätestada selle õiguse kasutamise tingimused ja korra. Kui seadus ei sätesta teisiti, </w:t>
      </w:r>
      <w:r w:rsidRPr="00CF39DD">
        <w:rPr>
          <w:rFonts w:ascii="Times New Roman" w:hAnsi="Times New Roman" w:cs="Times New Roman"/>
          <w:sz w:val="24"/>
          <w:szCs w:val="24"/>
        </w:rPr>
        <w:lastRenderedPageBreak/>
        <w:t>siis on see õigus võrdselt Eesti kodanikuga ka Eestis viibival välisriigi kodanikul ja kodakondsuseta isikul.</w:t>
      </w:r>
    </w:p>
    <w:p w14:paraId="4E56D22B" w14:textId="77777777" w:rsidR="00347B8B" w:rsidRPr="00CF39DD" w:rsidRDefault="00347B8B" w:rsidP="007E0942">
      <w:pPr>
        <w:spacing w:after="0" w:line="240" w:lineRule="auto"/>
        <w:jc w:val="both"/>
        <w:rPr>
          <w:rFonts w:ascii="Times New Roman" w:hAnsi="Times New Roman" w:cs="Times New Roman"/>
          <w:bCs/>
          <w:sz w:val="24"/>
          <w:szCs w:val="24"/>
        </w:rPr>
      </w:pPr>
    </w:p>
    <w:p w14:paraId="73C9ACC3" w14:textId="608E107E" w:rsidR="00347B8B" w:rsidRPr="00CF39DD" w:rsidRDefault="00347B8B" w:rsidP="007E0942">
      <w:pPr>
        <w:spacing w:after="0" w:line="240" w:lineRule="auto"/>
        <w:jc w:val="both"/>
        <w:rPr>
          <w:rFonts w:ascii="Times New Roman" w:hAnsi="Times New Roman" w:cs="Times New Roman"/>
          <w:bCs/>
          <w:sz w:val="24"/>
          <w:szCs w:val="24"/>
        </w:rPr>
      </w:pPr>
      <w:proofErr w:type="spellStart"/>
      <w:r w:rsidRPr="00CF39DD">
        <w:rPr>
          <w:rFonts w:ascii="Times New Roman" w:hAnsi="Times New Roman" w:cs="Times New Roman"/>
          <w:bCs/>
          <w:sz w:val="24"/>
          <w:szCs w:val="24"/>
        </w:rPr>
        <w:t>PS</w:t>
      </w:r>
      <w:r w:rsidR="0078087A">
        <w:rPr>
          <w:rFonts w:ascii="Times New Roman" w:hAnsi="Times New Roman" w:cs="Times New Roman"/>
          <w:bCs/>
          <w:sz w:val="24"/>
          <w:szCs w:val="24"/>
        </w:rPr>
        <w:t>-i</w:t>
      </w:r>
      <w:proofErr w:type="spellEnd"/>
      <w:r w:rsidRPr="00CF39DD">
        <w:rPr>
          <w:rFonts w:ascii="Times New Roman" w:hAnsi="Times New Roman" w:cs="Times New Roman"/>
          <w:bCs/>
          <w:sz w:val="24"/>
          <w:szCs w:val="24"/>
        </w:rPr>
        <w:t xml:space="preserve"> § 29 lõike 1 kaitse all on iga tegevus, millega inimene teenib igapäevast elatist, millest tema äraelamine sõltub. Kõige üldisemalt ja ennekõike sätestab see põhiseaduse paragrahv negatiivse tõrjeõiguse ehk õiguse nõuda, et avalik võim ei sekkuks põhjendamatult isiku põhiõigusesse vabalt valida (või mitte valida) seda tegevusala või elukutset, millega teenida elatist</w:t>
      </w:r>
      <w:r w:rsidRPr="00CF39DD">
        <w:rPr>
          <w:rStyle w:val="Allmrkuseviide"/>
          <w:rFonts w:ascii="Times New Roman" w:hAnsi="Times New Roman"/>
          <w:bCs/>
          <w:sz w:val="24"/>
          <w:szCs w:val="24"/>
        </w:rPr>
        <w:footnoteReference w:id="19"/>
      </w:r>
      <w:r w:rsidRPr="00CF39DD">
        <w:rPr>
          <w:rFonts w:ascii="Times New Roman" w:hAnsi="Times New Roman" w:cs="Times New Roman"/>
          <w:bCs/>
          <w:sz w:val="24"/>
          <w:szCs w:val="24"/>
        </w:rPr>
        <w:t xml:space="preserve">. </w:t>
      </w:r>
      <w:proofErr w:type="spellStart"/>
      <w:r w:rsidRPr="00CF39DD">
        <w:rPr>
          <w:rFonts w:ascii="Times New Roman" w:hAnsi="Times New Roman" w:cs="Times New Roman"/>
          <w:bCs/>
          <w:sz w:val="24"/>
          <w:szCs w:val="24"/>
        </w:rPr>
        <w:t>PS</w:t>
      </w:r>
      <w:r w:rsidR="0078087A">
        <w:rPr>
          <w:rFonts w:ascii="Times New Roman" w:hAnsi="Times New Roman" w:cs="Times New Roman"/>
          <w:bCs/>
          <w:sz w:val="24"/>
          <w:szCs w:val="24"/>
        </w:rPr>
        <w:t>-i</w:t>
      </w:r>
      <w:proofErr w:type="spellEnd"/>
      <w:r w:rsidRPr="00CF39DD">
        <w:rPr>
          <w:rFonts w:ascii="Times New Roman" w:hAnsi="Times New Roman" w:cs="Times New Roman"/>
          <w:bCs/>
          <w:sz w:val="24"/>
          <w:szCs w:val="24"/>
        </w:rPr>
        <w:t xml:space="preserve"> § 29 sisustamisel on mõistlik arvestada EL-i ning siduva rahvusvahelise õigusega.</w:t>
      </w:r>
    </w:p>
    <w:p w14:paraId="1AF59952" w14:textId="77777777" w:rsidR="00347B8B" w:rsidRPr="00CF39DD" w:rsidRDefault="00347B8B" w:rsidP="007E0942">
      <w:pPr>
        <w:spacing w:after="0" w:line="240" w:lineRule="auto"/>
        <w:jc w:val="both"/>
        <w:rPr>
          <w:rFonts w:ascii="Times New Roman" w:hAnsi="Times New Roman" w:cs="Times New Roman"/>
          <w:bCs/>
          <w:sz w:val="24"/>
          <w:szCs w:val="24"/>
        </w:rPr>
      </w:pPr>
    </w:p>
    <w:p w14:paraId="5B07A898" w14:textId="4C82DACF" w:rsidR="00347B8B" w:rsidRPr="00CF39DD" w:rsidRDefault="00347B8B" w:rsidP="007E0942">
      <w:pPr>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 xml:space="preserve">Põhiõiguse kaitseala jaguneb esemeliseks ja isikuliseks kaitsealaks. Põhiõiguse esemeliseks kaitsealaks on põhiõiguse kandja tegevus, omadus või seisund, mida antud norm hõlmab. Töökoha valikuvabaduse </w:t>
      </w:r>
      <w:r w:rsidRPr="00CF39DD">
        <w:rPr>
          <w:rFonts w:ascii="Times New Roman" w:hAnsi="Times New Roman" w:cs="Times New Roman"/>
          <w:b/>
          <w:sz w:val="24"/>
          <w:szCs w:val="24"/>
        </w:rPr>
        <w:t>esemelises kaitsealas</w:t>
      </w:r>
      <w:r w:rsidRPr="00CF39DD">
        <w:rPr>
          <w:rFonts w:ascii="Times New Roman" w:hAnsi="Times New Roman" w:cs="Times New Roman"/>
          <w:bCs/>
          <w:sz w:val="24"/>
          <w:szCs w:val="24"/>
        </w:rPr>
        <w:t xml:space="preserve"> on olukorrad, kus isiku subjektiivne õigus võib olla või saada rikutud. Töökoha valikuvabadus kaitseb isikut selle eest, et ta saaks vabalt valida endale tegevusala, elukutset ja töökohta ilma riigi sekkumiseta. Isikulises kaitsealas on isikute ring ja põhiõiguste kandjaid, keda vastav põhiõigus kaitseb. Põhiõigused jaotuvad põhiõiguse kandja järgi kõigi ja igaühe õigusteks ning kodanikuõigusteks. </w:t>
      </w:r>
      <w:r w:rsidRPr="00CF39DD">
        <w:rPr>
          <w:rFonts w:ascii="Times New Roman" w:hAnsi="Times New Roman" w:cs="Times New Roman"/>
          <w:sz w:val="24"/>
          <w:szCs w:val="24"/>
        </w:rPr>
        <w:t xml:space="preserve">Selle põhiõiguse </w:t>
      </w:r>
      <w:r w:rsidRPr="00CF39DD">
        <w:rPr>
          <w:rFonts w:ascii="Times New Roman" w:hAnsi="Times New Roman" w:cs="Times New Roman"/>
          <w:bCs/>
          <w:sz w:val="24"/>
          <w:szCs w:val="24"/>
        </w:rPr>
        <w:t xml:space="preserve">isikuline kaitseala hõlmab nii Eesti kodanikku kui ka Eestis viibivat välisriigi kodanikku ja kodakondsuseta isikut. </w:t>
      </w:r>
      <w:proofErr w:type="spellStart"/>
      <w:r w:rsidRPr="00CF39DD">
        <w:rPr>
          <w:rFonts w:ascii="Times New Roman" w:hAnsi="Times New Roman" w:cs="Times New Roman"/>
          <w:bCs/>
          <w:sz w:val="24"/>
          <w:szCs w:val="24"/>
        </w:rPr>
        <w:t>PS</w:t>
      </w:r>
      <w:r w:rsidR="0078087A">
        <w:rPr>
          <w:rFonts w:ascii="Times New Roman" w:hAnsi="Times New Roman" w:cs="Times New Roman"/>
          <w:bCs/>
          <w:sz w:val="24"/>
          <w:szCs w:val="24"/>
        </w:rPr>
        <w:t>-i</w:t>
      </w:r>
      <w:proofErr w:type="spellEnd"/>
      <w:r w:rsidRPr="00CF39DD">
        <w:rPr>
          <w:rFonts w:ascii="Times New Roman" w:hAnsi="Times New Roman" w:cs="Times New Roman"/>
          <w:bCs/>
          <w:sz w:val="24"/>
          <w:szCs w:val="24"/>
        </w:rPr>
        <w:t xml:space="preserve"> § 29 on päritolult palgatöötajatele suunatud põhiõigus, mis peab ennekõike kaitsma isikuid, kes alluvad töö tegemisel teiste isikute juhtimisele ja kontrollile</w:t>
      </w:r>
      <w:r w:rsidRPr="00CF39DD">
        <w:rPr>
          <w:rStyle w:val="Allmrkuseviide"/>
          <w:rFonts w:ascii="Times New Roman" w:hAnsi="Times New Roman"/>
          <w:bCs/>
          <w:sz w:val="24"/>
          <w:szCs w:val="24"/>
        </w:rPr>
        <w:footnoteReference w:id="20"/>
      </w:r>
      <w:r w:rsidRPr="00CF39DD">
        <w:rPr>
          <w:rFonts w:ascii="Times New Roman" w:hAnsi="Times New Roman" w:cs="Times New Roman"/>
          <w:bCs/>
          <w:sz w:val="24"/>
          <w:szCs w:val="24"/>
        </w:rPr>
        <w:t>.</w:t>
      </w:r>
    </w:p>
    <w:p w14:paraId="4FDBA5D6" w14:textId="77777777" w:rsidR="00347B8B" w:rsidRPr="00CF39DD" w:rsidRDefault="00347B8B" w:rsidP="007E0942">
      <w:pPr>
        <w:spacing w:after="0" w:line="240" w:lineRule="auto"/>
        <w:jc w:val="both"/>
        <w:rPr>
          <w:rFonts w:ascii="Times New Roman" w:hAnsi="Times New Roman" w:cs="Times New Roman"/>
          <w:bCs/>
          <w:sz w:val="24"/>
          <w:szCs w:val="24"/>
        </w:rPr>
      </w:pPr>
    </w:p>
    <w:p w14:paraId="3875DBAF" w14:textId="540918CD" w:rsidR="00347B8B" w:rsidRPr="00CF39DD" w:rsidRDefault="00347B8B" w:rsidP="007E0942">
      <w:pPr>
        <w:spacing w:after="0" w:line="240" w:lineRule="auto"/>
        <w:jc w:val="both"/>
        <w:rPr>
          <w:rFonts w:ascii="Times New Roman" w:hAnsi="Times New Roman" w:cs="Times New Roman"/>
          <w:bCs/>
          <w:sz w:val="24"/>
          <w:szCs w:val="24"/>
        </w:rPr>
      </w:pPr>
      <w:proofErr w:type="spellStart"/>
      <w:r w:rsidRPr="00CF39DD">
        <w:rPr>
          <w:rFonts w:ascii="Times New Roman" w:hAnsi="Times New Roman" w:cs="Times New Roman"/>
          <w:bCs/>
          <w:sz w:val="24"/>
          <w:szCs w:val="24"/>
        </w:rPr>
        <w:t>PS</w:t>
      </w:r>
      <w:r w:rsidR="0078087A">
        <w:rPr>
          <w:rFonts w:ascii="Times New Roman" w:hAnsi="Times New Roman" w:cs="Times New Roman"/>
          <w:bCs/>
          <w:sz w:val="24"/>
          <w:szCs w:val="24"/>
        </w:rPr>
        <w:t>-i</w:t>
      </w:r>
      <w:proofErr w:type="spellEnd"/>
      <w:r w:rsidRPr="00CF39DD">
        <w:rPr>
          <w:rFonts w:ascii="Times New Roman" w:hAnsi="Times New Roman" w:cs="Times New Roman"/>
          <w:bCs/>
          <w:sz w:val="24"/>
          <w:szCs w:val="24"/>
        </w:rPr>
        <w:t xml:space="preserve"> § 29 lõike 1 teises lauses on ette nähtud lihtne seaduse reservatsioon, kus seadus võib ette näha õiguse kasutamise tingimused ja korra, piirangud või kitsendused.</w:t>
      </w:r>
      <w:r w:rsidRPr="00CF39DD">
        <w:rPr>
          <w:rFonts w:ascii="Times New Roman" w:hAnsi="Times New Roman" w:cs="Times New Roman"/>
          <w:sz w:val="24"/>
          <w:szCs w:val="24"/>
        </w:rPr>
        <w:t xml:space="preserve"> Töökoha valimise piirang ei tohi kahjustada seadusega kaitstud huvi või õigust rohkem, kui saab põhjendada normi legitiimse eesmärgiga. Meetmed peavad olema proportsionaalsed soovitud eesmärgiga. Seega võib seadusandja põhjendatud juhtudel piirata isiku õigust valida tegevusala, elukutset ja töökohta, kuid selline piirang peab olema proportsionaalne ehk sobiv, vajalik ja mõõdukas.</w:t>
      </w:r>
    </w:p>
    <w:p w14:paraId="2885AD11" w14:textId="77777777" w:rsidR="00901F7B" w:rsidRPr="00CF39DD" w:rsidRDefault="00901F7B" w:rsidP="007E0942">
      <w:pPr>
        <w:spacing w:after="0" w:line="240" w:lineRule="auto"/>
        <w:jc w:val="both"/>
        <w:rPr>
          <w:rFonts w:ascii="Times New Roman" w:eastAsia="Aptos" w:hAnsi="Times New Roman" w:cs="Times New Roman"/>
          <w:b/>
          <w:sz w:val="24"/>
          <w:szCs w:val="24"/>
        </w:rPr>
      </w:pPr>
    </w:p>
    <w:p w14:paraId="2B4D405D" w14:textId="77777777" w:rsidR="00901F7B" w:rsidRPr="00CF39DD" w:rsidRDefault="00901F7B"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Meetmete sobivus</w:t>
      </w:r>
    </w:p>
    <w:p w14:paraId="4DAB0BCC" w14:textId="77777777" w:rsidR="00901F7B" w:rsidRPr="00CF39DD" w:rsidRDefault="00901F7B" w:rsidP="007E0942">
      <w:pPr>
        <w:spacing w:after="0" w:line="240" w:lineRule="auto"/>
        <w:jc w:val="both"/>
        <w:rPr>
          <w:rFonts w:ascii="Times New Roman" w:hAnsi="Times New Roman" w:cs="Times New Roman"/>
          <w:b/>
          <w:bCs/>
          <w:sz w:val="24"/>
          <w:szCs w:val="24"/>
        </w:rPr>
      </w:pPr>
    </w:p>
    <w:p w14:paraId="5FF84DF5" w14:textId="7E65A1FC" w:rsidR="00347B8B" w:rsidRPr="00CF39DD" w:rsidRDefault="00347B8B"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Sobiv ehk kohane on meede, mis aitab kaasa legitiimse eesmärgi saavutamisele. </w:t>
      </w:r>
      <w:r w:rsidRPr="00CF39DD">
        <w:rPr>
          <w:rFonts w:ascii="Times New Roman" w:hAnsi="Times New Roman" w:cs="Times New Roman"/>
          <w:bCs/>
          <w:sz w:val="24"/>
          <w:szCs w:val="24"/>
        </w:rPr>
        <w:t xml:space="preserve">Eelnõu </w:t>
      </w:r>
      <w:commentRangeStart w:id="124"/>
      <w:r w:rsidRPr="00CF39DD">
        <w:rPr>
          <w:rFonts w:ascii="Times New Roman" w:hAnsi="Times New Roman" w:cs="Times New Roman"/>
          <w:bCs/>
          <w:sz w:val="24"/>
          <w:szCs w:val="24"/>
        </w:rPr>
        <w:t xml:space="preserve">lihtsustada </w:t>
      </w:r>
      <w:commentRangeEnd w:id="124"/>
      <w:r w:rsidR="00470899">
        <w:rPr>
          <w:rStyle w:val="Kommentaariviide"/>
          <w:rFonts w:asciiTheme="minorHAnsi" w:eastAsiaTheme="minorHAnsi" w:hAnsiTheme="minorHAnsi" w:cstheme="minorBidi"/>
        </w:rPr>
        <w:commentReference w:id="124"/>
      </w:r>
      <w:r w:rsidRPr="00CF39DD">
        <w:rPr>
          <w:rFonts w:ascii="Times New Roman" w:hAnsi="Times New Roman" w:cs="Times New Roman"/>
          <w:bCs/>
          <w:sz w:val="24"/>
          <w:szCs w:val="24"/>
        </w:rPr>
        <w:t xml:space="preserve">tööandja ja töökoha vahetamist selle elamisloa kehtivusajal. </w:t>
      </w:r>
      <w:r w:rsidRPr="00CF39DD">
        <w:rPr>
          <w:rFonts w:ascii="Times New Roman" w:hAnsi="Times New Roman" w:cs="Times New Roman"/>
          <w:sz w:val="24"/>
          <w:szCs w:val="24"/>
        </w:rPr>
        <w:t>Eelnõu sisaldab kokkuvõtlikult järgmisi meetmeid, millega eelnõu eesmärke saavutatakse:</w:t>
      </w:r>
    </w:p>
    <w:p w14:paraId="53D3960E" w14:textId="1C043F8E" w:rsidR="00347B8B" w:rsidRPr="00CF39DD" w:rsidRDefault="00347B8B" w:rsidP="004A0BEF">
      <w:pPr>
        <w:pStyle w:val="Loendilik"/>
        <w:numPr>
          <w:ilvl w:val="0"/>
          <w:numId w:val="14"/>
        </w:numPr>
        <w:jc w:val="both"/>
        <w:rPr>
          <w:rFonts w:ascii="Times New Roman" w:hAnsi="Times New Roman"/>
          <w:bCs/>
          <w:sz w:val="24"/>
          <w:szCs w:val="24"/>
        </w:rPr>
      </w:pPr>
      <w:r w:rsidRPr="00CF39DD">
        <w:rPr>
          <w:rFonts w:ascii="Times New Roman" w:hAnsi="Times New Roman"/>
          <w:sz w:val="24"/>
          <w:szCs w:val="24"/>
        </w:rPr>
        <w:t xml:space="preserve">võimaldatakse välismaalasele töötamiseks </w:t>
      </w:r>
      <w:r w:rsidR="00A10FD1">
        <w:rPr>
          <w:rFonts w:ascii="Times New Roman" w:hAnsi="Times New Roman"/>
          <w:sz w:val="24"/>
          <w:szCs w:val="24"/>
        </w:rPr>
        <w:t>ant</w:t>
      </w:r>
      <w:r w:rsidR="00042927">
        <w:rPr>
          <w:rFonts w:ascii="Times New Roman" w:hAnsi="Times New Roman"/>
          <w:sz w:val="24"/>
          <w:szCs w:val="24"/>
        </w:rPr>
        <w:t>ud</w:t>
      </w:r>
      <w:r w:rsidRPr="00CF39DD">
        <w:rPr>
          <w:rFonts w:ascii="Times New Roman" w:hAnsi="Times New Roman"/>
          <w:sz w:val="24"/>
          <w:szCs w:val="24"/>
        </w:rPr>
        <w:t xml:space="preserve"> </w:t>
      </w:r>
      <w:r w:rsidR="00BC7856">
        <w:rPr>
          <w:rFonts w:ascii="Times New Roman" w:hAnsi="Times New Roman"/>
          <w:sz w:val="24"/>
          <w:szCs w:val="24"/>
        </w:rPr>
        <w:t xml:space="preserve">tähtajalise </w:t>
      </w:r>
      <w:r w:rsidRPr="00CF39DD">
        <w:rPr>
          <w:rFonts w:ascii="Times New Roman" w:hAnsi="Times New Roman"/>
          <w:sz w:val="24"/>
          <w:szCs w:val="24"/>
        </w:rPr>
        <w:t xml:space="preserve">elamisloa kehtivusajal </w:t>
      </w:r>
      <w:r w:rsidR="0097531C">
        <w:rPr>
          <w:rFonts w:ascii="Times New Roman" w:hAnsi="Times New Roman"/>
          <w:sz w:val="24"/>
          <w:szCs w:val="24"/>
        </w:rPr>
        <w:t>töökohavahetust</w:t>
      </w:r>
      <w:r w:rsidRPr="00CF39DD">
        <w:rPr>
          <w:rFonts w:ascii="Times New Roman" w:hAnsi="Times New Roman"/>
          <w:sz w:val="24"/>
          <w:szCs w:val="24"/>
        </w:rPr>
        <w:t xml:space="preserve"> ilma, et ta selleks peaks taotlema uut elamisluba;</w:t>
      </w:r>
    </w:p>
    <w:p w14:paraId="139EBDDF" w14:textId="23D5653F" w:rsidR="00347B8B" w:rsidRPr="003F7963" w:rsidRDefault="00347B8B" w:rsidP="004A0BEF">
      <w:pPr>
        <w:pStyle w:val="Loendilik"/>
        <w:numPr>
          <w:ilvl w:val="0"/>
          <w:numId w:val="14"/>
        </w:numPr>
        <w:jc w:val="both"/>
        <w:rPr>
          <w:rFonts w:ascii="Times New Roman" w:hAnsi="Times New Roman"/>
          <w:bCs/>
          <w:sz w:val="24"/>
          <w:szCs w:val="24"/>
        </w:rPr>
      </w:pPr>
      <w:r w:rsidRPr="00CF39DD">
        <w:rPr>
          <w:rFonts w:ascii="Times New Roman" w:hAnsi="Times New Roman"/>
          <w:sz w:val="24"/>
          <w:szCs w:val="24"/>
        </w:rPr>
        <w:t xml:space="preserve">võimaldatakse töötamiseks </w:t>
      </w:r>
      <w:r w:rsidR="00A10FD1">
        <w:rPr>
          <w:rFonts w:ascii="Times New Roman" w:hAnsi="Times New Roman"/>
          <w:sz w:val="24"/>
          <w:szCs w:val="24"/>
        </w:rPr>
        <w:t>ant</w:t>
      </w:r>
      <w:r w:rsidR="00042927">
        <w:rPr>
          <w:rFonts w:ascii="Times New Roman" w:hAnsi="Times New Roman"/>
          <w:sz w:val="24"/>
          <w:szCs w:val="24"/>
        </w:rPr>
        <w:t>ud</w:t>
      </w:r>
      <w:r w:rsidRPr="00CF39DD">
        <w:rPr>
          <w:rFonts w:ascii="Times New Roman" w:hAnsi="Times New Roman"/>
          <w:sz w:val="24"/>
          <w:szCs w:val="24"/>
        </w:rPr>
        <w:t xml:space="preserve"> </w:t>
      </w:r>
      <w:r w:rsidR="00BC7856">
        <w:rPr>
          <w:rFonts w:ascii="Times New Roman" w:hAnsi="Times New Roman"/>
          <w:sz w:val="24"/>
          <w:szCs w:val="24"/>
        </w:rPr>
        <w:t xml:space="preserve">tähtajalise </w:t>
      </w:r>
      <w:r w:rsidRPr="00CF39DD">
        <w:rPr>
          <w:rFonts w:ascii="Times New Roman" w:hAnsi="Times New Roman"/>
          <w:sz w:val="24"/>
          <w:szCs w:val="24"/>
        </w:rPr>
        <w:t xml:space="preserve">elamisloa kehtivusajal olla </w:t>
      </w:r>
      <w:r w:rsidR="00042927">
        <w:rPr>
          <w:rFonts w:ascii="Times New Roman" w:hAnsi="Times New Roman"/>
          <w:sz w:val="24"/>
          <w:szCs w:val="24"/>
        </w:rPr>
        <w:t>tööta</w:t>
      </w:r>
      <w:r w:rsidR="003F7963">
        <w:rPr>
          <w:rFonts w:ascii="Times New Roman" w:hAnsi="Times New Roman"/>
          <w:sz w:val="24"/>
          <w:szCs w:val="24"/>
        </w:rPr>
        <w:t>.</w:t>
      </w:r>
    </w:p>
    <w:p w14:paraId="38B8789E" w14:textId="77777777" w:rsidR="003F7963" w:rsidRPr="003F7963" w:rsidRDefault="003F7963" w:rsidP="003F7963">
      <w:pPr>
        <w:pStyle w:val="Loendilik"/>
        <w:jc w:val="both"/>
        <w:rPr>
          <w:rFonts w:ascii="Times New Roman" w:hAnsi="Times New Roman"/>
          <w:bCs/>
          <w:sz w:val="24"/>
          <w:szCs w:val="24"/>
        </w:rPr>
      </w:pPr>
    </w:p>
    <w:p w14:paraId="4BE6E130" w14:textId="7364016B" w:rsidR="00347B8B" w:rsidRPr="00CF39DD" w:rsidRDefault="00347B8B"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Võimalus vahetada töötamiseks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w:t>
      </w:r>
      <w:r w:rsidR="00BC7856">
        <w:rPr>
          <w:rFonts w:ascii="Times New Roman" w:hAnsi="Times New Roman" w:cs="Times New Roman"/>
          <w:sz w:val="24"/>
          <w:szCs w:val="24"/>
        </w:rPr>
        <w:t xml:space="preserve">tähtajalise </w:t>
      </w:r>
      <w:r w:rsidRPr="00CF39DD">
        <w:rPr>
          <w:rFonts w:ascii="Times New Roman" w:hAnsi="Times New Roman" w:cs="Times New Roman"/>
          <w:sz w:val="24"/>
          <w:szCs w:val="24"/>
        </w:rPr>
        <w:t xml:space="preserve">elamisloa kehtivusajal tööandjat ja töökohta ilma, et ta peaks selleks taotlema uut elamisluba, aitab kaasa elamisloa menetluse lihtsustamisele ja paindlikkusele nii tööandja, välismaalase kui haldusorgani jaoks. </w:t>
      </w:r>
    </w:p>
    <w:p w14:paraId="50CF3E97" w14:textId="77777777" w:rsidR="00347B8B" w:rsidRPr="00CF39DD" w:rsidRDefault="00347B8B" w:rsidP="007E0942">
      <w:pPr>
        <w:spacing w:after="0" w:line="240" w:lineRule="auto"/>
        <w:jc w:val="both"/>
        <w:rPr>
          <w:rFonts w:ascii="Times New Roman" w:hAnsi="Times New Roman" w:cs="Times New Roman"/>
          <w:sz w:val="24"/>
          <w:szCs w:val="24"/>
        </w:rPr>
      </w:pPr>
    </w:p>
    <w:p w14:paraId="39A10651" w14:textId="471945BF" w:rsidR="00347B8B" w:rsidRPr="00CF39DD" w:rsidRDefault="00347B8B" w:rsidP="007E0942">
      <w:pPr>
        <w:spacing w:after="0" w:line="240" w:lineRule="auto"/>
        <w:jc w:val="both"/>
        <w:rPr>
          <w:rFonts w:ascii="Times New Roman" w:hAnsi="Times New Roman" w:cs="Times New Roman"/>
          <w:bCs/>
          <w:sz w:val="24"/>
          <w:szCs w:val="24"/>
        </w:rPr>
      </w:pPr>
      <w:r w:rsidRPr="00CF39DD">
        <w:rPr>
          <w:rFonts w:ascii="Times New Roman" w:hAnsi="Times New Roman" w:cs="Times New Roman"/>
          <w:sz w:val="24"/>
          <w:szCs w:val="24"/>
        </w:rPr>
        <w:t xml:space="preserve">Võimalus olla töötamiseks antud elamisloa kehtivusajal </w:t>
      </w:r>
      <w:r w:rsidR="00042927">
        <w:rPr>
          <w:rFonts w:ascii="Times New Roman" w:hAnsi="Times New Roman" w:cs="Times New Roman"/>
          <w:sz w:val="24"/>
          <w:szCs w:val="24"/>
        </w:rPr>
        <w:t>tööta</w:t>
      </w:r>
      <w:r w:rsidRPr="00CF39DD">
        <w:rPr>
          <w:rFonts w:ascii="Times New Roman" w:hAnsi="Times New Roman" w:cs="Times New Roman"/>
          <w:sz w:val="24"/>
          <w:szCs w:val="24"/>
        </w:rPr>
        <w:t xml:space="preserve">, </w:t>
      </w:r>
      <w:r w:rsidRPr="00CF39DD">
        <w:rPr>
          <w:rFonts w:ascii="Times New Roman" w:hAnsi="Times New Roman"/>
          <w:bCs/>
          <w:sz w:val="24"/>
          <w:szCs w:val="24"/>
        </w:rPr>
        <w:t>soodustab juba riigis viibivate välismaalaste tõhusamat kaasamist tööturule, kuna teatud perioodil saab ta uut tööandjat otsida ja tema viibimisalust ei tunnistata kehtetuks.</w:t>
      </w:r>
      <w:r w:rsidRPr="00CF39DD">
        <w:rPr>
          <w:rFonts w:ascii="Times New Roman" w:hAnsi="Times New Roman" w:cs="Times New Roman"/>
          <w:sz w:val="24"/>
          <w:szCs w:val="24"/>
        </w:rPr>
        <w:t xml:space="preserve"> V</w:t>
      </w:r>
      <w:r w:rsidRPr="00CF39DD">
        <w:rPr>
          <w:rFonts w:ascii="Times New Roman" w:hAnsi="Times New Roman"/>
          <w:bCs/>
          <w:sz w:val="24"/>
          <w:szCs w:val="24"/>
        </w:rPr>
        <w:t>älismaalane võib elamisloa kehtivusaja jooksul olla tööta rohkem kui üks kord, kuid tema kogu tööta olemise periood kokku tema elamisloa kehtivusajal ei tohi ületada seaduse sätestatud perioodi.</w:t>
      </w:r>
    </w:p>
    <w:p w14:paraId="717C14A2" w14:textId="77777777" w:rsidR="00347B8B" w:rsidRPr="00CF39DD" w:rsidRDefault="00347B8B" w:rsidP="007E0942">
      <w:pPr>
        <w:spacing w:after="0" w:line="240" w:lineRule="auto"/>
        <w:jc w:val="both"/>
        <w:rPr>
          <w:rFonts w:ascii="Times New Roman" w:hAnsi="Times New Roman" w:cs="Times New Roman"/>
          <w:bCs/>
          <w:sz w:val="24"/>
          <w:szCs w:val="24"/>
        </w:rPr>
      </w:pPr>
    </w:p>
    <w:p w14:paraId="72D1AECF" w14:textId="4030886F" w:rsidR="00901F7B" w:rsidRPr="00CF39DD" w:rsidRDefault="00347B8B" w:rsidP="007E0942">
      <w:pPr>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Eelnõu meetmed on töökoha valikuvabaduse kaitsmise eesmärki arvestades sobilikud ning aitavad selle saavutamisele kaasa.</w:t>
      </w:r>
    </w:p>
    <w:p w14:paraId="6CBE616A" w14:textId="77777777" w:rsidR="00347B8B" w:rsidRPr="00CF39DD" w:rsidRDefault="00347B8B" w:rsidP="007E0942">
      <w:pPr>
        <w:spacing w:after="0" w:line="240" w:lineRule="auto"/>
        <w:jc w:val="both"/>
        <w:rPr>
          <w:rFonts w:ascii="Times New Roman" w:eastAsia="Calibri" w:hAnsi="Times New Roman" w:cs="Times New Roman"/>
          <w:sz w:val="24"/>
          <w:szCs w:val="24"/>
          <w14:ligatures w14:val="standardContextual"/>
        </w:rPr>
      </w:pPr>
    </w:p>
    <w:p w14:paraId="712C2AB1" w14:textId="77777777" w:rsidR="00901F7B" w:rsidRPr="00CF39DD" w:rsidRDefault="00901F7B" w:rsidP="007E0942">
      <w:pPr>
        <w:spacing w:line="240" w:lineRule="auto"/>
        <w:rPr>
          <w:rFonts w:ascii="Times New Roman" w:hAnsi="Times New Roman" w:cs="Times New Roman"/>
          <w:b/>
          <w:bCs/>
          <w:sz w:val="24"/>
          <w:szCs w:val="24"/>
        </w:rPr>
      </w:pPr>
      <w:r w:rsidRPr="00CF39DD">
        <w:rPr>
          <w:rFonts w:ascii="Times New Roman" w:hAnsi="Times New Roman" w:cs="Times New Roman"/>
          <w:b/>
          <w:bCs/>
          <w:sz w:val="24"/>
          <w:szCs w:val="24"/>
        </w:rPr>
        <w:lastRenderedPageBreak/>
        <w:t>Meetmete vajalikkus</w:t>
      </w:r>
    </w:p>
    <w:p w14:paraId="6A19C267" w14:textId="77777777" w:rsidR="004D41CD" w:rsidRPr="00CF39DD" w:rsidRDefault="004D41CD" w:rsidP="007E0942">
      <w:pPr>
        <w:spacing w:line="240" w:lineRule="auto"/>
        <w:jc w:val="both"/>
        <w:rPr>
          <w:rFonts w:ascii="Times New Roman" w:hAnsi="Times New Roman" w:cs="Times New Roman"/>
          <w:sz w:val="24"/>
          <w:szCs w:val="24"/>
        </w:rPr>
      </w:pPr>
      <w:r w:rsidRPr="00CF39DD">
        <w:rPr>
          <w:rFonts w:ascii="Times New Roman" w:hAnsi="Times New Roman" w:cs="Times New Roman"/>
          <w:sz w:val="24"/>
          <w:szCs w:val="24"/>
        </w:rPr>
        <w:t>Eelnõu meetmed on vajalikud, kui eelnõu eesmärki ei ole võimalik muul leebemal viisil vähemalt sama hästi saavutada.</w:t>
      </w:r>
    </w:p>
    <w:p w14:paraId="7943D623" w14:textId="2F958F9F" w:rsidR="004D41CD" w:rsidRPr="00CF39DD" w:rsidRDefault="0097531C" w:rsidP="004A0BEF">
      <w:pPr>
        <w:pStyle w:val="Loendilik"/>
        <w:numPr>
          <w:ilvl w:val="0"/>
          <w:numId w:val="18"/>
        </w:numPr>
        <w:ind w:left="714" w:hanging="357"/>
        <w:jc w:val="both"/>
        <w:rPr>
          <w:rFonts w:ascii="Times New Roman" w:hAnsi="Times New Roman"/>
          <w:sz w:val="24"/>
          <w:szCs w:val="24"/>
        </w:rPr>
      </w:pPr>
      <w:r>
        <w:rPr>
          <w:rFonts w:ascii="Times New Roman" w:hAnsi="Times New Roman"/>
          <w:sz w:val="24"/>
          <w:szCs w:val="24"/>
        </w:rPr>
        <w:t>Töökohavahetuse v</w:t>
      </w:r>
      <w:r w:rsidR="004D41CD" w:rsidRPr="00CF39DD">
        <w:rPr>
          <w:rFonts w:ascii="Times New Roman" w:hAnsi="Times New Roman"/>
          <w:sz w:val="24"/>
          <w:szCs w:val="24"/>
        </w:rPr>
        <w:t xml:space="preserve">õimalus töötamiseks </w:t>
      </w:r>
      <w:r w:rsidR="00093F4A">
        <w:rPr>
          <w:rFonts w:ascii="Times New Roman" w:hAnsi="Times New Roman"/>
          <w:sz w:val="24"/>
          <w:szCs w:val="24"/>
        </w:rPr>
        <w:t>ant</w:t>
      </w:r>
      <w:r w:rsidR="00042927">
        <w:rPr>
          <w:rFonts w:ascii="Times New Roman" w:hAnsi="Times New Roman"/>
          <w:sz w:val="24"/>
          <w:szCs w:val="24"/>
        </w:rPr>
        <w:t>ud</w:t>
      </w:r>
      <w:r w:rsidR="00BC7856">
        <w:rPr>
          <w:rFonts w:ascii="Times New Roman" w:hAnsi="Times New Roman"/>
          <w:sz w:val="24"/>
          <w:szCs w:val="24"/>
        </w:rPr>
        <w:t xml:space="preserve"> tähtajalise </w:t>
      </w:r>
      <w:r w:rsidR="004D41CD" w:rsidRPr="00CF39DD">
        <w:rPr>
          <w:rFonts w:ascii="Times New Roman" w:hAnsi="Times New Roman"/>
          <w:sz w:val="24"/>
          <w:szCs w:val="24"/>
        </w:rPr>
        <w:t xml:space="preserve">elamisloa kehtivusajal ilma, et ta selleks peaks taotlema uut elamisluba, muudab välismaalase jaoks Eestis töötamise tingimused paindlikumaks, </w:t>
      </w:r>
      <w:proofErr w:type="spellStart"/>
      <w:r w:rsidR="004D41CD" w:rsidRPr="00CF39DD">
        <w:rPr>
          <w:rFonts w:ascii="Times New Roman" w:hAnsi="Times New Roman"/>
          <w:sz w:val="24"/>
          <w:szCs w:val="24"/>
        </w:rPr>
        <w:t>PPA-le</w:t>
      </w:r>
      <w:proofErr w:type="spellEnd"/>
      <w:r w:rsidR="004D41CD" w:rsidRPr="00CF39DD">
        <w:rPr>
          <w:rFonts w:ascii="Times New Roman" w:hAnsi="Times New Roman"/>
          <w:sz w:val="24"/>
          <w:szCs w:val="24"/>
        </w:rPr>
        <w:t xml:space="preserve"> vastava regulatsiooni järgimise ja kontrollimise lihtsamaks ja selgemaks. Samuti vähendab muudatus </w:t>
      </w:r>
      <w:proofErr w:type="spellStart"/>
      <w:r w:rsidR="004D41CD" w:rsidRPr="00CF39DD">
        <w:rPr>
          <w:rFonts w:ascii="Times New Roman" w:hAnsi="Times New Roman"/>
          <w:sz w:val="24"/>
          <w:szCs w:val="24"/>
        </w:rPr>
        <w:t>välistöötaja</w:t>
      </w:r>
      <w:proofErr w:type="spellEnd"/>
      <w:r w:rsidR="004D41CD" w:rsidRPr="00CF39DD">
        <w:rPr>
          <w:rFonts w:ascii="Times New Roman" w:hAnsi="Times New Roman"/>
          <w:sz w:val="24"/>
          <w:szCs w:val="24"/>
        </w:rPr>
        <w:t xml:space="preserve"> sõltuvust tööandjast ning aitab seeläbi võidelda töötajate ekspluateerimise vastu.</w:t>
      </w:r>
    </w:p>
    <w:p w14:paraId="3A7AEC0F" w14:textId="605EAE8A" w:rsidR="004D41CD" w:rsidRPr="00CF39DD" w:rsidRDefault="004D41CD" w:rsidP="004A0BEF">
      <w:pPr>
        <w:pStyle w:val="Loendilik"/>
        <w:numPr>
          <w:ilvl w:val="0"/>
          <w:numId w:val="18"/>
        </w:numPr>
        <w:ind w:left="714" w:hanging="357"/>
        <w:jc w:val="both"/>
        <w:rPr>
          <w:rFonts w:ascii="Times New Roman" w:hAnsi="Times New Roman"/>
          <w:bCs/>
          <w:sz w:val="24"/>
          <w:szCs w:val="24"/>
        </w:rPr>
      </w:pPr>
      <w:r w:rsidRPr="00CF39DD">
        <w:rPr>
          <w:rFonts w:ascii="Times New Roman" w:hAnsi="Times New Roman"/>
          <w:sz w:val="24"/>
          <w:szCs w:val="24"/>
        </w:rPr>
        <w:t xml:space="preserve">Võimalus töötamiseks </w:t>
      </w:r>
      <w:r w:rsidR="006618A1">
        <w:rPr>
          <w:rFonts w:ascii="Times New Roman" w:hAnsi="Times New Roman"/>
          <w:sz w:val="24"/>
          <w:szCs w:val="24"/>
        </w:rPr>
        <w:t>antud</w:t>
      </w:r>
      <w:r w:rsidRPr="00CF39DD">
        <w:rPr>
          <w:rFonts w:ascii="Times New Roman" w:hAnsi="Times New Roman"/>
          <w:sz w:val="24"/>
          <w:szCs w:val="24"/>
        </w:rPr>
        <w:t xml:space="preserve"> </w:t>
      </w:r>
      <w:r w:rsidR="00BC7856">
        <w:rPr>
          <w:rFonts w:ascii="Times New Roman" w:hAnsi="Times New Roman"/>
          <w:sz w:val="24"/>
          <w:szCs w:val="24"/>
        </w:rPr>
        <w:t xml:space="preserve">tähtajalise </w:t>
      </w:r>
      <w:r w:rsidRPr="00CF39DD">
        <w:rPr>
          <w:rFonts w:ascii="Times New Roman" w:hAnsi="Times New Roman"/>
          <w:sz w:val="24"/>
          <w:szCs w:val="24"/>
        </w:rPr>
        <w:t xml:space="preserve">elamisloa kehtivusajal olla </w:t>
      </w:r>
      <w:r w:rsidR="00042927">
        <w:rPr>
          <w:rFonts w:ascii="Times New Roman" w:hAnsi="Times New Roman"/>
          <w:sz w:val="24"/>
          <w:szCs w:val="24"/>
        </w:rPr>
        <w:t>tööta</w:t>
      </w:r>
      <w:r w:rsidRPr="00CF39DD">
        <w:rPr>
          <w:rFonts w:ascii="Times New Roman" w:hAnsi="Times New Roman"/>
          <w:sz w:val="24"/>
          <w:szCs w:val="24"/>
        </w:rPr>
        <w:t xml:space="preserve">, võimaldab </w:t>
      </w:r>
      <w:proofErr w:type="spellStart"/>
      <w:r w:rsidRPr="00CF39DD">
        <w:rPr>
          <w:rFonts w:ascii="Times New Roman" w:hAnsi="Times New Roman"/>
          <w:sz w:val="24"/>
          <w:szCs w:val="24"/>
        </w:rPr>
        <w:t>välistöötajal</w:t>
      </w:r>
      <w:proofErr w:type="spellEnd"/>
      <w:r w:rsidRPr="00CF39DD">
        <w:rPr>
          <w:rFonts w:ascii="Times New Roman" w:hAnsi="Times New Roman"/>
          <w:sz w:val="24"/>
          <w:szCs w:val="24"/>
        </w:rPr>
        <w:t xml:space="preserve"> leida uus tööandja. Lubatud perioodil </w:t>
      </w:r>
      <w:r w:rsidR="00042927">
        <w:rPr>
          <w:rFonts w:ascii="Times New Roman" w:hAnsi="Times New Roman"/>
          <w:sz w:val="24"/>
          <w:szCs w:val="24"/>
        </w:rPr>
        <w:t>tööta</w:t>
      </w:r>
      <w:r w:rsidRPr="00CF39DD">
        <w:rPr>
          <w:rFonts w:ascii="Times New Roman" w:hAnsi="Times New Roman"/>
          <w:sz w:val="24"/>
          <w:szCs w:val="24"/>
        </w:rPr>
        <w:t xml:space="preserve"> olemine ei ole ka põhjus elamisloa tühistamiseks, tingimusel et see ei ületa kolme kuud, kui </w:t>
      </w:r>
      <w:proofErr w:type="spellStart"/>
      <w:r w:rsidRPr="00CF39DD">
        <w:rPr>
          <w:rFonts w:ascii="Times New Roman" w:hAnsi="Times New Roman"/>
          <w:sz w:val="24"/>
          <w:szCs w:val="24"/>
        </w:rPr>
        <w:t>välistöötajal</w:t>
      </w:r>
      <w:proofErr w:type="spellEnd"/>
      <w:r w:rsidRPr="00CF39DD">
        <w:rPr>
          <w:rFonts w:ascii="Times New Roman" w:hAnsi="Times New Roman"/>
          <w:sz w:val="24"/>
          <w:szCs w:val="24"/>
        </w:rPr>
        <w:t xml:space="preserve"> on ühtne luba olnud vähem kui kaks aastat, või kuut kuud, kui </w:t>
      </w:r>
      <w:proofErr w:type="spellStart"/>
      <w:r w:rsidRPr="00CF39DD">
        <w:rPr>
          <w:rFonts w:ascii="Times New Roman" w:hAnsi="Times New Roman"/>
          <w:sz w:val="24"/>
          <w:szCs w:val="24"/>
        </w:rPr>
        <w:t>välistöötajal</w:t>
      </w:r>
      <w:proofErr w:type="spellEnd"/>
      <w:r w:rsidRPr="00CF39DD">
        <w:rPr>
          <w:rFonts w:ascii="Times New Roman" w:hAnsi="Times New Roman"/>
          <w:sz w:val="24"/>
          <w:szCs w:val="24"/>
        </w:rPr>
        <w:t xml:space="preserve"> on luba olnud kauem kui kaks aastat. </w:t>
      </w:r>
    </w:p>
    <w:p w14:paraId="6B964EBA" w14:textId="77777777" w:rsidR="004D41CD" w:rsidRPr="00CF39DD" w:rsidRDefault="004D41CD" w:rsidP="007E0942">
      <w:pPr>
        <w:pStyle w:val="Loendilik"/>
        <w:jc w:val="both"/>
        <w:rPr>
          <w:rFonts w:ascii="Times New Roman" w:hAnsi="Times New Roman"/>
          <w:sz w:val="24"/>
          <w:szCs w:val="24"/>
        </w:rPr>
      </w:pPr>
    </w:p>
    <w:p w14:paraId="00571A5A" w14:textId="2B5ACD55" w:rsidR="004D41CD" w:rsidRPr="00CF39DD" w:rsidRDefault="004D41CD" w:rsidP="007E0942">
      <w:pPr>
        <w:spacing w:after="0" w:line="240" w:lineRule="auto"/>
        <w:jc w:val="both"/>
        <w:rPr>
          <w:rFonts w:ascii="Times New Roman" w:eastAsia="Calibri" w:hAnsi="Times New Roman" w:cs="Times New Roman"/>
          <w:sz w:val="24"/>
          <w:szCs w:val="24"/>
        </w:rPr>
      </w:pPr>
      <w:r w:rsidRPr="00CF39DD">
        <w:rPr>
          <w:rFonts w:ascii="Times New Roman" w:eastAsia="Calibri" w:hAnsi="Times New Roman" w:cs="Times New Roman"/>
          <w:sz w:val="24"/>
          <w:szCs w:val="24"/>
        </w:rPr>
        <w:t xml:space="preserve">Eelnõu meetmetele ei ole alternatiive, mis aitaksid sama hästi tagada tegevusala, elukutse ja töökoha valikuvabadust, sest kavandatavad muudatused </w:t>
      </w:r>
      <w:r w:rsidRPr="00CF39DD">
        <w:rPr>
          <w:rFonts w:ascii="Times New Roman" w:eastAsia="Calibri" w:hAnsi="Times New Roman" w:cs="Times New Roman"/>
          <w:bCs/>
          <w:sz w:val="24"/>
          <w:szCs w:val="24"/>
        </w:rPr>
        <w:t xml:space="preserve">vähendavad nii välismaalase kui ka riigi menetluskoormust ning olemuslikult lihtsustavad ja soodustavad töötamiseks </w:t>
      </w:r>
      <w:r w:rsidR="006618A1">
        <w:rPr>
          <w:rFonts w:ascii="Times New Roman" w:eastAsia="Calibri" w:hAnsi="Times New Roman" w:cs="Times New Roman"/>
          <w:bCs/>
          <w:sz w:val="24"/>
          <w:szCs w:val="24"/>
        </w:rPr>
        <w:t>ant</w:t>
      </w:r>
      <w:r w:rsidR="00042927">
        <w:rPr>
          <w:rFonts w:ascii="Times New Roman" w:eastAsia="Calibri" w:hAnsi="Times New Roman" w:cs="Times New Roman"/>
          <w:bCs/>
          <w:sz w:val="24"/>
          <w:szCs w:val="24"/>
        </w:rPr>
        <w:t>ud</w:t>
      </w:r>
      <w:r w:rsidRPr="00CF39DD">
        <w:rPr>
          <w:rFonts w:ascii="Times New Roman" w:eastAsia="Calibri" w:hAnsi="Times New Roman" w:cs="Times New Roman"/>
          <w:bCs/>
          <w:sz w:val="24"/>
          <w:szCs w:val="24"/>
        </w:rPr>
        <w:t xml:space="preserve"> elamisloaga seotud regulatsioone</w:t>
      </w:r>
      <w:r w:rsidRPr="00CF39DD">
        <w:rPr>
          <w:rFonts w:ascii="Times New Roman" w:eastAsia="Calibri" w:hAnsi="Times New Roman" w:cs="Times New Roman"/>
          <w:sz w:val="24"/>
          <w:szCs w:val="24"/>
        </w:rPr>
        <w:t>. Olukorras, kus eelnõu meetmetele ei ole võrreldavaid ja eesmärgi saavuta</w:t>
      </w:r>
      <w:r w:rsidRPr="00CF39DD">
        <w:rPr>
          <w:rFonts w:ascii="Times New Roman" w:eastAsia="Calibri" w:hAnsi="Times New Roman" w:cs="Times New Roman"/>
          <w:sz w:val="24"/>
          <w:szCs w:val="24"/>
        </w:rPr>
        <w:softHyphen/>
        <w:t>miseks sama tulemuslikke alternatiive, tuleb eelnõu meetmeid pidada vältimatult vajalikuks.</w:t>
      </w:r>
    </w:p>
    <w:p w14:paraId="63E48227" w14:textId="77777777" w:rsidR="00F07B2E" w:rsidRPr="00CF39DD" w:rsidRDefault="00F07B2E" w:rsidP="007E0942">
      <w:pPr>
        <w:spacing w:after="0" w:line="240" w:lineRule="auto"/>
        <w:jc w:val="both"/>
        <w:rPr>
          <w:rFonts w:ascii="Times New Roman" w:eastAsia="Calibri" w:hAnsi="Times New Roman" w:cs="Times New Roman"/>
          <w:sz w:val="24"/>
          <w:szCs w:val="24"/>
        </w:rPr>
      </w:pPr>
    </w:p>
    <w:p w14:paraId="1EC8C690" w14:textId="77777777" w:rsidR="004D41CD" w:rsidRPr="00CF39DD" w:rsidRDefault="004D41CD"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Meetmete mõõdukus</w:t>
      </w:r>
    </w:p>
    <w:p w14:paraId="1776344B" w14:textId="77777777" w:rsidR="004D41CD" w:rsidRPr="00CF39DD" w:rsidRDefault="004D41CD" w:rsidP="007E0942">
      <w:pPr>
        <w:spacing w:after="0" w:line="240" w:lineRule="auto"/>
        <w:jc w:val="both"/>
        <w:rPr>
          <w:rFonts w:ascii="Times New Roman" w:hAnsi="Times New Roman" w:cs="Times New Roman"/>
          <w:b/>
          <w:bCs/>
          <w:sz w:val="24"/>
          <w:szCs w:val="24"/>
        </w:rPr>
      </w:pPr>
    </w:p>
    <w:p w14:paraId="2CC0DAA5" w14:textId="77777777" w:rsidR="004D41CD" w:rsidRPr="00CF39DD" w:rsidRDefault="004D41CD" w:rsidP="007E0942">
      <w:pPr>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Eelnõu meetmete mõõdukuse hindamisel tuleb kaaluda ühelt poolt põhiõigusse sekkumise ulatust ja intensiivsust, teiselt poolt aga eesmärgi tähtsust.</w:t>
      </w:r>
      <w:r w:rsidRPr="00CF39DD">
        <w:t xml:space="preserve"> </w:t>
      </w:r>
      <w:r w:rsidRPr="00CF39DD">
        <w:rPr>
          <w:rFonts w:ascii="Times New Roman" w:hAnsi="Times New Roman" w:cs="Times New Roman"/>
          <w:bCs/>
          <w:sz w:val="24"/>
          <w:szCs w:val="24"/>
        </w:rPr>
        <w:t>Seejuures kehtib reegel- mida intensiivsem on riive, seda mõjuvamad peavad olema seda õigustavad põhjused.</w:t>
      </w:r>
    </w:p>
    <w:p w14:paraId="7D90A4A9" w14:textId="77777777" w:rsidR="004D41CD" w:rsidRPr="00CF39DD" w:rsidRDefault="004D41CD" w:rsidP="007E0942">
      <w:pPr>
        <w:spacing w:after="0" w:line="240" w:lineRule="auto"/>
        <w:jc w:val="both"/>
        <w:rPr>
          <w:rFonts w:ascii="Times New Roman" w:hAnsi="Times New Roman" w:cs="Times New Roman"/>
          <w:bCs/>
          <w:sz w:val="24"/>
          <w:szCs w:val="24"/>
        </w:rPr>
      </w:pPr>
    </w:p>
    <w:p w14:paraId="3109D47E" w14:textId="3FD31AA3" w:rsidR="004D41CD" w:rsidRPr="00CF39DD" w:rsidRDefault="004D41CD" w:rsidP="004A0BEF">
      <w:pPr>
        <w:pStyle w:val="Loendilik"/>
        <w:numPr>
          <w:ilvl w:val="0"/>
          <w:numId w:val="19"/>
        </w:numPr>
        <w:jc w:val="both"/>
        <w:rPr>
          <w:rFonts w:ascii="Times New Roman" w:hAnsi="Times New Roman"/>
        </w:rPr>
      </w:pPr>
      <w:commentRangeStart w:id="125"/>
      <w:r w:rsidRPr="00CF39DD">
        <w:rPr>
          <w:rFonts w:ascii="Times New Roman" w:hAnsi="Times New Roman"/>
          <w:sz w:val="24"/>
          <w:szCs w:val="24"/>
        </w:rPr>
        <w:t xml:space="preserve">Töötamiseks </w:t>
      </w:r>
      <w:r w:rsidR="006618A1">
        <w:rPr>
          <w:rFonts w:ascii="Times New Roman" w:hAnsi="Times New Roman"/>
          <w:sz w:val="24"/>
          <w:szCs w:val="24"/>
        </w:rPr>
        <w:t>antud</w:t>
      </w:r>
      <w:r w:rsidRPr="00CF39DD">
        <w:rPr>
          <w:rFonts w:ascii="Times New Roman" w:hAnsi="Times New Roman"/>
          <w:sz w:val="24"/>
          <w:szCs w:val="24"/>
        </w:rPr>
        <w:t xml:space="preserve"> </w:t>
      </w:r>
      <w:r w:rsidR="00BC7856">
        <w:rPr>
          <w:rFonts w:ascii="Times New Roman" w:hAnsi="Times New Roman"/>
          <w:sz w:val="24"/>
          <w:szCs w:val="24"/>
        </w:rPr>
        <w:t xml:space="preserve">tähtajalise </w:t>
      </w:r>
      <w:r w:rsidRPr="00CF39DD">
        <w:rPr>
          <w:rFonts w:ascii="Times New Roman" w:hAnsi="Times New Roman"/>
          <w:sz w:val="24"/>
          <w:szCs w:val="24"/>
        </w:rPr>
        <w:t xml:space="preserve">elamisloa kehtivusajal </w:t>
      </w:r>
      <w:r w:rsidR="0097531C">
        <w:rPr>
          <w:rFonts w:ascii="Times New Roman" w:hAnsi="Times New Roman"/>
          <w:sz w:val="24"/>
          <w:szCs w:val="24"/>
        </w:rPr>
        <w:t>töökoha</w:t>
      </w:r>
      <w:r w:rsidRPr="00CF39DD">
        <w:rPr>
          <w:rFonts w:ascii="Times New Roman" w:hAnsi="Times New Roman"/>
          <w:sz w:val="24"/>
          <w:szCs w:val="24"/>
        </w:rPr>
        <w:t>vahetamise võimalus on välismaalasele positiivne muudatus, seega ei esine põhiõiguse rikkumist ega riivet.</w:t>
      </w:r>
    </w:p>
    <w:p w14:paraId="169ADEE3" w14:textId="5584109E" w:rsidR="004D41CD" w:rsidRPr="003F7963" w:rsidRDefault="004D41CD" w:rsidP="004A0BEF">
      <w:pPr>
        <w:pStyle w:val="Loendilik"/>
        <w:numPr>
          <w:ilvl w:val="0"/>
          <w:numId w:val="19"/>
        </w:numPr>
        <w:jc w:val="both"/>
        <w:rPr>
          <w:rFonts w:ascii="Times New Roman" w:hAnsi="Times New Roman"/>
          <w:bCs/>
          <w:sz w:val="24"/>
          <w:szCs w:val="24"/>
        </w:rPr>
      </w:pPr>
      <w:r w:rsidRPr="00CF39DD">
        <w:rPr>
          <w:rFonts w:ascii="Times New Roman" w:hAnsi="Times New Roman"/>
          <w:sz w:val="24"/>
          <w:szCs w:val="24"/>
        </w:rPr>
        <w:t xml:space="preserve">Võimalus töötamiseks </w:t>
      </w:r>
      <w:r w:rsidR="006618A1">
        <w:rPr>
          <w:rFonts w:ascii="Times New Roman" w:hAnsi="Times New Roman"/>
          <w:sz w:val="24"/>
          <w:szCs w:val="24"/>
        </w:rPr>
        <w:t>antud</w:t>
      </w:r>
      <w:r w:rsidR="00BC7856">
        <w:rPr>
          <w:rFonts w:ascii="Times New Roman" w:hAnsi="Times New Roman"/>
          <w:sz w:val="24"/>
          <w:szCs w:val="24"/>
        </w:rPr>
        <w:t xml:space="preserve"> tähtajalise </w:t>
      </w:r>
      <w:r w:rsidRPr="00CF39DD">
        <w:rPr>
          <w:rFonts w:ascii="Times New Roman" w:hAnsi="Times New Roman"/>
          <w:sz w:val="24"/>
          <w:szCs w:val="24"/>
        </w:rPr>
        <w:t xml:space="preserve">elamisloa kehtivusajal olla </w:t>
      </w:r>
      <w:r w:rsidR="00042927">
        <w:rPr>
          <w:rFonts w:ascii="Times New Roman" w:hAnsi="Times New Roman"/>
          <w:sz w:val="24"/>
          <w:szCs w:val="24"/>
        </w:rPr>
        <w:t>tööta</w:t>
      </w:r>
      <w:r w:rsidRPr="00CF39DD">
        <w:rPr>
          <w:rFonts w:ascii="Times New Roman" w:hAnsi="Times New Roman" w:cs="Calibri"/>
          <w:bCs/>
          <w:sz w:val="24"/>
          <w:szCs w:val="24"/>
        </w:rPr>
        <w:t xml:space="preserve"> </w:t>
      </w:r>
      <w:r w:rsidRPr="00CF39DD">
        <w:rPr>
          <w:rFonts w:ascii="Times New Roman" w:hAnsi="Times New Roman"/>
          <w:bCs/>
          <w:sz w:val="24"/>
          <w:szCs w:val="24"/>
        </w:rPr>
        <w:t xml:space="preserve">soodustab juba riigis viibivate välismaalaste tõhusamat kaasamist tööturule ja on samuti soodustav muudatus, mille kehtestamisega ei </w:t>
      </w:r>
      <w:r w:rsidRPr="00CF39DD">
        <w:rPr>
          <w:rFonts w:ascii="Times New Roman" w:hAnsi="Times New Roman"/>
          <w:sz w:val="24"/>
          <w:szCs w:val="24"/>
        </w:rPr>
        <w:t>esine põhiõiguse rikkumist ega riivet</w:t>
      </w:r>
      <w:commentRangeEnd w:id="125"/>
      <w:r w:rsidR="009848F8">
        <w:rPr>
          <w:rStyle w:val="Kommentaariviide"/>
          <w:rFonts w:asciiTheme="minorHAnsi" w:eastAsiaTheme="minorHAnsi" w:hAnsiTheme="minorHAnsi" w:cstheme="minorBidi"/>
        </w:rPr>
        <w:commentReference w:id="125"/>
      </w:r>
      <w:r w:rsidRPr="00CF39DD">
        <w:rPr>
          <w:rFonts w:ascii="Times New Roman" w:hAnsi="Times New Roman"/>
          <w:sz w:val="24"/>
          <w:szCs w:val="24"/>
        </w:rPr>
        <w:t>.</w:t>
      </w:r>
      <w:r w:rsidRPr="003F7963">
        <w:rPr>
          <w:rFonts w:ascii="Times New Roman" w:eastAsia="Calibri" w:hAnsi="Times New Roman"/>
          <w:sz w:val="24"/>
          <w:szCs w:val="24"/>
        </w:rPr>
        <w:t xml:space="preserve"> </w:t>
      </w:r>
    </w:p>
    <w:p w14:paraId="4E6565E2" w14:textId="77777777" w:rsidR="004D41CD" w:rsidRPr="00CF39DD" w:rsidRDefault="004D41CD" w:rsidP="007E0942">
      <w:pPr>
        <w:pStyle w:val="Loendilik"/>
        <w:jc w:val="both"/>
        <w:rPr>
          <w:rFonts w:ascii="Times New Roman" w:hAnsi="Times New Roman" w:cstheme="minorBidi"/>
          <w:sz w:val="24"/>
          <w:szCs w:val="24"/>
        </w:rPr>
      </w:pPr>
    </w:p>
    <w:p w14:paraId="23026A84" w14:textId="77777777" w:rsidR="004D41CD" w:rsidRPr="00CF39DD" w:rsidRDefault="004D41CD" w:rsidP="007E0942">
      <w:pPr>
        <w:autoSpaceDE w:val="0"/>
        <w:autoSpaceDN w:val="0"/>
        <w:adjustRightInd w:val="0"/>
        <w:spacing w:after="0" w:line="240" w:lineRule="auto"/>
        <w:jc w:val="both"/>
        <w:rPr>
          <w:rFonts w:ascii="Times New Roman" w:eastAsia="Calibri" w:hAnsi="Times New Roman" w:cs="Times New Roman"/>
          <w:sz w:val="24"/>
          <w:szCs w:val="24"/>
        </w:rPr>
      </w:pPr>
      <w:r w:rsidRPr="00CF39DD">
        <w:rPr>
          <w:rFonts w:ascii="Times New Roman" w:eastAsia="Calibri" w:hAnsi="Times New Roman" w:cs="Times New Roman"/>
          <w:sz w:val="24"/>
          <w:szCs w:val="24"/>
        </w:rPr>
        <w:t>Seega on eelnõu meetmed proportsionaalsed.</w:t>
      </w:r>
    </w:p>
    <w:p w14:paraId="5AD42CAE" w14:textId="77777777" w:rsidR="00816724" w:rsidRPr="00CF39DD" w:rsidRDefault="00816724" w:rsidP="007E0942">
      <w:pPr>
        <w:tabs>
          <w:tab w:val="left" w:pos="2281"/>
        </w:tabs>
        <w:suppressAutoHyphens/>
        <w:spacing w:after="0" w:line="240" w:lineRule="auto"/>
        <w:jc w:val="both"/>
        <w:rPr>
          <w:rFonts w:ascii="Times New Roman" w:hAnsi="Times New Roman" w:cs="Times New Roman"/>
          <w:sz w:val="24"/>
          <w:szCs w:val="24"/>
        </w:rPr>
      </w:pPr>
    </w:p>
    <w:p w14:paraId="1723A783" w14:textId="64233C3E" w:rsidR="00CF0264" w:rsidRPr="00CF0264" w:rsidRDefault="0092707A" w:rsidP="007E0942">
      <w:pPr>
        <w:spacing w:after="0" w:line="240" w:lineRule="auto"/>
        <w:jc w:val="both"/>
        <w:rPr>
          <w:rFonts w:ascii="Times New Roman" w:hAnsi="Times New Roman" w:cs="Times New Roman"/>
          <w:bCs/>
          <w:color w:val="000000"/>
          <w:sz w:val="24"/>
          <w:szCs w:val="24"/>
        </w:rPr>
      </w:pPr>
      <w:r w:rsidRPr="00CF39DD">
        <w:rPr>
          <w:rFonts w:ascii="Times New Roman" w:hAnsi="Times New Roman" w:cs="Times New Roman"/>
          <w:b/>
          <w:color w:val="000000"/>
          <w:sz w:val="24"/>
          <w:szCs w:val="24"/>
        </w:rPr>
        <w:t>2.5.</w:t>
      </w:r>
      <w:r w:rsidR="00816724" w:rsidRPr="00CF39DD">
        <w:rPr>
          <w:rFonts w:ascii="Times New Roman" w:hAnsi="Times New Roman" w:cs="Times New Roman"/>
          <w:b/>
          <w:color w:val="000000"/>
          <w:sz w:val="24"/>
          <w:szCs w:val="24"/>
        </w:rPr>
        <w:t>2</w:t>
      </w:r>
      <w:r w:rsidRPr="00CF39DD">
        <w:rPr>
          <w:rFonts w:ascii="Times New Roman" w:hAnsi="Times New Roman" w:cs="Times New Roman"/>
          <w:b/>
          <w:color w:val="000000"/>
          <w:sz w:val="24"/>
          <w:szCs w:val="24"/>
        </w:rPr>
        <w:t>.</w:t>
      </w:r>
      <w:r w:rsidRPr="00CF0264">
        <w:rPr>
          <w:rFonts w:ascii="Times New Roman" w:hAnsi="Times New Roman" w:cs="Times New Roman"/>
          <w:bCs/>
          <w:color w:val="000000"/>
          <w:sz w:val="24"/>
          <w:szCs w:val="24"/>
        </w:rPr>
        <w:t xml:space="preserve"> </w:t>
      </w:r>
      <w:r w:rsidR="00CF0264" w:rsidRPr="00CF0264">
        <w:rPr>
          <w:rFonts w:ascii="Times New Roman" w:hAnsi="Times New Roman" w:cs="Times New Roman"/>
          <w:b/>
          <w:bCs/>
          <w:sz w:val="24"/>
          <w:szCs w:val="24"/>
          <w:shd w:val="clear" w:color="auto" w:fill="FFFFFF"/>
        </w:rPr>
        <w:t>Isikuandmete töötlemine</w:t>
      </w:r>
    </w:p>
    <w:p w14:paraId="4EE00381" w14:textId="77777777" w:rsidR="00CF0264" w:rsidRPr="00CF0264" w:rsidRDefault="00CF0264" w:rsidP="007E0942">
      <w:pPr>
        <w:spacing w:after="0" w:line="240" w:lineRule="auto"/>
        <w:jc w:val="both"/>
        <w:rPr>
          <w:rFonts w:ascii="Times New Roman" w:hAnsi="Times New Roman" w:cs="Times New Roman"/>
          <w:b/>
          <w:bCs/>
          <w:sz w:val="24"/>
          <w:szCs w:val="24"/>
        </w:rPr>
      </w:pPr>
    </w:p>
    <w:p w14:paraId="08F8B3C4" w14:textId="5B39AE49" w:rsidR="00CF0264" w:rsidRPr="00CF0264" w:rsidRDefault="00CF0264" w:rsidP="007E0942">
      <w:pPr>
        <w:spacing w:after="0" w:line="240" w:lineRule="auto"/>
        <w:jc w:val="both"/>
        <w:rPr>
          <w:rFonts w:ascii="Times New Roman" w:hAnsi="Times New Roman" w:cs="Times New Roman"/>
          <w:sz w:val="24"/>
          <w:szCs w:val="24"/>
        </w:rPr>
      </w:pPr>
      <w:proofErr w:type="spellStart"/>
      <w:r w:rsidRPr="00CF0264">
        <w:rPr>
          <w:rFonts w:ascii="Times New Roman" w:hAnsi="Times New Roman" w:cs="Times New Roman"/>
          <w:b/>
          <w:bCs/>
          <w:sz w:val="24"/>
          <w:szCs w:val="24"/>
        </w:rPr>
        <w:t>PS-i</w:t>
      </w:r>
      <w:proofErr w:type="spellEnd"/>
      <w:r w:rsidRPr="00CF0264">
        <w:rPr>
          <w:rFonts w:ascii="Times New Roman" w:hAnsi="Times New Roman" w:cs="Times New Roman"/>
          <w:b/>
          <w:bCs/>
          <w:sz w:val="24"/>
          <w:szCs w:val="24"/>
        </w:rPr>
        <w:t xml:space="preserve"> § 26</w:t>
      </w:r>
      <w:r w:rsidRPr="00CF0264">
        <w:rPr>
          <w:rFonts w:ascii="Times New Roman" w:hAnsi="Times New Roman" w:cs="Times New Roman"/>
          <w:sz w:val="24"/>
          <w:szCs w:val="24"/>
        </w:rPr>
        <w:t xml:space="preserve"> kohaselt on igaühel õigus perekonna- ja eraelu puutumatusele. Riigiasutused ja kohaliku omavalitsuse üksused ning nende ametiisikud ei tohi kellegi perekonna- ega eraellu sekkuda muidu, kui seaduses sätestatud juhtudel ja korras tervise, kõlbluse, avaliku korra või teiste inimeste õiguste ja vabaduste kaitseks, kuriteo tõkestamiseks või kurjategija tabamiseks.</w:t>
      </w:r>
    </w:p>
    <w:p w14:paraId="40975730" w14:textId="77777777" w:rsidR="00CF0264" w:rsidRDefault="00CF0264" w:rsidP="007E0942">
      <w:pPr>
        <w:spacing w:after="0" w:line="240" w:lineRule="auto"/>
        <w:jc w:val="both"/>
        <w:rPr>
          <w:rFonts w:ascii="Times New Roman" w:hAnsi="Times New Roman" w:cs="Times New Roman"/>
          <w:bCs/>
          <w:color w:val="000000"/>
          <w:sz w:val="24"/>
          <w:szCs w:val="24"/>
        </w:rPr>
      </w:pPr>
    </w:p>
    <w:p w14:paraId="63D12B24" w14:textId="70F6249D" w:rsidR="0030378D" w:rsidRPr="00CF0264" w:rsidRDefault="0030378D" w:rsidP="007E0942">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Eelnõu kohaselt </w:t>
      </w:r>
      <w:r w:rsidRPr="0030378D">
        <w:rPr>
          <w:rFonts w:ascii="Times New Roman" w:hAnsi="Times New Roman" w:cs="Times New Roman"/>
          <w:bCs/>
          <w:color w:val="000000"/>
          <w:sz w:val="24"/>
          <w:szCs w:val="24"/>
        </w:rPr>
        <w:t xml:space="preserve">ei pea välismaalane enam taotlema uut tähtajalist elamisluba töötamiseks, </w:t>
      </w:r>
      <w:r>
        <w:rPr>
          <w:rFonts w:ascii="Times New Roman" w:hAnsi="Times New Roman" w:cs="Times New Roman"/>
          <w:bCs/>
          <w:color w:val="000000"/>
          <w:sz w:val="24"/>
          <w:szCs w:val="24"/>
        </w:rPr>
        <w:t>kui ta soovib vahetada tööandjat</w:t>
      </w:r>
      <w:r w:rsidR="00BC7856">
        <w:rPr>
          <w:rFonts w:ascii="Times New Roman" w:hAnsi="Times New Roman" w:cs="Times New Roman"/>
          <w:bCs/>
          <w:color w:val="000000"/>
          <w:sz w:val="24"/>
          <w:szCs w:val="24"/>
        </w:rPr>
        <w:t xml:space="preserve"> või töökohta.</w:t>
      </w:r>
      <w:r>
        <w:rPr>
          <w:rFonts w:ascii="Times New Roman" w:hAnsi="Times New Roman" w:cs="Times New Roman"/>
          <w:bCs/>
          <w:color w:val="000000"/>
          <w:sz w:val="24"/>
          <w:szCs w:val="24"/>
        </w:rPr>
        <w:t xml:space="preserve"> Edaspidi</w:t>
      </w:r>
      <w:r w:rsidRPr="0030378D">
        <w:rPr>
          <w:rFonts w:ascii="Times New Roman" w:hAnsi="Times New Roman" w:cs="Times New Roman"/>
          <w:bCs/>
          <w:color w:val="000000"/>
          <w:sz w:val="24"/>
          <w:szCs w:val="24"/>
        </w:rPr>
        <w:t xml:space="preserve"> peab tööandja esitama </w:t>
      </w:r>
      <w:proofErr w:type="spellStart"/>
      <w:r w:rsidRPr="0030378D">
        <w:rPr>
          <w:rFonts w:ascii="Times New Roman" w:hAnsi="Times New Roman" w:cs="Times New Roman"/>
          <w:bCs/>
          <w:color w:val="000000"/>
          <w:sz w:val="24"/>
          <w:szCs w:val="24"/>
        </w:rPr>
        <w:t>PPA-le</w:t>
      </w:r>
      <w:proofErr w:type="spellEnd"/>
      <w:r w:rsidRPr="0030378D">
        <w:rPr>
          <w:rFonts w:ascii="Times New Roman" w:hAnsi="Times New Roman" w:cs="Times New Roman"/>
          <w:bCs/>
          <w:color w:val="000000"/>
          <w:sz w:val="24"/>
          <w:szCs w:val="24"/>
        </w:rPr>
        <w:t xml:space="preserve"> </w:t>
      </w:r>
      <w:r w:rsidR="00C8740C">
        <w:rPr>
          <w:rFonts w:ascii="Times New Roman" w:hAnsi="Times New Roman" w:cs="Times New Roman"/>
          <w:bCs/>
          <w:color w:val="000000"/>
          <w:sz w:val="24"/>
          <w:szCs w:val="24"/>
        </w:rPr>
        <w:t>töökohavahetuse</w:t>
      </w:r>
      <w:r w:rsidRPr="0030378D">
        <w:rPr>
          <w:rFonts w:ascii="Times New Roman" w:hAnsi="Times New Roman" w:cs="Times New Roman"/>
          <w:bCs/>
          <w:color w:val="000000"/>
          <w:sz w:val="24"/>
          <w:szCs w:val="24"/>
        </w:rPr>
        <w:t xml:space="preserve"> registreerimise taotluse</w:t>
      </w:r>
      <w:r w:rsidR="009248C7">
        <w:rPr>
          <w:rFonts w:ascii="Times New Roman" w:hAnsi="Times New Roman" w:cs="Times New Roman"/>
          <w:bCs/>
          <w:color w:val="000000"/>
          <w:sz w:val="24"/>
          <w:szCs w:val="24"/>
        </w:rPr>
        <w:t xml:space="preserve"> ning </w:t>
      </w:r>
      <w:r w:rsidR="003D01D0">
        <w:rPr>
          <w:rFonts w:ascii="Times New Roman" w:hAnsi="Times New Roman" w:cs="Times New Roman"/>
          <w:bCs/>
          <w:color w:val="000000"/>
          <w:sz w:val="24"/>
          <w:szCs w:val="24"/>
        </w:rPr>
        <w:t xml:space="preserve">eelduslikult </w:t>
      </w:r>
      <w:r w:rsidR="009248C7">
        <w:rPr>
          <w:rFonts w:ascii="Times New Roman" w:hAnsi="Times New Roman" w:cs="Times New Roman"/>
          <w:bCs/>
          <w:color w:val="000000"/>
          <w:sz w:val="24"/>
          <w:szCs w:val="24"/>
        </w:rPr>
        <w:t xml:space="preserve">selles </w:t>
      </w:r>
      <w:r w:rsidRPr="0030378D">
        <w:rPr>
          <w:rFonts w:ascii="Times New Roman" w:hAnsi="Times New Roman" w:cs="Times New Roman"/>
          <w:bCs/>
          <w:color w:val="000000"/>
          <w:sz w:val="24"/>
          <w:szCs w:val="24"/>
        </w:rPr>
        <w:t>esitatavad andmed ühtivad sellega, mis tööandja esitab tööandja kutses. Seega väheneb muudatuste järgselt välismaalaselt küsitavate andmete</w:t>
      </w:r>
      <w:r w:rsidR="00F26D05">
        <w:rPr>
          <w:rFonts w:ascii="Times New Roman" w:hAnsi="Times New Roman" w:cs="Times New Roman"/>
          <w:bCs/>
          <w:color w:val="000000"/>
          <w:sz w:val="24"/>
          <w:szCs w:val="24"/>
        </w:rPr>
        <w:t xml:space="preserve"> esitamise kordsus</w:t>
      </w:r>
      <w:r w:rsidRPr="0030378D">
        <w:rPr>
          <w:rFonts w:ascii="Times New Roman" w:hAnsi="Times New Roman" w:cs="Times New Roman"/>
          <w:bCs/>
          <w:color w:val="000000"/>
          <w:sz w:val="24"/>
          <w:szCs w:val="24"/>
        </w:rPr>
        <w:t xml:space="preserve"> ja tõendite hulk, kuna uut elamisluba ei ole vajalik enam taotleda. Tööandjalt kogutavate andmete koosseis ei muutu. Kui varasemalt esitas tööandja </w:t>
      </w:r>
      <w:proofErr w:type="spellStart"/>
      <w:r w:rsidRPr="0030378D">
        <w:rPr>
          <w:rFonts w:ascii="Times New Roman" w:hAnsi="Times New Roman" w:cs="Times New Roman"/>
          <w:bCs/>
          <w:color w:val="000000"/>
          <w:sz w:val="24"/>
          <w:szCs w:val="24"/>
        </w:rPr>
        <w:t>PPA-le</w:t>
      </w:r>
      <w:proofErr w:type="spellEnd"/>
      <w:r w:rsidRPr="0030378D">
        <w:rPr>
          <w:rFonts w:ascii="Times New Roman" w:hAnsi="Times New Roman" w:cs="Times New Roman"/>
          <w:bCs/>
          <w:color w:val="000000"/>
          <w:sz w:val="24"/>
          <w:szCs w:val="24"/>
        </w:rPr>
        <w:t xml:space="preserve"> </w:t>
      </w:r>
      <w:r w:rsidR="00C8740C">
        <w:rPr>
          <w:rFonts w:ascii="Times New Roman" w:hAnsi="Times New Roman" w:cs="Times New Roman"/>
          <w:bCs/>
          <w:color w:val="000000"/>
          <w:sz w:val="24"/>
          <w:szCs w:val="24"/>
        </w:rPr>
        <w:t xml:space="preserve">välismaalase tähtajalise elamisloa taotluse juurde </w:t>
      </w:r>
      <w:r w:rsidRPr="0030378D">
        <w:rPr>
          <w:rFonts w:ascii="Times New Roman" w:hAnsi="Times New Roman" w:cs="Times New Roman"/>
          <w:bCs/>
          <w:color w:val="000000"/>
          <w:sz w:val="24"/>
          <w:szCs w:val="24"/>
        </w:rPr>
        <w:t xml:space="preserve">kutse, siis edaspidi tuleb esitada </w:t>
      </w:r>
      <w:r w:rsidR="00C8740C">
        <w:rPr>
          <w:rFonts w:ascii="Times New Roman" w:hAnsi="Times New Roman" w:cs="Times New Roman"/>
          <w:bCs/>
          <w:color w:val="000000"/>
          <w:sz w:val="24"/>
          <w:szCs w:val="24"/>
        </w:rPr>
        <w:t>töökohavahetuse</w:t>
      </w:r>
      <w:r w:rsidRPr="0030378D">
        <w:rPr>
          <w:rFonts w:ascii="Times New Roman" w:hAnsi="Times New Roman" w:cs="Times New Roman"/>
          <w:bCs/>
          <w:color w:val="000000"/>
          <w:sz w:val="24"/>
          <w:szCs w:val="24"/>
        </w:rPr>
        <w:t xml:space="preserve"> registreerimise taotlus. </w:t>
      </w:r>
      <w:r w:rsidR="00C8740C">
        <w:rPr>
          <w:rFonts w:ascii="Times New Roman" w:hAnsi="Times New Roman" w:cs="Times New Roman"/>
          <w:bCs/>
          <w:color w:val="000000"/>
          <w:sz w:val="24"/>
          <w:szCs w:val="24"/>
        </w:rPr>
        <w:t>Selles t</w:t>
      </w:r>
      <w:r w:rsidRPr="0030378D">
        <w:rPr>
          <w:rFonts w:ascii="Times New Roman" w:hAnsi="Times New Roman" w:cs="Times New Roman"/>
          <w:bCs/>
          <w:color w:val="000000"/>
          <w:sz w:val="24"/>
          <w:szCs w:val="24"/>
        </w:rPr>
        <w:t>aotluses esitatavad andmed ja tõendid on samad, mis tööandja varasemalt esitas tööandja kutses.</w:t>
      </w:r>
      <w:r w:rsidR="009248C7">
        <w:rPr>
          <w:rFonts w:ascii="Times New Roman" w:hAnsi="Times New Roman" w:cs="Times New Roman"/>
          <w:bCs/>
          <w:color w:val="000000"/>
          <w:sz w:val="24"/>
          <w:szCs w:val="24"/>
        </w:rPr>
        <w:t xml:space="preserve"> </w:t>
      </w:r>
      <w:r w:rsidR="007B4B73">
        <w:rPr>
          <w:rFonts w:ascii="Times New Roman" w:hAnsi="Times New Roman" w:cs="Times New Roman"/>
          <w:bCs/>
          <w:color w:val="000000"/>
          <w:sz w:val="24"/>
          <w:szCs w:val="24"/>
        </w:rPr>
        <w:t>Kokkuvõtval</w:t>
      </w:r>
      <w:r w:rsidR="00223D4E">
        <w:rPr>
          <w:rFonts w:ascii="Times New Roman" w:hAnsi="Times New Roman" w:cs="Times New Roman"/>
          <w:bCs/>
          <w:color w:val="000000"/>
          <w:sz w:val="24"/>
          <w:szCs w:val="24"/>
        </w:rPr>
        <w:t>t</w:t>
      </w:r>
      <w:r w:rsidR="00DA2BA7">
        <w:rPr>
          <w:rFonts w:ascii="Times New Roman" w:hAnsi="Times New Roman" w:cs="Times New Roman"/>
          <w:bCs/>
          <w:color w:val="000000"/>
          <w:sz w:val="24"/>
          <w:szCs w:val="24"/>
        </w:rPr>
        <w:t xml:space="preserve">, kuna </w:t>
      </w:r>
      <w:r w:rsidR="007B4B73">
        <w:rPr>
          <w:rFonts w:ascii="Times New Roman" w:hAnsi="Times New Roman" w:cs="Times New Roman"/>
          <w:bCs/>
          <w:color w:val="000000"/>
          <w:sz w:val="24"/>
          <w:szCs w:val="24"/>
        </w:rPr>
        <w:t>muudatuste</w:t>
      </w:r>
      <w:r w:rsidR="00223D4E">
        <w:rPr>
          <w:rFonts w:ascii="Times New Roman" w:hAnsi="Times New Roman" w:cs="Times New Roman"/>
          <w:bCs/>
          <w:color w:val="000000"/>
          <w:sz w:val="24"/>
          <w:szCs w:val="24"/>
        </w:rPr>
        <w:t xml:space="preserve"> </w:t>
      </w:r>
      <w:r w:rsidR="00223D4E">
        <w:rPr>
          <w:rFonts w:ascii="Times New Roman" w:hAnsi="Times New Roman" w:cs="Times New Roman"/>
          <w:bCs/>
          <w:color w:val="000000"/>
          <w:sz w:val="24"/>
          <w:szCs w:val="24"/>
        </w:rPr>
        <w:lastRenderedPageBreak/>
        <w:t xml:space="preserve">rakendamine ei too kaasa täiendavate andmete esitamise kohustust, ei ole vajalik muudatust põhiõiguste riive kontekstis täiendavalt analüüsida. </w:t>
      </w:r>
      <w:r w:rsidR="00DA2BA7">
        <w:rPr>
          <w:rFonts w:ascii="Times New Roman" w:hAnsi="Times New Roman" w:cs="Times New Roman"/>
          <w:bCs/>
          <w:color w:val="000000"/>
          <w:sz w:val="24"/>
          <w:szCs w:val="24"/>
        </w:rPr>
        <w:t xml:space="preserve"> </w:t>
      </w:r>
    </w:p>
    <w:p w14:paraId="57930AE9" w14:textId="77777777" w:rsidR="00CF0264" w:rsidRPr="00CF0264" w:rsidRDefault="00CF0264" w:rsidP="007E0942">
      <w:pPr>
        <w:spacing w:after="0" w:line="240" w:lineRule="auto"/>
        <w:jc w:val="both"/>
        <w:rPr>
          <w:rFonts w:ascii="Times New Roman" w:hAnsi="Times New Roman" w:cs="Times New Roman"/>
          <w:bCs/>
          <w:color w:val="000000"/>
          <w:sz w:val="24"/>
          <w:szCs w:val="24"/>
        </w:rPr>
      </w:pPr>
    </w:p>
    <w:p w14:paraId="54D0EB57" w14:textId="52D57EC1" w:rsidR="0058198D" w:rsidRPr="00807B71" w:rsidRDefault="00CF0264" w:rsidP="007E0942">
      <w:pPr>
        <w:spacing w:after="0" w:line="240" w:lineRule="auto"/>
        <w:jc w:val="both"/>
        <w:rPr>
          <w:rFonts w:ascii="Times New Roman" w:hAnsi="Times New Roman"/>
          <w:b/>
          <w:color w:val="000000" w:themeColor="text1"/>
          <w:sz w:val="24"/>
          <w:szCs w:val="24"/>
        </w:rPr>
      </w:pPr>
      <w:r w:rsidRPr="00807B71">
        <w:rPr>
          <w:rFonts w:ascii="Times New Roman" w:hAnsi="Times New Roman" w:cs="Times New Roman"/>
          <w:b/>
          <w:color w:val="000000"/>
          <w:sz w:val="24"/>
          <w:szCs w:val="24"/>
        </w:rPr>
        <w:t>2.5.3.</w:t>
      </w:r>
      <w:r w:rsidR="0058198D" w:rsidRPr="00807B71">
        <w:rPr>
          <w:rFonts w:ascii="Times New Roman" w:hAnsi="Times New Roman"/>
          <w:b/>
          <w:color w:val="000000" w:themeColor="text1"/>
          <w:sz w:val="24"/>
          <w:szCs w:val="24"/>
        </w:rPr>
        <w:t xml:space="preserve"> </w:t>
      </w:r>
      <w:r w:rsidR="00807B71" w:rsidRPr="00807B71">
        <w:rPr>
          <w:rFonts w:ascii="Times New Roman" w:hAnsi="Times New Roman"/>
          <w:b/>
          <w:color w:val="000000" w:themeColor="text1"/>
          <w:sz w:val="24"/>
          <w:szCs w:val="24"/>
        </w:rPr>
        <w:t>Sotsiaalriigi põhimõtted</w:t>
      </w:r>
    </w:p>
    <w:p w14:paraId="7132DC8C" w14:textId="77777777" w:rsidR="0058198D" w:rsidRPr="00807B71" w:rsidRDefault="0058198D" w:rsidP="007E0942">
      <w:pPr>
        <w:spacing w:after="0" w:line="240" w:lineRule="auto"/>
        <w:jc w:val="both"/>
        <w:rPr>
          <w:rFonts w:ascii="Times New Roman" w:hAnsi="Times New Roman"/>
          <w:color w:val="000000" w:themeColor="text1"/>
          <w:sz w:val="24"/>
          <w:szCs w:val="24"/>
        </w:rPr>
      </w:pPr>
    </w:p>
    <w:p w14:paraId="4B78D847" w14:textId="448922D7" w:rsidR="0058198D" w:rsidRPr="00F002E3" w:rsidRDefault="0058198D" w:rsidP="007E0942">
      <w:pPr>
        <w:spacing w:after="0" w:line="240" w:lineRule="auto"/>
        <w:jc w:val="both"/>
        <w:rPr>
          <w:rFonts w:ascii="Times New Roman" w:hAnsi="Times New Roman"/>
          <w:color w:val="000000" w:themeColor="text1"/>
          <w:sz w:val="24"/>
          <w:szCs w:val="24"/>
        </w:rPr>
      </w:pPr>
      <w:r w:rsidRPr="0061200B">
        <w:rPr>
          <w:rFonts w:ascii="Times New Roman" w:hAnsi="Times New Roman"/>
          <w:color w:val="000000" w:themeColor="text1"/>
          <w:sz w:val="24"/>
          <w:szCs w:val="24"/>
        </w:rPr>
        <w:t xml:space="preserve">Direktiivi </w:t>
      </w:r>
      <w:r w:rsidR="00B164CE" w:rsidRPr="0061200B">
        <w:rPr>
          <w:rFonts w:ascii="Times New Roman" w:hAnsi="Times New Roman"/>
          <w:color w:val="000000" w:themeColor="text1"/>
          <w:sz w:val="24"/>
          <w:szCs w:val="24"/>
        </w:rPr>
        <w:t>artikkel 12 lõike 1 punkti e</w:t>
      </w:r>
      <w:r w:rsidRPr="0061200B">
        <w:rPr>
          <w:rFonts w:ascii="Times New Roman" w:hAnsi="Times New Roman"/>
          <w:color w:val="000000" w:themeColor="text1"/>
          <w:sz w:val="24"/>
          <w:szCs w:val="24"/>
        </w:rPr>
        <w:t xml:space="preserve"> kohaselt tuleb kolmandast riigist pärit töötajaid kohelda võrdselt selle liikmesriigi kodanikega, kus nad elavad, vähemalt </w:t>
      </w:r>
      <w:r w:rsidR="00F002E3" w:rsidRPr="00F002E3">
        <w:rPr>
          <w:rFonts w:ascii="Times New Roman" w:hAnsi="Times New Roman"/>
          <w:color w:val="000000" w:themeColor="text1"/>
          <w:sz w:val="24"/>
          <w:szCs w:val="24"/>
        </w:rPr>
        <w:t>sotsiaalkindlustusskeemide osas</w:t>
      </w:r>
      <w:r w:rsidRPr="0061200B">
        <w:rPr>
          <w:rFonts w:ascii="Times New Roman" w:hAnsi="Times New Roman"/>
          <w:color w:val="000000" w:themeColor="text1"/>
          <w:sz w:val="24"/>
          <w:szCs w:val="24"/>
        </w:rPr>
        <w:t>, mis on määruse nr 883/2004 kohaldamisalas. Eelnõuga laiendatakse õigust sotsiaalkindlustushüvitistele lühiajalise töötamise eesmärgil välja</w:t>
      </w:r>
      <w:r w:rsidR="006879DA" w:rsidRPr="0061200B">
        <w:rPr>
          <w:rFonts w:ascii="Times New Roman" w:hAnsi="Times New Roman"/>
          <w:color w:val="000000" w:themeColor="text1"/>
          <w:sz w:val="24"/>
          <w:szCs w:val="24"/>
        </w:rPr>
        <w:t xml:space="preserve"> </w:t>
      </w:r>
      <w:r w:rsidRPr="0061200B">
        <w:rPr>
          <w:rFonts w:ascii="Times New Roman" w:hAnsi="Times New Roman"/>
          <w:color w:val="000000" w:themeColor="text1"/>
          <w:sz w:val="24"/>
          <w:szCs w:val="24"/>
        </w:rPr>
        <w:t>antud pikaajalise viisaga Eestis töötavatele välismaalaste</w:t>
      </w:r>
      <w:r w:rsidR="00784181" w:rsidRPr="0061200B">
        <w:rPr>
          <w:rFonts w:ascii="Times New Roman" w:hAnsi="Times New Roman"/>
          <w:color w:val="000000" w:themeColor="text1"/>
          <w:sz w:val="24"/>
          <w:szCs w:val="24"/>
        </w:rPr>
        <w:t>le</w:t>
      </w:r>
      <w:r w:rsidRPr="0061200B">
        <w:rPr>
          <w:rFonts w:ascii="Times New Roman" w:hAnsi="Times New Roman"/>
          <w:color w:val="000000" w:themeColor="text1"/>
          <w:sz w:val="24"/>
          <w:szCs w:val="24"/>
        </w:rPr>
        <w:t xml:space="preserve">, </w:t>
      </w:r>
      <w:r w:rsidR="00961CF6" w:rsidRPr="0061200B">
        <w:rPr>
          <w:rFonts w:ascii="Times New Roman" w:hAnsi="Times New Roman"/>
          <w:color w:val="000000" w:themeColor="text1"/>
          <w:sz w:val="24"/>
          <w:szCs w:val="24"/>
        </w:rPr>
        <w:t>see</w:t>
      </w:r>
      <w:r w:rsidRPr="0061200B">
        <w:rPr>
          <w:rFonts w:ascii="Times New Roman" w:hAnsi="Times New Roman"/>
          <w:color w:val="000000" w:themeColor="text1"/>
          <w:sz w:val="24"/>
          <w:szCs w:val="24"/>
        </w:rPr>
        <w:t xml:space="preserve">juures </w:t>
      </w:r>
      <w:r w:rsidR="00961CF6" w:rsidRPr="0061200B">
        <w:rPr>
          <w:rFonts w:ascii="Times New Roman" w:hAnsi="Times New Roman"/>
          <w:color w:val="000000" w:themeColor="text1"/>
          <w:sz w:val="24"/>
          <w:szCs w:val="24"/>
        </w:rPr>
        <w:t xml:space="preserve">on </w:t>
      </w:r>
      <w:r w:rsidRPr="0061200B">
        <w:rPr>
          <w:rFonts w:ascii="Times New Roman" w:hAnsi="Times New Roman"/>
          <w:color w:val="000000" w:themeColor="text1"/>
          <w:sz w:val="24"/>
          <w:szCs w:val="24"/>
        </w:rPr>
        <w:t xml:space="preserve">osade sotsiaalkindlustusliikide puhul nende õigused </w:t>
      </w:r>
      <w:r w:rsidR="00961CF6" w:rsidRPr="0061200B">
        <w:rPr>
          <w:rFonts w:ascii="Times New Roman" w:hAnsi="Times New Roman"/>
          <w:color w:val="000000" w:themeColor="text1"/>
          <w:sz w:val="24"/>
          <w:szCs w:val="24"/>
        </w:rPr>
        <w:t xml:space="preserve">tagatud </w:t>
      </w:r>
      <w:r w:rsidRPr="0061200B">
        <w:rPr>
          <w:rFonts w:ascii="Times New Roman" w:hAnsi="Times New Roman"/>
          <w:color w:val="000000" w:themeColor="text1"/>
          <w:sz w:val="24"/>
          <w:szCs w:val="24"/>
        </w:rPr>
        <w:t>juba kehtivate seadustega (</w:t>
      </w:r>
      <w:r w:rsidR="006D6CB9" w:rsidRPr="0061200B">
        <w:rPr>
          <w:rFonts w:ascii="Times New Roman" w:hAnsi="Times New Roman"/>
          <w:color w:val="000000" w:themeColor="text1"/>
          <w:sz w:val="24"/>
          <w:szCs w:val="24"/>
        </w:rPr>
        <w:t>näiteks</w:t>
      </w:r>
      <w:r w:rsidRPr="0061200B">
        <w:rPr>
          <w:rFonts w:ascii="Times New Roman" w:hAnsi="Times New Roman"/>
          <w:color w:val="000000" w:themeColor="text1"/>
          <w:sz w:val="24"/>
          <w:szCs w:val="24"/>
        </w:rPr>
        <w:t xml:space="preserve"> ravikindlustuse seaduse § 5 </w:t>
      </w:r>
      <w:r w:rsidR="006D6CB9" w:rsidRPr="0061200B">
        <w:rPr>
          <w:rFonts w:ascii="Times New Roman" w:hAnsi="Times New Roman"/>
          <w:color w:val="000000" w:themeColor="text1"/>
          <w:sz w:val="24"/>
          <w:szCs w:val="24"/>
        </w:rPr>
        <w:t>lõikes</w:t>
      </w:r>
      <w:r w:rsidRPr="0061200B">
        <w:rPr>
          <w:rFonts w:ascii="Times New Roman" w:hAnsi="Times New Roman"/>
          <w:color w:val="000000" w:themeColor="text1"/>
          <w:sz w:val="24"/>
          <w:szCs w:val="24"/>
        </w:rPr>
        <w:t xml:space="preserve"> 1 </w:t>
      </w:r>
      <w:r w:rsidR="006D6CB9" w:rsidRPr="0061200B">
        <w:rPr>
          <w:rFonts w:ascii="Times New Roman" w:hAnsi="Times New Roman"/>
          <w:color w:val="000000" w:themeColor="text1"/>
          <w:sz w:val="24"/>
          <w:szCs w:val="24"/>
        </w:rPr>
        <w:t xml:space="preserve">sätestatud </w:t>
      </w:r>
      <w:r w:rsidRPr="0061200B">
        <w:rPr>
          <w:rFonts w:ascii="Times New Roman" w:hAnsi="Times New Roman"/>
          <w:color w:val="000000" w:themeColor="text1"/>
          <w:sz w:val="24"/>
          <w:szCs w:val="24"/>
        </w:rPr>
        <w:t>kindlustatud isiku määratlus).</w:t>
      </w:r>
      <w:r w:rsidRPr="00807B71">
        <w:rPr>
          <w:rFonts w:ascii="Times New Roman" w:hAnsi="Times New Roman"/>
          <w:color w:val="000000" w:themeColor="text1"/>
          <w:sz w:val="24"/>
          <w:szCs w:val="24"/>
        </w:rPr>
        <w:t xml:space="preserve"> </w:t>
      </w:r>
    </w:p>
    <w:p w14:paraId="760DEFDC" w14:textId="77777777" w:rsidR="0058198D" w:rsidRPr="00807B71" w:rsidRDefault="0058198D" w:rsidP="007E0942">
      <w:pPr>
        <w:spacing w:after="0" w:line="240" w:lineRule="auto"/>
        <w:jc w:val="both"/>
        <w:rPr>
          <w:rFonts w:ascii="Times New Roman" w:hAnsi="Times New Roman"/>
          <w:color w:val="000000"/>
          <w:sz w:val="24"/>
          <w:szCs w:val="24"/>
        </w:rPr>
      </w:pPr>
    </w:p>
    <w:p w14:paraId="0FB7C37C" w14:textId="4E5D3EB3" w:rsidR="0058198D" w:rsidRPr="00807B71" w:rsidRDefault="0078087A" w:rsidP="007E0942">
      <w:pPr>
        <w:spacing w:after="0" w:line="240" w:lineRule="auto"/>
        <w:jc w:val="both"/>
        <w:rPr>
          <w:rFonts w:ascii="Times New Roman" w:hAnsi="Times New Roman"/>
          <w:color w:val="000000"/>
          <w:sz w:val="24"/>
          <w:szCs w:val="24"/>
        </w:rPr>
      </w:pPr>
      <w:proofErr w:type="spellStart"/>
      <w:r>
        <w:rPr>
          <w:rFonts w:ascii="Times New Roman" w:hAnsi="Times New Roman"/>
          <w:b/>
          <w:bCs/>
          <w:color w:val="000000"/>
          <w:sz w:val="24"/>
          <w:szCs w:val="24"/>
        </w:rPr>
        <w:t>PS-i</w:t>
      </w:r>
      <w:proofErr w:type="spellEnd"/>
      <w:r w:rsidR="0058198D" w:rsidRPr="00807B71">
        <w:rPr>
          <w:rFonts w:ascii="Times New Roman" w:hAnsi="Times New Roman"/>
          <w:b/>
          <w:bCs/>
          <w:color w:val="000000"/>
          <w:sz w:val="24"/>
          <w:szCs w:val="24"/>
        </w:rPr>
        <w:t xml:space="preserve"> § 10</w:t>
      </w:r>
      <w:r w:rsidR="0058198D" w:rsidRPr="00807B71">
        <w:rPr>
          <w:rFonts w:ascii="Times New Roman" w:hAnsi="Times New Roman"/>
          <w:color w:val="000000"/>
          <w:sz w:val="24"/>
          <w:szCs w:val="24"/>
        </w:rPr>
        <w:t xml:space="preserve"> järgi on </w:t>
      </w:r>
      <w:r w:rsidR="006D6CB9">
        <w:rPr>
          <w:rFonts w:ascii="Times New Roman" w:hAnsi="Times New Roman"/>
          <w:color w:val="000000"/>
          <w:sz w:val="24"/>
          <w:szCs w:val="24"/>
        </w:rPr>
        <w:t>PS</w:t>
      </w:r>
      <w:r w:rsidR="0058198D" w:rsidRPr="00807B71">
        <w:rPr>
          <w:rFonts w:ascii="Times New Roman" w:hAnsi="Times New Roman"/>
          <w:color w:val="000000"/>
          <w:sz w:val="24"/>
          <w:szCs w:val="24"/>
        </w:rPr>
        <w:t xml:space="preserve"> aluspõhimõteteks </w:t>
      </w:r>
      <w:proofErr w:type="spellStart"/>
      <w:r w:rsidR="0058198D" w:rsidRPr="00807B71">
        <w:rPr>
          <w:rFonts w:ascii="Times New Roman" w:hAnsi="Times New Roman"/>
          <w:color w:val="000000"/>
          <w:sz w:val="24"/>
          <w:szCs w:val="24"/>
        </w:rPr>
        <w:t>inimväärikuse</w:t>
      </w:r>
      <w:proofErr w:type="spellEnd"/>
      <w:r w:rsidR="0058198D" w:rsidRPr="00807B71">
        <w:rPr>
          <w:rFonts w:ascii="Times New Roman" w:hAnsi="Times New Roman"/>
          <w:color w:val="000000"/>
          <w:sz w:val="24"/>
          <w:szCs w:val="24"/>
        </w:rPr>
        <w:t xml:space="preserve"> ja sotsiaalriigi põhimõtted, mis Riigikohtu hinnangul moodustavad Eesti Vabariigi põhikorra tuuma ja on õiguskorra kõige olulisemad normid. Neist põhimõtetest on tuletatavad sotsiaalsed põhiõigused, </w:t>
      </w:r>
      <w:r w:rsidR="00EA5D8A">
        <w:rPr>
          <w:rFonts w:ascii="Times New Roman" w:hAnsi="Times New Roman"/>
          <w:color w:val="000000"/>
          <w:sz w:val="24"/>
          <w:szCs w:val="24"/>
        </w:rPr>
        <w:t>sealhulgas</w:t>
      </w:r>
      <w:r w:rsidR="0058198D" w:rsidRPr="00807B71">
        <w:rPr>
          <w:rFonts w:ascii="Times New Roman" w:hAnsi="Times New Roman"/>
          <w:color w:val="000000"/>
          <w:sz w:val="24"/>
          <w:szCs w:val="24"/>
        </w:rPr>
        <w:t xml:space="preserve"> </w:t>
      </w:r>
      <w:proofErr w:type="spellStart"/>
      <w:r>
        <w:rPr>
          <w:rFonts w:ascii="Times New Roman" w:hAnsi="Times New Roman"/>
          <w:b/>
          <w:bCs/>
          <w:color w:val="000000"/>
          <w:sz w:val="24"/>
          <w:szCs w:val="24"/>
        </w:rPr>
        <w:t>PS-i</w:t>
      </w:r>
      <w:proofErr w:type="spellEnd"/>
      <w:r w:rsidR="0058198D" w:rsidRPr="00807B71">
        <w:rPr>
          <w:rFonts w:ascii="Times New Roman" w:hAnsi="Times New Roman"/>
          <w:b/>
          <w:bCs/>
          <w:color w:val="000000"/>
          <w:sz w:val="24"/>
          <w:szCs w:val="24"/>
        </w:rPr>
        <w:t xml:space="preserve"> §-s 28</w:t>
      </w:r>
      <w:r w:rsidR="0058198D" w:rsidRPr="00807B71">
        <w:rPr>
          <w:rFonts w:ascii="Times New Roman" w:hAnsi="Times New Roman"/>
          <w:color w:val="000000"/>
          <w:sz w:val="24"/>
          <w:szCs w:val="24"/>
        </w:rPr>
        <w:t xml:space="preserve"> nimetatud õigused.</w:t>
      </w:r>
      <w:r w:rsidR="0058198D" w:rsidRPr="00807B71">
        <w:rPr>
          <w:rStyle w:val="Allmrkuseviide"/>
          <w:rFonts w:ascii="Times New Roman" w:hAnsi="Times New Roman"/>
          <w:bCs/>
          <w:color w:val="000000"/>
          <w:sz w:val="24"/>
          <w:szCs w:val="24"/>
        </w:rPr>
        <w:footnoteReference w:id="21"/>
      </w:r>
      <w:r w:rsidR="0058198D" w:rsidRPr="00807B71">
        <w:rPr>
          <w:rFonts w:ascii="Times New Roman" w:hAnsi="Times New Roman"/>
          <w:color w:val="000000"/>
          <w:sz w:val="24"/>
          <w:szCs w:val="24"/>
        </w:rPr>
        <w:t xml:space="preserve"> </w:t>
      </w:r>
      <w:proofErr w:type="spellStart"/>
      <w:r>
        <w:rPr>
          <w:rFonts w:ascii="Times New Roman" w:hAnsi="Times New Roman"/>
          <w:color w:val="000000"/>
          <w:sz w:val="24"/>
          <w:szCs w:val="24"/>
        </w:rPr>
        <w:t>PS-i</w:t>
      </w:r>
      <w:proofErr w:type="spellEnd"/>
      <w:r w:rsidR="0058198D" w:rsidRPr="00807B71">
        <w:rPr>
          <w:rFonts w:ascii="Times New Roman" w:hAnsi="Times New Roman"/>
          <w:color w:val="000000"/>
          <w:sz w:val="24"/>
          <w:szCs w:val="24"/>
        </w:rPr>
        <w:t xml:space="preserve"> § 28 lõike 1 kohaselt on igaühel õigus tervise kaitsele</w:t>
      </w:r>
      <w:r w:rsidR="0058198D" w:rsidRPr="00807B71">
        <w:rPr>
          <w:rStyle w:val="Allmrkuseviide"/>
          <w:rFonts w:ascii="Times New Roman" w:hAnsi="Times New Roman"/>
          <w:bCs/>
          <w:color w:val="000000"/>
          <w:sz w:val="24"/>
          <w:szCs w:val="24"/>
        </w:rPr>
        <w:footnoteReference w:id="22"/>
      </w:r>
      <w:r w:rsidR="0058198D" w:rsidRPr="00807B71">
        <w:rPr>
          <w:rFonts w:ascii="Times New Roman" w:hAnsi="Times New Roman"/>
          <w:color w:val="000000"/>
          <w:sz w:val="24"/>
          <w:szCs w:val="24"/>
        </w:rPr>
        <w:t xml:space="preserve"> ning lõike 2 kohaselt on Eesti kodanikul õigus riigi abile vanaduse, töövõimetuse, toitjakaotuse ja puuduse korral. Samuti on puuetega inimesed riigi ja kohalike omavalitsuste erilise hoole all. </w:t>
      </w:r>
      <w:proofErr w:type="spellStart"/>
      <w:r>
        <w:rPr>
          <w:rFonts w:ascii="Times New Roman" w:hAnsi="Times New Roman"/>
          <w:color w:val="000000"/>
          <w:sz w:val="24"/>
          <w:szCs w:val="24"/>
        </w:rPr>
        <w:t>PS-i</w:t>
      </w:r>
      <w:proofErr w:type="spellEnd"/>
      <w:r w:rsidR="0058198D" w:rsidRPr="00807B71">
        <w:rPr>
          <w:rFonts w:ascii="Times New Roman" w:hAnsi="Times New Roman"/>
          <w:color w:val="000000"/>
          <w:sz w:val="24"/>
          <w:szCs w:val="24"/>
        </w:rPr>
        <w:t xml:space="preserve"> § 28 lõige 2 sätestab ka, et kui seadus ei sätesta teisiti, siis on lõikes 2 viidatud õigused võrdselt Eesti kodanikuga ka Eestis viibival välisriigi kodanikul ja kodakondsuseta isikul. </w:t>
      </w:r>
      <w:proofErr w:type="spellStart"/>
      <w:r>
        <w:rPr>
          <w:rFonts w:ascii="Times New Roman" w:hAnsi="Times New Roman"/>
          <w:color w:val="000000"/>
          <w:sz w:val="24"/>
          <w:szCs w:val="24"/>
        </w:rPr>
        <w:t>PS-i</w:t>
      </w:r>
      <w:proofErr w:type="spellEnd"/>
      <w:r w:rsidR="0058198D" w:rsidRPr="00807B71">
        <w:rPr>
          <w:rFonts w:ascii="Times New Roman" w:hAnsi="Times New Roman"/>
          <w:color w:val="000000"/>
          <w:sz w:val="24"/>
          <w:szCs w:val="24"/>
        </w:rPr>
        <w:t xml:space="preserve"> § 12 kohaselt on kõik seaduse ees võrdsed.</w:t>
      </w:r>
    </w:p>
    <w:p w14:paraId="17D32991" w14:textId="77777777" w:rsidR="0058198D" w:rsidRPr="00807B71" w:rsidRDefault="0058198D" w:rsidP="007E0942">
      <w:pPr>
        <w:spacing w:after="0" w:line="240" w:lineRule="auto"/>
        <w:jc w:val="both"/>
        <w:rPr>
          <w:rFonts w:ascii="Times New Roman" w:hAnsi="Times New Roman"/>
          <w:color w:val="000000"/>
          <w:sz w:val="24"/>
          <w:szCs w:val="24"/>
        </w:rPr>
      </w:pPr>
    </w:p>
    <w:p w14:paraId="1AEE5806" w14:textId="2F199B61" w:rsidR="0058198D" w:rsidRPr="0061200B" w:rsidRDefault="0058198D" w:rsidP="007E0942">
      <w:pPr>
        <w:spacing w:after="0" w:line="240" w:lineRule="auto"/>
        <w:jc w:val="both"/>
        <w:rPr>
          <w:rFonts w:ascii="Times New Roman" w:hAnsi="Times New Roman"/>
          <w:color w:val="000000" w:themeColor="text1"/>
          <w:sz w:val="24"/>
          <w:szCs w:val="24"/>
        </w:rPr>
      </w:pPr>
      <w:r w:rsidRPr="00807B71">
        <w:rPr>
          <w:rFonts w:ascii="Times New Roman" w:hAnsi="Times New Roman"/>
          <w:color w:val="000000" w:themeColor="text1"/>
          <w:sz w:val="24"/>
          <w:szCs w:val="24"/>
        </w:rPr>
        <w:t xml:space="preserve">Eelnõuga muudetakse mitmeid sotsiaalkindlustust puudutavaid seadusi ja laiendatakse </w:t>
      </w:r>
      <w:r w:rsidR="00E916DD">
        <w:rPr>
          <w:rFonts w:ascii="Times New Roman" w:hAnsi="Times New Roman"/>
          <w:color w:val="000000" w:themeColor="text1"/>
          <w:sz w:val="24"/>
          <w:szCs w:val="24"/>
        </w:rPr>
        <w:t>nendes</w:t>
      </w:r>
      <w:r w:rsidRPr="00807B71">
        <w:rPr>
          <w:rFonts w:ascii="Times New Roman" w:hAnsi="Times New Roman"/>
          <w:color w:val="000000" w:themeColor="text1"/>
          <w:sz w:val="24"/>
          <w:szCs w:val="24"/>
        </w:rPr>
        <w:t xml:space="preserve"> sätestatud õigusi Eesti alaliste elanike ja tähtajalise elamisloa või elamisõigusega isikute kõrval  ka lühiajalise töötamise eesmärgil välja</w:t>
      </w:r>
      <w:r w:rsidR="006879DA">
        <w:rPr>
          <w:rFonts w:ascii="Times New Roman" w:hAnsi="Times New Roman"/>
          <w:color w:val="000000" w:themeColor="text1"/>
          <w:sz w:val="24"/>
          <w:szCs w:val="24"/>
        </w:rPr>
        <w:t xml:space="preserve"> </w:t>
      </w:r>
      <w:r w:rsidRPr="00807B71">
        <w:rPr>
          <w:rFonts w:ascii="Times New Roman" w:hAnsi="Times New Roman"/>
          <w:color w:val="000000" w:themeColor="text1"/>
          <w:sz w:val="24"/>
          <w:szCs w:val="24"/>
        </w:rPr>
        <w:t xml:space="preserve">antud pikaajalise viisaga Eestis töötavatele välismaalastele. Samas ei tehta seda kõigis sotsiaalkindlustuse liikides, </w:t>
      </w:r>
      <w:r w:rsidR="00784181">
        <w:rPr>
          <w:rFonts w:ascii="Times New Roman" w:hAnsi="Times New Roman"/>
          <w:color w:val="000000" w:themeColor="text1"/>
          <w:sz w:val="24"/>
          <w:szCs w:val="24"/>
        </w:rPr>
        <w:t>näiteks</w:t>
      </w:r>
      <w:r w:rsidRPr="00807B71">
        <w:rPr>
          <w:rFonts w:ascii="Times New Roman" w:hAnsi="Times New Roman"/>
          <w:color w:val="000000" w:themeColor="text1"/>
          <w:sz w:val="24"/>
          <w:szCs w:val="24"/>
        </w:rPr>
        <w:t xml:space="preserve"> lubab direktiiv</w:t>
      </w:r>
      <w:r w:rsidR="00B164CE">
        <w:rPr>
          <w:rFonts w:ascii="Times New Roman" w:hAnsi="Times New Roman"/>
          <w:color w:val="000000" w:themeColor="text1"/>
          <w:sz w:val="24"/>
          <w:szCs w:val="24"/>
        </w:rPr>
        <w:t>i artikkel 12 lõike 2 punkt b teha</w:t>
      </w:r>
      <w:r w:rsidRPr="00807B71">
        <w:rPr>
          <w:rFonts w:ascii="Times New Roman" w:hAnsi="Times New Roman"/>
          <w:color w:val="000000" w:themeColor="text1"/>
          <w:sz w:val="24"/>
          <w:szCs w:val="24"/>
        </w:rPr>
        <w:t xml:space="preserve"> viisaga töötajate puhul</w:t>
      </w:r>
      <w:r w:rsidR="007A409C">
        <w:rPr>
          <w:rFonts w:ascii="Times New Roman" w:hAnsi="Times New Roman"/>
          <w:color w:val="000000" w:themeColor="text1"/>
          <w:sz w:val="24"/>
          <w:szCs w:val="24"/>
        </w:rPr>
        <w:t xml:space="preserve"> </w:t>
      </w:r>
      <w:r w:rsidRPr="00807B71">
        <w:rPr>
          <w:rFonts w:ascii="Times New Roman" w:hAnsi="Times New Roman"/>
          <w:color w:val="000000" w:themeColor="text1"/>
          <w:sz w:val="24"/>
          <w:szCs w:val="24"/>
        </w:rPr>
        <w:t xml:space="preserve">erandi perehüvitiste osas. </w:t>
      </w:r>
      <w:r w:rsidR="0061200B">
        <w:rPr>
          <w:rFonts w:ascii="Times New Roman" w:hAnsi="Times New Roman"/>
          <w:color w:val="000000" w:themeColor="text1"/>
          <w:sz w:val="24"/>
          <w:szCs w:val="24"/>
        </w:rPr>
        <w:t xml:space="preserve">Viisaga viibijaid käsitletakse </w:t>
      </w:r>
      <w:r w:rsidR="00F002E3">
        <w:rPr>
          <w:rFonts w:ascii="Times New Roman" w:hAnsi="Times New Roman"/>
          <w:color w:val="000000" w:themeColor="text1"/>
          <w:sz w:val="24"/>
          <w:szCs w:val="24"/>
        </w:rPr>
        <w:t xml:space="preserve">VMS mõistes </w:t>
      </w:r>
      <w:r w:rsidR="0061200B" w:rsidRPr="0061200B">
        <w:rPr>
          <w:rFonts w:ascii="Times New Roman" w:hAnsi="Times New Roman"/>
          <w:color w:val="000000" w:themeColor="text1"/>
          <w:sz w:val="24"/>
          <w:szCs w:val="24"/>
        </w:rPr>
        <w:t>riigis ajutiste viibijatena</w:t>
      </w:r>
      <w:r w:rsidR="00251583">
        <w:rPr>
          <w:rFonts w:ascii="Times New Roman" w:hAnsi="Times New Roman"/>
          <w:color w:val="000000" w:themeColor="text1"/>
          <w:sz w:val="24"/>
          <w:szCs w:val="24"/>
        </w:rPr>
        <w:t>,</w:t>
      </w:r>
      <w:r w:rsidR="0061200B" w:rsidRPr="0061200B">
        <w:rPr>
          <w:rFonts w:ascii="Times New Roman" w:hAnsi="Times New Roman"/>
          <w:color w:val="000000" w:themeColor="text1"/>
          <w:sz w:val="24"/>
          <w:szCs w:val="24"/>
        </w:rPr>
        <w:t xml:space="preserve"> mistõttu ei ole neile tagatud samasuguse</w:t>
      </w:r>
      <w:r w:rsidR="00251583">
        <w:rPr>
          <w:rFonts w:ascii="Times New Roman" w:hAnsi="Times New Roman"/>
          <w:color w:val="000000" w:themeColor="text1"/>
          <w:sz w:val="24"/>
          <w:szCs w:val="24"/>
        </w:rPr>
        <w:t>i</w:t>
      </w:r>
      <w:r w:rsidR="0061200B" w:rsidRPr="0061200B">
        <w:rPr>
          <w:rFonts w:ascii="Times New Roman" w:hAnsi="Times New Roman"/>
          <w:color w:val="000000" w:themeColor="text1"/>
          <w:sz w:val="24"/>
          <w:szCs w:val="24"/>
        </w:rPr>
        <w:t>d õigus</w:t>
      </w:r>
      <w:r w:rsidR="00251583">
        <w:rPr>
          <w:rFonts w:ascii="Times New Roman" w:hAnsi="Times New Roman"/>
          <w:color w:val="000000" w:themeColor="text1"/>
          <w:sz w:val="24"/>
          <w:szCs w:val="24"/>
        </w:rPr>
        <w:t>i</w:t>
      </w:r>
      <w:r w:rsidR="0061200B" w:rsidRPr="0061200B">
        <w:rPr>
          <w:rFonts w:ascii="Times New Roman" w:hAnsi="Times New Roman"/>
          <w:color w:val="000000" w:themeColor="text1"/>
          <w:sz w:val="24"/>
          <w:szCs w:val="24"/>
        </w:rPr>
        <w:t xml:space="preserve"> nagu Eesti elanikele. </w:t>
      </w:r>
      <w:r w:rsidR="00F80BFF" w:rsidRPr="0061200B">
        <w:rPr>
          <w:rFonts w:ascii="Times New Roman" w:hAnsi="Times New Roman"/>
          <w:color w:val="000000" w:themeColor="text1"/>
          <w:sz w:val="24"/>
          <w:szCs w:val="24"/>
        </w:rPr>
        <w:t>Piiratud ressursside</w:t>
      </w:r>
      <w:r w:rsidR="0061200B" w:rsidRPr="0061200B">
        <w:rPr>
          <w:rFonts w:ascii="Times New Roman" w:hAnsi="Times New Roman"/>
          <w:color w:val="000000" w:themeColor="text1"/>
          <w:sz w:val="24"/>
          <w:szCs w:val="24"/>
        </w:rPr>
        <w:t xml:space="preserve"> tingimustes</w:t>
      </w:r>
      <w:r w:rsidR="00F80BFF" w:rsidRPr="0061200B">
        <w:rPr>
          <w:rFonts w:ascii="Times New Roman" w:hAnsi="Times New Roman"/>
          <w:color w:val="000000" w:themeColor="text1"/>
          <w:sz w:val="24"/>
          <w:szCs w:val="24"/>
        </w:rPr>
        <w:t xml:space="preserve"> tuleks eelistada oma kodani</w:t>
      </w:r>
      <w:r w:rsidR="0061200B" w:rsidRPr="0061200B">
        <w:rPr>
          <w:rFonts w:ascii="Times New Roman" w:hAnsi="Times New Roman"/>
          <w:color w:val="000000" w:themeColor="text1"/>
          <w:sz w:val="24"/>
          <w:szCs w:val="24"/>
        </w:rPr>
        <w:t xml:space="preserve">kke ja riigis </w:t>
      </w:r>
      <w:r w:rsidR="00F002E3">
        <w:rPr>
          <w:rFonts w:ascii="Times New Roman" w:hAnsi="Times New Roman"/>
          <w:color w:val="000000" w:themeColor="text1"/>
          <w:sz w:val="24"/>
          <w:szCs w:val="24"/>
        </w:rPr>
        <w:t xml:space="preserve">juba </w:t>
      </w:r>
      <w:r w:rsidR="0061200B" w:rsidRPr="0061200B">
        <w:rPr>
          <w:rFonts w:ascii="Times New Roman" w:hAnsi="Times New Roman"/>
          <w:color w:val="000000" w:themeColor="text1"/>
          <w:sz w:val="24"/>
          <w:szCs w:val="24"/>
        </w:rPr>
        <w:t>elavaid välismaalasi, mistõttu on põhjendatud teatud osas piirata viisaga viibijate õigust hüvitistele.</w:t>
      </w:r>
      <w:r w:rsidR="00F80BFF" w:rsidRPr="0061200B">
        <w:rPr>
          <w:rFonts w:ascii="Times New Roman" w:hAnsi="Times New Roman"/>
          <w:color w:val="000000" w:themeColor="text1"/>
          <w:sz w:val="24"/>
          <w:szCs w:val="24"/>
        </w:rPr>
        <w:t xml:space="preserve"> </w:t>
      </w:r>
      <w:proofErr w:type="spellStart"/>
      <w:r w:rsidR="00E916DD" w:rsidRPr="0061200B">
        <w:rPr>
          <w:rFonts w:ascii="Times New Roman" w:hAnsi="Times New Roman"/>
          <w:color w:val="000000" w:themeColor="text1"/>
          <w:sz w:val="24"/>
          <w:szCs w:val="24"/>
        </w:rPr>
        <w:t>PS-iga</w:t>
      </w:r>
      <w:proofErr w:type="spellEnd"/>
      <w:r w:rsidRPr="0061200B">
        <w:rPr>
          <w:rFonts w:ascii="Times New Roman" w:hAnsi="Times New Roman"/>
          <w:color w:val="000000" w:themeColor="text1"/>
          <w:sz w:val="24"/>
          <w:szCs w:val="24"/>
        </w:rPr>
        <w:t xml:space="preserve"> on kooskõlas piirata nii </w:t>
      </w:r>
      <w:proofErr w:type="spellStart"/>
      <w:r w:rsidR="00E916DD" w:rsidRPr="0061200B">
        <w:rPr>
          <w:rFonts w:ascii="Times New Roman" w:hAnsi="Times New Roman"/>
          <w:color w:val="000000" w:themeColor="text1"/>
          <w:sz w:val="24"/>
          <w:szCs w:val="24"/>
        </w:rPr>
        <w:t>PS-i</w:t>
      </w:r>
      <w:proofErr w:type="spellEnd"/>
      <w:r w:rsidRPr="0061200B">
        <w:rPr>
          <w:rFonts w:ascii="Times New Roman" w:hAnsi="Times New Roman"/>
          <w:color w:val="000000" w:themeColor="text1"/>
          <w:sz w:val="24"/>
          <w:szCs w:val="24"/>
        </w:rPr>
        <w:t xml:space="preserve"> § 28 kaitsealasse</w:t>
      </w:r>
      <w:r w:rsidRPr="00807B71">
        <w:rPr>
          <w:rFonts w:ascii="Times New Roman" w:hAnsi="Times New Roman"/>
          <w:color w:val="000000" w:themeColor="text1"/>
          <w:sz w:val="24"/>
          <w:szCs w:val="24"/>
        </w:rPr>
        <w:t xml:space="preserve"> jäävate riskide puhul kui ka sinna mitte kuuluvate riskide puhul hüvitisi ja toetusi saavate isikute ringi. Põhiseadusandja on eelduslikult sidunud abi andmise Eestis elamise ja töötamise ning ühiskonna </w:t>
      </w:r>
      <w:r w:rsidRPr="006F380A">
        <w:rPr>
          <w:rFonts w:ascii="Times New Roman" w:hAnsi="Times New Roman"/>
          <w:color w:val="000000" w:themeColor="text1"/>
          <w:sz w:val="24"/>
          <w:szCs w:val="24"/>
        </w:rPr>
        <w:t>liikmesuse</w:t>
      </w:r>
      <w:r w:rsidRPr="00807B71">
        <w:rPr>
          <w:rFonts w:ascii="Times New Roman" w:hAnsi="Times New Roman"/>
          <w:color w:val="000000" w:themeColor="text1"/>
          <w:sz w:val="24"/>
          <w:szCs w:val="24"/>
        </w:rPr>
        <w:t xml:space="preserve"> sisuliste tingimustega (sotsiaalkindlustusõiguses tuntud ka kui territoriaalsuse ja solidaarsuse põhimõtted). </w:t>
      </w:r>
      <w:r w:rsidR="007A409C">
        <w:rPr>
          <w:rFonts w:ascii="Times New Roman" w:hAnsi="Times New Roman"/>
          <w:color w:val="000000" w:themeColor="text1"/>
          <w:sz w:val="24"/>
          <w:szCs w:val="24"/>
        </w:rPr>
        <w:t xml:space="preserve">Euroopa Inimõiguste Kohtu </w:t>
      </w:r>
      <w:r w:rsidRPr="00807B71">
        <w:rPr>
          <w:rFonts w:ascii="Times New Roman" w:hAnsi="Times New Roman"/>
          <w:color w:val="000000" w:themeColor="text1"/>
          <w:sz w:val="24"/>
          <w:szCs w:val="24"/>
        </w:rPr>
        <w:t xml:space="preserve">praktika kohaselt on piirangud põhjendatud </w:t>
      </w:r>
      <w:r w:rsidR="00E916DD">
        <w:rPr>
          <w:rFonts w:ascii="Times New Roman" w:hAnsi="Times New Roman"/>
          <w:color w:val="000000" w:themeColor="text1"/>
          <w:sz w:val="24"/>
          <w:szCs w:val="24"/>
        </w:rPr>
        <w:t>näiteks</w:t>
      </w:r>
      <w:r w:rsidRPr="00807B71">
        <w:rPr>
          <w:rFonts w:ascii="Times New Roman" w:hAnsi="Times New Roman"/>
          <w:color w:val="000000" w:themeColor="text1"/>
          <w:sz w:val="24"/>
          <w:szCs w:val="24"/>
        </w:rPr>
        <w:t xml:space="preserve"> riigis lühiajaliselt viibivate isikute korral.</w:t>
      </w:r>
      <w:r w:rsidRPr="00807B71">
        <w:rPr>
          <w:rStyle w:val="Allmrkuseviide"/>
          <w:rFonts w:ascii="Times New Roman" w:hAnsi="Times New Roman"/>
          <w:bCs/>
          <w:color w:val="000000"/>
          <w:sz w:val="24"/>
          <w:szCs w:val="24"/>
        </w:rPr>
        <w:footnoteReference w:id="23"/>
      </w:r>
      <w:r w:rsidRPr="00807B71">
        <w:rPr>
          <w:rFonts w:ascii="Times New Roman" w:hAnsi="Times New Roman"/>
          <w:i/>
          <w:iCs/>
          <w:color w:val="000000" w:themeColor="text1"/>
          <w:sz w:val="24"/>
          <w:szCs w:val="24"/>
        </w:rPr>
        <w:t xml:space="preserve"> </w:t>
      </w:r>
    </w:p>
    <w:p w14:paraId="1CE6681E" w14:textId="77777777" w:rsidR="00F25F59" w:rsidRPr="00CF39DD" w:rsidRDefault="00F25F59" w:rsidP="007E0942">
      <w:pPr>
        <w:spacing w:after="0" w:line="240" w:lineRule="auto"/>
        <w:jc w:val="both"/>
        <w:rPr>
          <w:rFonts w:ascii="Times New Roman" w:hAnsi="Times New Roman"/>
          <w:bCs/>
          <w:i/>
          <w:iCs/>
          <w:color w:val="000000"/>
          <w:sz w:val="24"/>
          <w:szCs w:val="24"/>
          <w:highlight w:val="green"/>
        </w:rPr>
      </w:pPr>
    </w:p>
    <w:p w14:paraId="1FFBE290" w14:textId="5F5C7041" w:rsidR="00CC3AA7" w:rsidRPr="00CF39DD" w:rsidRDefault="00CC3AA7" w:rsidP="007E0942">
      <w:pPr>
        <w:pStyle w:val="Pealkiri1"/>
        <w:spacing w:before="0" w:after="0"/>
        <w:rPr>
          <w:sz w:val="24"/>
          <w:szCs w:val="24"/>
        </w:rPr>
      </w:pPr>
      <w:bookmarkStart w:id="127" w:name="_Toc181964174"/>
      <w:r w:rsidRPr="00CF39DD">
        <w:t>3. Eelnõu sisu ja võrdlev analüüs</w:t>
      </w:r>
      <w:bookmarkEnd w:id="111"/>
      <w:bookmarkEnd w:id="112"/>
      <w:bookmarkEnd w:id="113"/>
      <w:bookmarkEnd w:id="114"/>
      <w:bookmarkEnd w:id="115"/>
      <w:bookmarkEnd w:id="116"/>
      <w:bookmarkEnd w:id="117"/>
      <w:bookmarkEnd w:id="118"/>
      <w:bookmarkEnd w:id="119"/>
      <w:bookmarkEnd w:id="120"/>
      <w:bookmarkEnd w:id="121"/>
      <w:bookmarkEnd w:id="122"/>
      <w:bookmarkEnd w:id="127"/>
    </w:p>
    <w:p w14:paraId="2231C631" w14:textId="77777777" w:rsidR="007E746B" w:rsidRPr="00CF39DD" w:rsidRDefault="007E746B" w:rsidP="007E0942">
      <w:pPr>
        <w:tabs>
          <w:tab w:val="left" w:pos="2281"/>
        </w:tabs>
        <w:suppressAutoHyphens/>
        <w:spacing w:after="0" w:line="240" w:lineRule="auto"/>
        <w:jc w:val="both"/>
        <w:rPr>
          <w:rFonts w:ascii="Times New Roman" w:hAnsi="Times New Roman" w:cs="Times New Roman"/>
          <w:bCs/>
          <w:color w:val="00000A"/>
          <w:sz w:val="24"/>
          <w:szCs w:val="24"/>
        </w:rPr>
      </w:pPr>
    </w:p>
    <w:p w14:paraId="5F6860FD" w14:textId="02829D61" w:rsidR="00C16F12" w:rsidRPr="00CF39DD" w:rsidRDefault="00636BA8" w:rsidP="007E0942">
      <w:pPr>
        <w:tabs>
          <w:tab w:val="left" w:pos="2281"/>
        </w:tabs>
        <w:suppressAutoHyphens/>
        <w:spacing w:after="0" w:line="240" w:lineRule="auto"/>
        <w:jc w:val="both"/>
        <w:rPr>
          <w:rFonts w:ascii="Times New Roman" w:hAnsi="Times New Roman" w:cs="Times New Roman"/>
          <w:bCs/>
          <w:color w:val="00000A"/>
          <w:sz w:val="24"/>
          <w:szCs w:val="24"/>
        </w:rPr>
      </w:pPr>
      <w:r w:rsidRPr="00CF39DD">
        <w:rPr>
          <w:rFonts w:ascii="Times New Roman" w:hAnsi="Times New Roman" w:cs="Times New Roman"/>
          <w:sz w:val="24"/>
          <w:szCs w:val="24"/>
        </w:rPr>
        <w:t xml:space="preserve">Direktiivi eeskirjad hõlmavad </w:t>
      </w:r>
      <w:r w:rsidRPr="00CF39DD">
        <w:rPr>
          <w:rFonts w:ascii="Times New Roman" w:hAnsi="Times New Roman"/>
          <w:sz w:val="24"/>
          <w:szCs w:val="24"/>
        </w:rPr>
        <w:t xml:space="preserve">enamikku EL-i mittekuuluvaid töötajaid. </w:t>
      </w:r>
      <w:r w:rsidR="00C16F12" w:rsidRPr="00CF39DD">
        <w:rPr>
          <w:rFonts w:ascii="Times New Roman" w:hAnsi="Times New Roman"/>
          <w:sz w:val="24"/>
          <w:szCs w:val="24"/>
        </w:rPr>
        <w:t xml:space="preserve">Direktiivi </w:t>
      </w:r>
      <w:r w:rsidR="00151D6E">
        <w:rPr>
          <w:rFonts w:ascii="Times New Roman" w:hAnsi="Times New Roman"/>
          <w:sz w:val="24"/>
          <w:szCs w:val="24"/>
        </w:rPr>
        <w:t xml:space="preserve">artikkel 3 lõike 1 kohaselt </w:t>
      </w:r>
      <w:r w:rsidR="00C16F12" w:rsidRPr="0035176F">
        <w:rPr>
          <w:rFonts w:ascii="Times New Roman" w:hAnsi="Times New Roman"/>
          <w:b/>
          <w:sz w:val="24"/>
          <w:szCs w:val="24"/>
        </w:rPr>
        <w:t xml:space="preserve">kohaldatakse </w:t>
      </w:r>
      <w:r w:rsidR="00151D6E" w:rsidRPr="0035176F">
        <w:rPr>
          <w:rFonts w:ascii="Times New Roman" w:hAnsi="Times New Roman"/>
          <w:b/>
          <w:bCs/>
          <w:sz w:val="24"/>
          <w:szCs w:val="24"/>
        </w:rPr>
        <w:t>direktiivi</w:t>
      </w:r>
      <w:r w:rsidR="00C16F12" w:rsidRPr="0035176F">
        <w:rPr>
          <w:rFonts w:ascii="Times New Roman" w:hAnsi="Times New Roman"/>
          <w:b/>
          <w:bCs/>
          <w:sz w:val="24"/>
          <w:szCs w:val="24"/>
        </w:rPr>
        <w:t xml:space="preserve"> </w:t>
      </w:r>
      <w:r w:rsidR="00C16F12" w:rsidRPr="0035176F">
        <w:rPr>
          <w:rFonts w:ascii="Times New Roman" w:hAnsi="Times New Roman"/>
          <w:b/>
          <w:sz w:val="24"/>
          <w:szCs w:val="24"/>
        </w:rPr>
        <w:t>nende kolmandate riigi kodanike suhtes</w:t>
      </w:r>
      <w:r w:rsidR="00AF5033" w:rsidRPr="00CF39DD">
        <w:rPr>
          <w:rFonts w:ascii="Times New Roman" w:hAnsi="Times New Roman"/>
          <w:sz w:val="24"/>
          <w:szCs w:val="24"/>
        </w:rPr>
        <w:t>, kes</w:t>
      </w:r>
      <w:r w:rsidR="00C16F12" w:rsidRPr="00CF39DD">
        <w:rPr>
          <w:rFonts w:ascii="Times New Roman" w:hAnsi="Times New Roman"/>
          <w:sz w:val="24"/>
          <w:szCs w:val="24"/>
        </w:rPr>
        <w:t xml:space="preserve">: </w:t>
      </w:r>
    </w:p>
    <w:p w14:paraId="425DB176" w14:textId="31237954" w:rsidR="00C16F12" w:rsidRPr="00CF39DD" w:rsidRDefault="00C16F12" w:rsidP="004A0BEF">
      <w:pPr>
        <w:pStyle w:val="Loendilik"/>
        <w:numPr>
          <w:ilvl w:val="0"/>
          <w:numId w:val="9"/>
        </w:numPr>
        <w:tabs>
          <w:tab w:val="left" w:pos="2281"/>
        </w:tabs>
        <w:suppressAutoHyphens/>
        <w:jc w:val="both"/>
        <w:rPr>
          <w:rFonts w:ascii="Times New Roman" w:hAnsi="Times New Roman"/>
          <w:bCs/>
          <w:color w:val="00000A"/>
          <w:sz w:val="24"/>
          <w:szCs w:val="24"/>
        </w:rPr>
      </w:pPr>
      <w:r w:rsidRPr="00CF39DD">
        <w:rPr>
          <w:rFonts w:ascii="Times New Roman" w:hAnsi="Times New Roman"/>
          <w:sz w:val="24"/>
          <w:szCs w:val="24"/>
        </w:rPr>
        <w:t xml:space="preserve">taotlevad töötamiseks </w:t>
      </w:r>
      <w:r w:rsidR="009F234B">
        <w:rPr>
          <w:rFonts w:ascii="Times New Roman" w:hAnsi="Times New Roman"/>
          <w:sz w:val="24"/>
          <w:szCs w:val="24"/>
        </w:rPr>
        <w:t>ant</w:t>
      </w:r>
      <w:r w:rsidR="00042927">
        <w:rPr>
          <w:rFonts w:ascii="Times New Roman" w:hAnsi="Times New Roman"/>
          <w:sz w:val="24"/>
          <w:szCs w:val="24"/>
        </w:rPr>
        <w:t>ud</w:t>
      </w:r>
      <w:r w:rsidRPr="00CF39DD">
        <w:rPr>
          <w:rFonts w:ascii="Times New Roman" w:hAnsi="Times New Roman"/>
          <w:sz w:val="24"/>
          <w:szCs w:val="24"/>
        </w:rPr>
        <w:t xml:space="preserve"> </w:t>
      </w:r>
      <w:r w:rsidR="00636BA8">
        <w:rPr>
          <w:rFonts w:ascii="Times New Roman" w:hAnsi="Times New Roman"/>
          <w:sz w:val="24"/>
          <w:szCs w:val="24"/>
        </w:rPr>
        <w:t xml:space="preserve">tähtajalist </w:t>
      </w:r>
      <w:r w:rsidRPr="00CF39DD">
        <w:rPr>
          <w:rFonts w:ascii="Times New Roman" w:hAnsi="Times New Roman"/>
          <w:sz w:val="24"/>
          <w:szCs w:val="24"/>
        </w:rPr>
        <w:t>elamisluba;</w:t>
      </w:r>
    </w:p>
    <w:p w14:paraId="1F6DD6C2" w14:textId="5B5B362A" w:rsidR="00C16F12" w:rsidRPr="00CF39DD" w:rsidRDefault="00C16F12" w:rsidP="004A0BEF">
      <w:pPr>
        <w:pStyle w:val="Loendilik"/>
        <w:numPr>
          <w:ilvl w:val="0"/>
          <w:numId w:val="9"/>
        </w:numPr>
        <w:tabs>
          <w:tab w:val="left" w:pos="2281"/>
        </w:tabs>
        <w:suppressAutoHyphens/>
        <w:jc w:val="both"/>
        <w:rPr>
          <w:rFonts w:ascii="Times New Roman" w:hAnsi="Times New Roman"/>
          <w:bCs/>
          <w:color w:val="00000A"/>
          <w:sz w:val="24"/>
          <w:szCs w:val="24"/>
        </w:rPr>
      </w:pPr>
      <w:r w:rsidRPr="00CF39DD">
        <w:rPr>
          <w:rFonts w:ascii="Times New Roman" w:hAnsi="Times New Roman"/>
          <w:sz w:val="24"/>
          <w:szCs w:val="24"/>
        </w:rPr>
        <w:t xml:space="preserve">on lubatud EL-i liikmesriiki </w:t>
      </w:r>
      <w:r w:rsidR="00AE5C31" w:rsidRPr="00CF39DD">
        <w:rPr>
          <w:rFonts w:ascii="Times New Roman" w:hAnsi="Times New Roman"/>
          <w:sz w:val="24"/>
          <w:szCs w:val="24"/>
        </w:rPr>
        <w:t xml:space="preserve">töötamise eesmärgil, olenemata loa liigist; </w:t>
      </w:r>
    </w:p>
    <w:p w14:paraId="189A340E" w14:textId="5539DEE5" w:rsidR="00353DEC" w:rsidRPr="00CF39DD" w:rsidRDefault="00C16F12" w:rsidP="004A0BEF">
      <w:pPr>
        <w:pStyle w:val="Loendilik"/>
        <w:numPr>
          <w:ilvl w:val="0"/>
          <w:numId w:val="9"/>
        </w:numPr>
        <w:tabs>
          <w:tab w:val="left" w:pos="2281"/>
        </w:tabs>
        <w:suppressAutoHyphens/>
        <w:jc w:val="both"/>
        <w:rPr>
          <w:rFonts w:ascii="Times New Roman" w:hAnsi="Times New Roman"/>
          <w:bCs/>
          <w:color w:val="00000A"/>
          <w:sz w:val="24"/>
          <w:szCs w:val="24"/>
        </w:rPr>
      </w:pPr>
      <w:r w:rsidRPr="00CF39DD">
        <w:rPr>
          <w:rFonts w:ascii="Times New Roman" w:hAnsi="Times New Roman"/>
          <w:sz w:val="24"/>
          <w:szCs w:val="24"/>
        </w:rPr>
        <w:t>on lubatud EL-i liikmesriiki elamisloa alusel muul kui töötamise eesmärgil, kuid kellel on lubatud töötada.</w:t>
      </w:r>
    </w:p>
    <w:p w14:paraId="09E0F7D2" w14:textId="77777777" w:rsidR="00353DEC" w:rsidRPr="00CF39DD" w:rsidRDefault="00353DEC" w:rsidP="007E0942">
      <w:pPr>
        <w:pStyle w:val="Loendilik"/>
        <w:tabs>
          <w:tab w:val="left" w:pos="2281"/>
        </w:tabs>
        <w:suppressAutoHyphens/>
        <w:jc w:val="both"/>
        <w:rPr>
          <w:rFonts w:ascii="Times New Roman" w:hAnsi="Times New Roman"/>
          <w:bCs/>
          <w:color w:val="00000A"/>
          <w:sz w:val="24"/>
          <w:szCs w:val="24"/>
        </w:rPr>
      </w:pPr>
    </w:p>
    <w:p w14:paraId="4EBFFA0D" w14:textId="38398E56" w:rsidR="00C34128" w:rsidRPr="00CF39DD" w:rsidRDefault="008047D3" w:rsidP="007E0942">
      <w:pPr>
        <w:tabs>
          <w:tab w:val="left" w:pos="2281"/>
        </w:tabs>
        <w:suppressAutoHyphens/>
        <w:spacing w:after="0" w:line="240" w:lineRule="auto"/>
        <w:jc w:val="both"/>
        <w:rPr>
          <w:rFonts w:ascii="Times New Roman" w:hAnsi="Times New Roman" w:cs="Times New Roman"/>
          <w:bCs/>
          <w:color w:val="00000A"/>
          <w:sz w:val="24"/>
          <w:szCs w:val="24"/>
        </w:rPr>
      </w:pPr>
      <w:r w:rsidRPr="00CF39DD">
        <w:rPr>
          <w:rFonts w:ascii="Times New Roman" w:hAnsi="Times New Roman" w:cs="Times New Roman"/>
          <w:bCs/>
          <w:color w:val="00000A"/>
          <w:sz w:val="24"/>
          <w:szCs w:val="24"/>
        </w:rPr>
        <w:lastRenderedPageBreak/>
        <w:t>EL</w:t>
      </w:r>
      <w:r w:rsidR="009F234B">
        <w:rPr>
          <w:rFonts w:ascii="Times New Roman" w:hAnsi="Times New Roman" w:cs="Times New Roman"/>
          <w:bCs/>
          <w:color w:val="00000A"/>
          <w:sz w:val="24"/>
          <w:szCs w:val="24"/>
        </w:rPr>
        <w:t>-i</w:t>
      </w:r>
      <w:r w:rsidR="002A6F41" w:rsidRPr="00CF39DD">
        <w:rPr>
          <w:rFonts w:ascii="Times New Roman" w:hAnsi="Times New Roman" w:cs="Times New Roman"/>
          <w:bCs/>
          <w:color w:val="00000A"/>
          <w:sz w:val="24"/>
          <w:szCs w:val="24"/>
        </w:rPr>
        <w:t xml:space="preserve"> ühtne piirikontrolli</w:t>
      </w:r>
      <w:r w:rsidR="00BC7856">
        <w:rPr>
          <w:rFonts w:ascii="Times New Roman" w:hAnsi="Times New Roman" w:cs="Times New Roman"/>
          <w:bCs/>
          <w:color w:val="00000A"/>
          <w:sz w:val="24"/>
          <w:szCs w:val="24"/>
        </w:rPr>
        <w:t>-</w:t>
      </w:r>
      <w:r w:rsidR="002A6F41" w:rsidRPr="00CF39DD">
        <w:rPr>
          <w:rFonts w:ascii="Times New Roman" w:hAnsi="Times New Roman" w:cs="Times New Roman"/>
          <w:bCs/>
          <w:color w:val="00000A"/>
          <w:sz w:val="24"/>
          <w:szCs w:val="24"/>
        </w:rPr>
        <w:t xml:space="preserve">, varjupaiga- ja sisserändepoliitika hõlmab kolmandate riikide kodanike, sealhulgas määratlemata kodakondsusega või kodakondsuseta isikute Schengeni alale sisenemise, seal viibimise ja sellelt lahkumise tingimusi. Seetõttu </w:t>
      </w:r>
      <w:r w:rsidR="002A6F41" w:rsidRPr="0035176F">
        <w:rPr>
          <w:rFonts w:ascii="Times New Roman" w:hAnsi="Times New Roman" w:cs="Times New Roman"/>
          <w:b/>
          <w:color w:val="00000A"/>
          <w:sz w:val="24"/>
          <w:szCs w:val="24"/>
        </w:rPr>
        <w:t>ei kohaldata direktiivi</w:t>
      </w:r>
      <w:r w:rsidR="002A6F41" w:rsidRPr="00CF39DD">
        <w:rPr>
          <w:rFonts w:ascii="Times New Roman" w:hAnsi="Times New Roman" w:cs="Times New Roman"/>
          <w:bCs/>
          <w:color w:val="00000A"/>
          <w:sz w:val="24"/>
          <w:szCs w:val="24"/>
        </w:rPr>
        <w:t xml:space="preserve"> liikmesriikide, Euroopa Majanduspiirkonna liikmesriikide ja Šveitsi Konföderat</w:t>
      </w:r>
      <w:r w:rsidR="002A6F41" w:rsidRPr="00CF39DD">
        <w:rPr>
          <w:rFonts w:ascii="Times New Roman" w:hAnsi="Times New Roman" w:cs="Times New Roman"/>
          <w:bCs/>
          <w:color w:val="00000A"/>
          <w:sz w:val="24"/>
          <w:szCs w:val="24"/>
        </w:rPr>
        <w:softHyphen/>
        <w:t>siooni kodanikele ega nende perekonnaliikmetele</w:t>
      </w:r>
      <w:r w:rsidR="00C16F12" w:rsidRPr="00CF39DD">
        <w:rPr>
          <w:rFonts w:ascii="Times New Roman" w:hAnsi="Times New Roman" w:cs="Times New Roman"/>
          <w:bCs/>
          <w:color w:val="00000A"/>
          <w:sz w:val="24"/>
          <w:szCs w:val="24"/>
        </w:rPr>
        <w:t xml:space="preserve">. </w:t>
      </w:r>
      <w:r w:rsidR="00151D6E">
        <w:rPr>
          <w:rFonts w:ascii="Times New Roman" w:hAnsi="Times New Roman" w:cs="Times New Roman"/>
          <w:bCs/>
          <w:color w:val="00000A"/>
          <w:sz w:val="24"/>
          <w:szCs w:val="24"/>
        </w:rPr>
        <w:t>Samuti ei kohaldata direktiivi artikkel 3 lõike 2 kohaselt</w:t>
      </w:r>
      <w:r w:rsidR="00636BA8">
        <w:rPr>
          <w:rFonts w:ascii="Times New Roman" w:hAnsi="Times New Roman" w:cs="Times New Roman"/>
          <w:bCs/>
          <w:color w:val="00000A"/>
          <w:sz w:val="24"/>
          <w:szCs w:val="24"/>
        </w:rPr>
        <w:t xml:space="preserve"> </w:t>
      </w:r>
      <w:r w:rsidR="00151D6E">
        <w:rPr>
          <w:rFonts w:ascii="Times New Roman" w:hAnsi="Times New Roman" w:cs="Times New Roman"/>
          <w:bCs/>
          <w:color w:val="00000A"/>
          <w:sz w:val="24"/>
          <w:szCs w:val="24"/>
        </w:rPr>
        <w:t xml:space="preserve">direktiivi </w:t>
      </w:r>
      <w:r w:rsidR="00C34128" w:rsidRPr="00CF39DD">
        <w:rPr>
          <w:rFonts w:ascii="Times New Roman" w:hAnsi="Times New Roman" w:cs="Times New Roman"/>
          <w:bCs/>
          <w:color w:val="00000A"/>
          <w:sz w:val="24"/>
          <w:szCs w:val="24"/>
        </w:rPr>
        <w:t>kolmanda riigi kodanik</w:t>
      </w:r>
      <w:r w:rsidR="00151D6E">
        <w:rPr>
          <w:rFonts w:ascii="Times New Roman" w:hAnsi="Times New Roman" w:cs="Times New Roman"/>
          <w:bCs/>
          <w:color w:val="00000A"/>
          <w:sz w:val="24"/>
          <w:szCs w:val="24"/>
        </w:rPr>
        <w:t>e</w:t>
      </w:r>
      <w:r w:rsidR="00C34128" w:rsidRPr="00CF39DD">
        <w:rPr>
          <w:rFonts w:ascii="Times New Roman" w:hAnsi="Times New Roman" w:cs="Times New Roman"/>
          <w:bCs/>
          <w:color w:val="00000A"/>
          <w:sz w:val="24"/>
          <w:szCs w:val="24"/>
        </w:rPr>
        <w:t>le:</w:t>
      </w:r>
    </w:p>
    <w:p w14:paraId="1A6A6B28" w14:textId="1BDD4879" w:rsidR="002A6F41" w:rsidRPr="00CF39DD" w:rsidRDefault="002A6F41" w:rsidP="004A0BEF">
      <w:pPr>
        <w:numPr>
          <w:ilvl w:val="0"/>
          <w:numId w:val="4"/>
        </w:numPr>
        <w:suppressAutoHyphens/>
        <w:spacing w:after="0" w:line="240" w:lineRule="auto"/>
        <w:jc w:val="both"/>
        <w:rPr>
          <w:rFonts w:ascii="Times New Roman" w:hAnsi="Times New Roman" w:cs="Times New Roman"/>
          <w:bCs/>
          <w:color w:val="00000A"/>
          <w:sz w:val="24"/>
          <w:szCs w:val="24"/>
        </w:rPr>
      </w:pPr>
      <w:r w:rsidRPr="00CF39DD">
        <w:rPr>
          <w:rFonts w:ascii="Times New Roman" w:hAnsi="Times New Roman" w:cs="Times New Roman"/>
          <w:bCs/>
          <w:color w:val="00000A"/>
          <w:sz w:val="24"/>
          <w:szCs w:val="24"/>
        </w:rPr>
        <w:t xml:space="preserve">keda loetakse lähetatuks nii kaua, kui nad viibivad lähetuses; </w:t>
      </w:r>
    </w:p>
    <w:p w14:paraId="6E3511DA" w14:textId="49DE9FC6" w:rsidR="002A6F41" w:rsidRPr="00CF39DD" w:rsidRDefault="002A6F41" w:rsidP="004A0BEF">
      <w:pPr>
        <w:numPr>
          <w:ilvl w:val="0"/>
          <w:numId w:val="4"/>
        </w:numPr>
        <w:suppressAutoHyphens/>
        <w:spacing w:after="0" w:line="240" w:lineRule="auto"/>
        <w:jc w:val="both"/>
        <w:rPr>
          <w:rFonts w:ascii="Times New Roman" w:hAnsi="Times New Roman" w:cs="Times New Roman"/>
          <w:bCs/>
          <w:color w:val="00000A"/>
          <w:sz w:val="24"/>
          <w:szCs w:val="24"/>
        </w:rPr>
      </w:pPr>
      <w:r w:rsidRPr="00CF39DD">
        <w:rPr>
          <w:rFonts w:ascii="Times New Roman" w:hAnsi="Times New Roman" w:cs="Times New Roman"/>
          <w:bCs/>
          <w:color w:val="00000A"/>
          <w:sz w:val="24"/>
          <w:szCs w:val="24"/>
        </w:rPr>
        <w:t xml:space="preserve">kes on taotlenud liikmesriiki lubamist või kes on sinna lubatud ettevõtjasiseselt </w:t>
      </w:r>
      <w:proofErr w:type="spellStart"/>
      <w:r w:rsidRPr="00CF39DD">
        <w:rPr>
          <w:rFonts w:ascii="Times New Roman" w:hAnsi="Times New Roman" w:cs="Times New Roman"/>
          <w:bCs/>
          <w:color w:val="00000A"/>
          <w:sz w:val="24"/>
          <w:szCs w:val="24"/>
        </w:rPr>
        <w:t>üleviidud</w:t>
      </w:r>
      <w:proofErr w:type="spellEnd"/>
      <w:r w:rsidRPr="00CF39DD">
        <w:rPr>
          <w:rFonts w:ascii="Times New Roman" w:hAnsi="Times New Roman" w:cs="Times New Roman"/>
          <w:bCs/>
          <w:color w:val="00000A"/>
          <w:sz w:val="24"/>
          <w:szCs w:val="24"/>
        </w:rPr>
        <w:t xml:space="preserve"> töötajatena kooskõlas Euroopa Parlamendi ja nõukogu direktiiviga 2014/66/EL</w:t>
      </w:r>
      <w:r w:rsidR="00612F4C">
        <w:rPr>
          <w:rFonts w:ascii="Times New Roman" w:hAnsi="Times New Roman" w:cs="Times New Roman"/>
          <w:bCs/>
          <w:color w:val="00000A"/>
          <w:sz w:val="24"/>
          <w:szCs w:val="24"/>
        </w:rPr>
        <w:t xml:space="preserve"> (edaspidi </w:t>
      </w:r>
      <w:r w:rsidR="00612F4C" w:rsidRPr="00612F4C">
        <w:rPr>
          <w:rFonts w:ascii="Times New Roman" w:hAnsi="Times New Roman" w:cs="Times New Roman"/>
          <w:bCs/>
          <w:i/>
          <w:iCs/>
          <w:color w:val="00000A"/>
          <w:sz w:val="24"/>
          <w:szCs w:val="24"/>
        </w:rPr>
        <w:t>direktiiv 2014/66 EL</w:t>
      </w:r>
      <w:r w:rsidR="00612F4C">
        <w:rPr>
          <w:rFonts w:ascii="Times New Roman" w:hAnsi="Times New Roman" w:cs="Times New Roman"/>
          <w:bCs/>
          <w:color w:val="00000A"/>
          <w:sz w:val="24"/>
          <w:szCs w:val="24"/>
        </w:rPr>
        <w:t>)</w:t>
      </w:r>
      <w:r w:rsidRPr="00CF39DD">
        <w:rPr>
          <w:rFonts w:ascii="Times New Roman" w:hAnsi="Times New Roman" w:cs="Times New Roman"/>
          <w:bCs/>
          <w:color w:val="00000A"/>
          <w:sz w:val="24"/>
          <w:szCs w:val="24"/>
        </w:rPr>
        <w:t xml:space="preserve">; </w:t>
      </w:r>
    </w:p>
    <w:p w14:paraId="2FAC3BF3" w14:textId="4127A061" w:rsidR="002A6F41" w:rsidRPr="00CF39DD" w:rsidRDefault="002A6F41" w:rsidP="004A0BEF">
      <w:pPr>
        <w:numPr>
          <w:ilvl w:val="0"/>
          <w:numId w:val="4"/>
        </w:numPr>
        <w:suppressAutoHyphens/>
        <w:spacing w:after="0" w:line="240" w:lineRule="auto"/>
        <w:jc w:val="both"/>
        <w:rPr>
          <w:rFonts w:ascii="Times New Roman" w:hAnsi="Times New Roman" w:cs="Times New Roman"/>
          <w:bCs/>
          <w:color w:val="00000A"/>
          <w:sz w:val="24"/>
          <w:szCs w:val="24"/>
        </w:rPr>
      </w:pPr>
      <w:r w:rsidRPr="00CF39DD">
        <w:rPr>
          <w:rFonts w:ascii="Times New Roman" w:hAnsi="Times New Roman" w:cs="Times New Roman"/>
          <w:bCs/>
          <w:color w:val="00000A"/>
          <w:sz w:val="24"/>
          <w:szCs w:val="24"/>
        </w:rPr>
        <w:t xml:space="preserve">kes on taotlenud liikmesriiki lubamist või kes on sinna lubatud hooajatöötajatena kooskõlas direktiiviga 2014/36/EL või </w:t>
      </w:r>
      <w:r w:rsidRPr="00731216">
        <w:rPr>
          <w:rFonts w:ascii="Times New Roman" w:hAnsi="Times New Roman" w:cs="Times New Roman"/>
          <w:bCs/>
          <w:i/>
          <w:iCs/>
          <w:color w:val="00000A"/>
          <w:sz w:val="24"/>
          <w:szCs w:val="24"/>
        </w:rPr>
        <w:t xml:space="preserve">au </w:t>
      </w:r>
      <w:proofErr w:type="spellStart"/>
      <w:r w:rsidRPr="00731216">
        <w:rPr>
          <w:rFonts w:ascii="Times New Roman" w:hAnsi="Times New Roman" w:cs="Times New Roman"/>
          <w:bCs/>
          <w:i/>
          <w:iCs/>
          <w:color w:val="00000A"/>
          <w:sz w:val="24"/>
          <w:szCs w:val="24"/>
        </w:rPr>
        <w:t>pair</w:t>
      </w:r>
      <w:r w:rsidRPr="00CF39DD">
        <w:rPr>
          <w:rFonts w:ascii="Times New Roman" w:hAnsi="Times New Roman" w:cs="Times New Roman"/>
          <w:bCs/>
          <w:color w:val="00000A"/>
          <w:sz w:val="24"/>
          <w:szCs w:val="24"/>
        </w:rPr>
        <w:t>’ina</w:t>
      </w:r>
      <w:proofErr w:type="spellEnd"/>
      <w:r w:rsidR="00DA7BFF" w:rsidRPr="00CF39DD">
        <w:rPr>
          <w:rFonts w:ascii="Times New Roman" w:hAnsi="Times New Roman" w:cs="Times New Roman"/>
          <w:bCs/>
          <w:color w:val="00000A"/>
          <w:sz w:val="24"/>
          <w:szCs w:val="24"/>
        </w:rPr>
        <w:t>;</w:t>
      </w:r>
      <w:r w:rsidRPr="00CF39DD">
        <w:rPr>
          <w:rFonts w:ascii="Times New Roman" w:hAnsi="Times New Roman" w:cs="Times New Roman"/>
          <w:bCs/>
          <w:color w:val="00000A"/>
          <w:sz w:val="24"/>
          <w:szCs w:val="24"/>
        </w:rPr>
        <w:t xml:space="preserve"> </w:t>
      </w:r>
    </w:p>
    <w:p w14:paraId="512D0EB7" w14:textId="603A8C5C" w:rsidR="00C16F12" w:rsidRPr="00CF39DD" w:rsidRDefault="002A6F41" w:rsidP="004A0BEF">
      <w:pPr>
        <w:numPr>
          <w:ilvl w:val="0"/>
          <w:numId w:val="4"/>
        </w:numPr>
        <w:suppressAutoHyphens/>
        <w:spacing w:after="0" w:line="240" w:lineRule="auto"/>
        <w:jc w:val="both"/>
        <w:rPr>
          <w:rFonts w:ascii="Times New Roman" w:hAnsi="Times New Roman" w:cs="Times New Roman"/>
          <w:bCs/>
          <w:color w:val="00000A"/>
          <w:sz w:val="24"/>
          <w:szCs w:val="24"/>
        </w:rPr>
      </w:pPr>
      <w:r w:rsidRPr="00CF39DD">
        <w:rPr>
          <w:rFonts w:ascii="Times New Roman" w:hAnsi="Times New Roman" w:cs="Times New Roman"/>
          <w:bCs/>
          <w:color w:val="00000A"/>
          <w:sz w:val="24"/>
          <w:szCs w:val="24"/>
        </w:rPr>
        <w:t>kellele on kooskõlas nõukogu direktiiviga 2001/55/EÜ</w:t>
      </w:r>
      <w:r w:rsidR="00C16F12" w:rsidRPr="00CF39DD">
        <w:rPr>
          <w:rFonts w:ascii="Times New Roman" w:hAnsi="Times New Roman" w:cs="Times New Roman"/>
          <w:bCs/>
          <w:color w:val="00000A"/>
          <w:sz w:val="24"/>
          <w:szCs w:val="24"/>
        </w:rPr>
        <w:t xml:space="preserve"> </w:t>
      </w:r>
      <w:r w:rsidRPr="00CF39DD">
        <w:rPr>
          <w:rFonts w:ascii="Times New Roman" w:hAnsi="Times New Roman" w:cs="Times New Roman"/>
          <w:bCs/>
          <w:color w:val="00000A"/>
          <w:sz w:val="24"/>
          <w:szCs w:val="24"/>
        </w:rPr>
        <w:t>antud luba elada liikmesriigis seoses ajutise kaitsega või kes on taotlenud sel põhjusel elamisluba ja kelle ajutise kaitse taotluse kohta ei ole veel otsust tehtud</w:t>
      </w:r>
      <w:r w:rsidR="00DA7BFF" w:rsidRPr="00CF39DD">
        <w:rPr>
          <w:rFonts w:ascii="Times New Roman" w:hAnsi="Times New Roman" w:cs="Times New Roman"/>
          <w:bCs/>
          <w:color w:val="00000A"/>
          <w:sz w:val="24"/>
          <w:szCs w:val="24"/>
        </w:rPr>
        <w:t>;</w:t>
      </w:r>
    </w:p>
    <w:p w14:paraId="3128C04A" w14:textId="489A532E" w:rsidR="002A6F41" w:rsidRPr="00CF39DD" w:rsidRDefault="002A6F41" w:rsidP="004A0BEF">
      <w:pPr>
        <w:numPr>
          <w:ilvl w:val="0"/>
          <w:numId w:val="4"/>
        </w:numPr>
        <w:suppressAutoHyphens/>
        <w:spacing w:after="0" w:line="240" w:lineRule="auto"/>
        <w:jc w:val="both"/>
        <w:rPr>
          <w:rFonts w:ascii="Times New Roman" w:hAnsi="Times New Roman" w:cs="Times New Roman"/>
          <w:bCs/>
          <w:color w:val="00000A"/>
          <w:sz w:val="24"/>
          <w:szCs w:val="24"/>
        </w:rPr>
      </w:pPr>
      <w:r w:rsidRPr="00CF39DD">
        <w:rPr>
          <w:rFonts w:ascii="Times New Roman" w:hAnsi="Times New Roman"/>
          <w:bCs/>
          <w:color w:val="00000A"/>
          <w:sz w:val="24"/>
          <w:szCs w:val="24"/>
        </w:rPr>
        <w:t>kes on kooskõlas Euroopa Parlamendi ja nõukogu direktiiviga 2011/95/EL rahvusvahelise kaitse saajad või kes on taotlenud rahvusvahelist kaitset vastavalt nimetatud direktiivile ning kelle taotluse kohta ei ole veel lõplikku otsust tehtud;</w:t>
      </w:r>
    </w:p>
    <w:p w14:paraId="3F6172B5" w14:textId="77777777" w:rsidR="00C16F12" w:rsidRPr="00CF39DD" w:rsidRDefault="00C16F12" w:rsidP="004A0BEF">
      <w:pPr>
        <w:pStyle w:val="Loendilik"/>
        <w:numPr>
          <w:ilvl w:val="0"/>
          <w:numId w:val="4"/>
        </w:numPr>
        <w:suppressAutoHyphens/>
        <w:jc w:val="both"/>
        <w:rPr>
          <w:rFonts w:ascii="Times New Roman" w:hAnsi="Times New Roman"/>
          <w:bCs/>
          <w:color w:val="00000A"/>
          <w:sz w:val="24"/>
          <w:szCs w:val="24"/>
        </w:rPr>
      </w:pPr>
      <w:r w:rsidRPr="00CF39DD">
        <w:rPr>
          <w:rFonts w:ascii="Times New Roman" w:hAnsi="Times New Roman"/>
          <w:bCs/>
          <w:color w:val="00000A"/>
          <w:sz w:val="24"/>
          <w:szCs w:val="24"/>
        </w:rPr>
        <w:t>kes on kaitse saajad vastavalt liikmesriigi õigusele, rahvusvahelistele kohustustele või liikmesriigi tavale või kes on taotlenud kaitset vastavalt liikmesriigi õigusele, rahvusvahelistele kohustustele või liikmesriigi tavale ning kelle taotluse kohta ei ole veel lõplikku otsust tehtud;</w:t>
      </w:r>
    </w:p>
    <w:p w14:paraId="307B25ED" w14:textId="77777777" w:rsidR="00C16F12" w:rsidRPr="00CF39DD" w:rsidRDefault="00C16F12" w:rsidP="004A0BEF">
      <w:pPr>
        <w:pStyle w:val="Loendilik"/>
        <w:numPr>
          <w:ilvl w:val="0"/>
          <w:numId w:val="4"/>
        </w:numPr>
        <w:suppressAutoHyphens/>
        <w:jc w:val="both"/>
        <w:rPr>
          <w:rFonts w:ascii="Times New Roman" w:hAnsi="Times New Roman"/>
          <w:bCs/>
          <w:color w:val="00000A"/>
          <w:sz w:val="24"/>
          <w:szCs w:val="24"/>
        </w:rPr>
      </w:pPr>
      <w:r w:rsidRPr="00CF39DD">
        <w:rPr>
          <w:rFonts w:ascii="Times New Roman" w:hAnsi="Times New Roman"/>
          <w:bCs/>
          <w:color w:val="00000A"/>
          <w:sz w:val="24"/>
          <w:szCs w:val="24"/>
        </w:rPr>
        <w:t xml:space="preserve">kes on pikaajaline elanik vastavalt direktiivile 2003/109/EÜ; </w:t>
      </w:r>
    </w:p>
    <w:p w14:paraId="2A8D6985" w14:textId="77777777" w:rsidR="00C16F12" w:rsidRPr="00CF39DD" w:rsidRDefault="00C16F12" w:rsidP="004A0BEF">
      <w:pPr>
        <w:pStyle w:val="Loendilik"/>
        <w:numPr>
          <w:ilvl w:val="0"/>
          <w:numId w:val="4"/>
        </w:numPr>
        <w:suppressAutoHyphens/>
        <w:jc w:val="both"/>
        <w:rPr>
          <w:rFonts w:ascii="Times New Roman" w:hAnsi="Times New Roman"/>
          <w:bCs/>
          <w:color w:val="00000A"/>
          <w:sz w:val="24"/>
          <w:szCs w:val="24"/>
        </w:rPr>
      </w:pPr>
      <w:r w:rsidRPr="00CF39DD">
        <w:rPr>
          <w:rFonts w:ascii="Times New Roman" w:hAnsi="Times New Roman"/>
          <w:bCs/>
          <w:color w:val="00000A"/>
          <w:sz w:val="24"/>
          <w:szCs w:val="24"/>
        </w:rPr>
        <w:t xml:space="preserve">kelle riigist väljasaatmine on peatatud faktidele või õigusele tuginedes; </w:t>
      </w:r>
    </w:p>
    <w:p w14:paraId="33891C38" w14:textId="77777777" w:rsidR="00C16F12" w:rsidRPr="00CF39DD" w:rsidRDefault="00C16F12" w:rsidP="004A0BEF">
      <w:pPr>
        <w:pStyle w:val="Loendilik"/>
        <w:numPr>
          <w:ilvl w:val="0"/>
          <w:numId w:val="4"/>
        </w:numPr>
        <w:suppressAutoHyphens/>
        <w:jc w:val="both"/>
        <w:rPr>
          <w:rFonts w:ascii="Times New Roman" w:hAnsi="Times New Roman"/>
          <w:bCs/>
          <w:color w:val="00000A"/>
          <w:sz w:val="24"/>
          <w:szCs w:val="24"/>
        </w:rPr>
      </w:pPr>
      <w:r w:rsidRPr="00CF39DD">
        <w:rPr>
          <w:rFonts w:ascii="Times New Roman" w:hAnsi="Times New Roman"/>
          <w:bCs/>
          <w:color w:val="00000A"/>
          <w:sz w:val="24"/>
          <w:szCs w:val="24"/>
        </w:rPr>
        <w:t xml:space="preserve">kes on taotlenud liikmesriiki lubamist või kes on sinna lubatud iseenda tööandjana; </w:t>
      </w:r>
    </w:p>
    <w:p w14:paraId="7BD4944B" w14:textId="1085B491" w:rsidR="00C16F12" w:rsidRPr="00CF39DD" w:rsidRDefault="00C16F12" w:rsidP="004A0BEF">
      <w:pPr>
        <w:pStyle w:val="Loendilik"/>
        <w:numPr>
          <w:ilvl w:val="0"/>
          <w:numId w:val="4"/>
        </w:numPr>
        <w:suppressAutoHyphens/>
        <w:jc w:val="both"/>
        <w:rPr>
          <w:rFonts w:ascii="Times New Roman" w:hAnsi="Times New Roman"/>
          <w:bCs/>
          <w:color w:val="00000A"/>
          <w:sz w:val="24"/>
          <w:szCs w:val="24"/>
        </w:rPr>
      </w:pPr>
      <w:r w:rsidRPr="00CF39DD">
        <w:rPr>
          <w:rFonts w:ascii="Times New Roman" w:hAnsi="Times New Roman"/>
          <w:bCs/>
          <w:color w:val="00000A"/>
          <w:sz w:val="24"/>
          <w:szCs w:val="24"/>
        </w:rPr>
        <w:t>kes on taotlenud liikmesriiki lubamist või kes on sinna lubatud liikmesriigis registreeritud või liikmesriigi lipu all sõitval laeval töötava meremehe või muu töötajana.</w:t>
      </w:r>
    </w:p>
    <w:p w14:paraId="2AAB9255" w14:textId="77777777" w:rsidR="00353DEC" w:rsidRPr="00CF39DD" w:rsidRDefault="00353DEC" w:rsidP="007E0942">
      <w:pPr>
        <w:suppressAutoHyphens/>
        <w:spacing w:after="0" w:line="240" w:lineRule="auto"/>
        <w:jc w:val="both"/>
        <w:rPr>
          <w:rFonts w:ascii="Times New Roman" w:hAnsi="Times New Roman" w:cs="Times New Roman"/>
          <w:bCs/>
          <w:color w:val="00000A"/>
          <w:sz w:val="24"/>
          <w:szCs w:val="24"/>
        </w:rPr>
      </w:pPr>
    </w:p>
    <w:p w14:paraId="24816AB3" w14:textId="59224DF3" w:rsidR="0035176F" w:rsidRDefault="001052E4" w:rsidP="007E0942">
      <w:pPr>
        <w:suppressAutoHyphens/>
        <w:spacing w:after="0" w:line="240" w:lineRule="auto"/>
        <w:jc w:val="both"/>
        <w:rPr>
          <w:rFonts w:ascii="Times New Roman" w:hAnsi="Times New Roman"/>
          <w:sz w:val="24"/>
          <w:szCs w:val="24"/>
        </w:rPr>
      </w:pPr>
      <w:r w:rsidRPr="00CF39DD">
        <w:rPr>
          <w:rFonts w:ascii="Times New Roman" w:hAnsi="Times New Roman"/>
          <w:b/>
          <w:bCs/>
          <w:sz w:val="24"/>
          <w:szCs w:val="24"/>
        </w:rPr>
        <w:t xml:space="preserve">Direktiivi peatükid kohalduvad </w:t>
      </w:r>
      <w:proofErr w:type="spellStart"/>
      <w:r w:rsidR="00636BA8">
        <w:rPr>
          <w:rFonts w:ascii="Times New Roman" w:hAnsi="Times New Roman"/>
          <w:b/>
          <w:bCs/>
          <w:sz w:val="24"/>
          <w:szCs w:val="24"/>
        </w:rPr>
        <w:t>välistöötajatele</w:t>
      </w:r>
      <w:proofErr w:type="spellEnd"/>
      <w:r w:rsidR="00636BA8">
        <w:rPr>
          <w:rFonts w:ascii="Times New Roman" w:hAnsi="Times New Roman"/>
          <w:b/>
          <w:bCs/>
          <w:sz w:val="24"/>
          <w:szCs w:val="24"/>
        </w:rPr>
        <w:t xml:space="preserve"> </w:t>
      </w:r>
      <w:r w:rsidRPr="00CF39DD">
        <w:rPr>
          <w:rFonts w:ascii="Times New Roman" w:hAnsi="Times New Roman"/>
          <w:b/>
          <w:bCs/>
          <w:sz w:val="24"/>
          <w:szCs w:val="24"/>
        </w:rPr>
        <w:t>erinevas ulatuses</w:t>
      </w:r>
      <w:r w:rsidR="0035176F">
        <w:rPr>
          <w:rFonts w:ascii="Times New Roman" w:hAnsi="Times New Roman"/>
          <w:sz w:val="24"/>
          <w:szCs w:val="24"/>
        </w:rPr>
        <w:t xml:space="preserve">: </w:t>
      </w:r>
    </w:p>
    <w:p w14:paraId="26D2875D" w14:textId="38F24FA1" w:rsidR="0035176F" w:rsidRDefault="00C16F12" w:rsidP="0077732D">
      <w:pPr>
        <w:pStyle w:val="Loendilik"/>
        <w:numPr>
          <w:ilvl w:val="0"/>
          <w:numId w:val="28"/>
        </w:numPr>
        <w:suppressAutoHyphens/>
        <w:jc w:val="both"/>
        <w:rPr>
          <w:rFonts w:ascii="Times New Roman" w:hAnsi="Times New Roman"/>
          <w:sz w:val="24"/>
          <w:szCs w:val="24"/>
        </w:rPr>
      </w:pPr>
      <w:r w:rsidRPr="00CF39DD">
        <w:rPr>
          <w:rFonts w:ascii="Times New Roman" w:hAnsi="Times New Roman"/>
          <w:sz w:val="24"/>
          <w:szCs w:val="24"/>
        </w:rPr>
        <w:t>Direktiivi II peatükki, milles on reguleeritud ühtse taotluse menetlus ja ühtset luba käsitlevad sätted, kohaldatakse üksnes tähtajaliste elamislubade suhtes. Seejuures kohaldatakse direktiivi sätteid muul kui töötamise eesmärgil väljastatavate elamisluba</w:t>
      </w:r>
      <w:r w:rsidR="009F234B">
        <w:rPr>
          <w:rFonts w:ascii="Times New Roman" w:hAnsi="Times New Roman"/>
          <w:sz w:val="24"/>
          <w:szCs w:val="24"/>
        </w:rPr>
        <w:t>de</w:t>
      </w:r>
      <w:r w:rsidRPr="00CF39DD">
        <w:rPr>
          <w:rFonts w:ascii="Times New Roman" w:hAnsi="Times New Roman"/>
          <w:sz w:val="24"/>
          <w:szCs w:val="24"/>
        </w:rPr>
        <w:t xml:space="preserve"> puhul üksnes selliste lubade vormi suhtes</w:t>
      </w:r>
      <w:r w:rsidR="00636BA8">
        <w:rPr>
          <w:rFonts w:ascii="Times New Roman" w:hAnsi="Times New Roman"/>
          <w:sz w:val="24"/>
          <w:szCs w:val="24"/>
        </w:rPr>
        <w:t xml:space="preserve"> (direktiivi põhjenduspunkt 23)</w:t>
      </w:r>
      <w:r w:rsidRPr="00CF39DD">
        <w:rPr>
          <w:rFonts w:ascii="Times New Roman" w:hAnsi="Times New Roman"/>
          <w:sz w:val="24"/>
          <w:szCs w:val="24"/>
        </w:rPr>
        <w:t xml:space="preserve">. </w:t>
      </w:r>
      <w:r w:rsidR="00BD3F64" w:rsidRPr="00CF39DD">
        <w:rPr>
          <w:rFonts w:ascii="Times New Roman" w:hAnsi="Times New Roman"/>
          <w:sz w:val="24"/>
          <w:szCs w:val="24"/>
        </w:rPr>
        <w:t xml:space="preserve">Loa taotluse menetluse, </w:t>
      </w:r>
      <w:r w:rsidR="009F234B">
        <w:rPr>
          <w:rFonts w:ascii="Times New Roman" w:hAnsi="Times New Roman"/>
          <w:sz w:val="24"/>
          <w:szCs w:val="24"/>
        </w:rPr>
        <w:t>sealhulgas</w:t>
      </w:r>
      <w:r w:rsidR="00BD3F64" w:rsidRPr="00CF39DD">
        <w:rPr>
          <w:rFonts w:ascii="Times New Roman" w:hAnsi="Times New Roman"/>
          <w:sz w:val="24"/>
          <w:szCs w:val="24"/>
        </w:rPr>
        <w:t xml:space="preserve"> taotluse läbivaatamise tähtaja ja menetluslike tagatiste sätteid kohaldatakse vaid töötamiseks </w:t>
      </w:r>
      <w:r w:rsidR="009F234B">
        <w:rPr>
          <w:rFonts w:ascii="Times New Roman" w:hAnsi="Times New Roman"/>
          <w:sz w:val="24"/>
          <w:szCs w:val="24"/>
        </w:rPr>
        <w:t>ant</w:t>
      </w:r>
      <w:r w:rsidR="00042927">
        <w:rPr>
          <w:rFonts w:ascii="Times New Roman" w:hAnsi="Times New Roman"/>
          <w:sz w:val="24"/>
          <w:szCs w:val="24"/>
        </w:rPr>
        <w:t>ud</w:t>
      </w:r>
      <w:r w:rsidR="00BD3F64" w:rsidRPr="00CF39DD">
        <w:rPr>
          <w:rFonts w:ascii="Times New Roman" w:hAnsi="Times New Roman"/>
          <w:sz w:val="24"/>
          <w:szCs w:val="24"/>
        </w:rPr>
        <w:t xml:space="preserve"> elamisloale. </w:t>
      </w:r>
      <w:r w:rsidRPr="00CF39DD">
        <w:rPr>
          <w:rFonts w:ascii="Times New Roman" w:hAnsi="Times New Roman"/>
          <w:sz w:val="24"/>
          <w:szCs w:val="24"/>
        </w:rPr>
        <w:t>Direktiivi II peatükki ei kohaldada nende kolmandate riikide kodanike suhtes, kellel</w:t>
      </w:r>
      <w:r w:rsidR="009F234B">
        <w:rPr>
          <w:rFonts w:ascii="Times New Roman" w:hAnsi="Times New Roman"/>
          <w:sz w:val="24"/>
          <w:szCs w:val="24"/>
        </w:rPr>
        <w:t>e</w:t>
      </w:r>
      <w:r w:rsidRPr="00CF39DD">
        <w:rPr>
          <w:rFonts w:ascii="Times New Roman" w:hAnsi="Times New Roman"/>
          <w:sz w:val="24"/>
          <w:szCs w:val="24"/>
        </w:rPr>
        <w:t xml:space="preserve"> on antud luba töötatamiseks viisa alusel</w:t>
      </w:r>
      <w:r w:rsidR="009E2438">
        <w:rPr>
          <w:rFonts w:ascii="Times New Roman" w:hAnsi="Times New Roman"/>
          <w:sz w:val="24"/>
          <w:szCs w:val="24"/>
        </w:rPr>
        <w:t xml:space="preserve"> (direktiivi põhjenduspunkt 14)</w:t>
      </w:r>
      <w:r w:rsidRPr="00CF39DD">
        <w:rPr>
          <w:rFonts w:ascii="Times New Roman" w:hAnsi="Times New Roman"/>
          <w:sz w:val="24"/>
          <w:szCs w:val="24"/>
        </w:rPr>
        <w:t>.</w:t>
      </w:r>
      <w:r w:rsidR="001052E4" w:rsidRPr="00CF39DD">
        <w:rPr>
          <w:rFonts w:ascii="Times New Roman" w:hAnsi="Times New Roman"/>
          <w:sz w:val="24"/>
          <w:szCs w:val="24"/>
        </w:rPr>
        <w:t xml:space="preserve"> </w:t>
      </w:r>
    </w:p>
    <w:p w14:paraId="4B0255D6" w14:textId="496E4825" w:rsidR="002A6F41" w:rsidRPr="00CF39DD" w:rsidRDefault="00C16F12" w:rsidP="004A0BEF">
      <w:pPr>
        <w:pStyle w:val="Loendilik"/>
        <w:numPr>
          <w:ilvl w:val="0"/>
          <w:numId w:val="27"/>
        </w:numPr>
        <w:suppressAutoHyphens/>
        <w:jc w:val="both"/>
        <w:rPr>
          <w:rFonts w:ascii="Times New Roman" w:hAnsi="Times New Roman"/>
          <w:sz w:val="24"/>
          <w:szCs w:val="24"/>
        </w:rPr>
      </w:pPr>
      <w:r w:rsidRPr="00CF39DD">
        <w:rPr>
          <w:rFonts w:ascii="Times New Roman" w:hAnsi="Times New Roman"/>
          <w:sz w:val="24"/>
          <w:szCs w:val="24"/>
        </w:rPr>
        <w:t>Direktiivi III peatükki, mis reguleerib võrdse kohtlemise õigust, kohaldatakse kõikide direktiivi kohaldamisalasse kuuluvate kolmanda</w:t>
      </w:r>
      <w:r w:rsidR="009F234B">
        <w:rPr>
          <w:rFonts w:ascii="Times New Roman" w:hAnsi="Times New Roman"/>
          <w:sz w:val="24"/>
          <w:szCs w:val="24"/>
        </w:rPr>
        <w:t>te</w:t>
      </w:r>
      <w:r w:rsidRPr="00CF39DD">
        <w:rPr>
          <w:rFonts w:ascii="Times New Roman" w:hAnsi="Times New Roman"/>
          <w:sz w:val="24"/>
          <w:szCs w:val="24"/>
        </w:rPr>
        <w:t xml:space="preserve"> </w:t>
      </w:r>
      <w:r w:rsidR="009F234B">
        <w:rPr>
          <w:rFonts w:ascii="Times New Roman" w:hAnsi="Times New Roman"/>
          <w:sz w:val="24"/>
          <w:szCs w:val="24"/>
        </w:rPr>
        <w:t>riikide</w:t>
      </w:r>
      <w:r w:rsidRPr="00CF39DD">
        <w:rPr>
          <w:rFonts w:ascii="Times New Roman" w:hAnsi="Times New Roman"/>
          <w:sz w:val="24"/>
          <w:szCs w:val="24"/>
        </w:rPr>
        <w:t xml:space="preserve"> kodanike suhtes</w:t>
      </w:r>
      <w:r w:rsidR="00FE4626" w:rsidRPr="00CF39DD">
        <w:rPr>
          <w:rFonts w:ascii="Times New Roman" w:hAnsi="Times New Roman"/>
          <w:sz w:val="24"/>
          <w:szCs w:val="24"/>
        </w:rPr>
        <w:t xml:space="preserve">, </w:t>
      </w:r>
      <w:r w:rsidR="009F234B">
        <w:rPr>
          <w:rFonts w:ascii="Times New Roman" w:hAnsi="Times New Roman"/>
          <w:sz w:val="24"/>
          <w:szCs w:val="24"/>
        </w:rPr>
        <w:t>sealhulgas</w:t>
      </w:r>
      <w:r w:rsidR="00FE4626" w:rsidRPr="00CF39DD">
        <w:rPr>
          <w:rFonts w:ascii="Times New Roman" w:hAnsi="Times New Roman"/>
          <w:sz w:val="24"/>
          <w:szCs w:val="24"/>
        </w:rPr>
        <w:t xml:space="preserve"> </w:t>
      </w:r>
      <w:r w:rsidR="00CA21D9" w:rsidRPr="00CF39DD">
        <w:rPr>
          <w:rFonts w:ascii="Times New Roman" w:hAnsi="Times New Roman"/>
          <w:sz w:val="24"/>
          <w:szCs w:val="24"/>
        </w:rPr>
        <w:t xml:space="preserve">nii </w:t>
      </w:r>
      <w:r w:rsidR="00FE4626" w:rsidRPr="00CF39DD">
        <w:rPr>
          <w:rFonts w:ascii="Times New Roman" w:hAnsi="Times New Roman"/>
          <w:sz w:val="24"/>
          <w:szCs w:val="24"/>
        </w:rPr>
        <w:t>nende kolmandate riikide kodanike suhtes, ke</w:t>
      </w:r>
      <w:r w:rsidR="00CA21D9" w:rsidRPr="00CF39DD">
        <w:rPr>
          <w:rFonts w:ascii="Times New Roman" w:hAnsi="Times New Roman"/>
          <w:sz w:val="24"/>
          <w:szCs w:val="24"/>
        </w:rPr>
        <w:t>llele on antud elamisluba</w:t>
      </w:r>
      <w:r w:rsidR="00BD3F64" w:rsidRPr="00CF39DD">
        <w:rPr>
          <w:rFonts w:ascii="Times New Roman" w:hAnsi="Times New Roman"/>
          <w:sz w:val="24"/>
          <w:szCs w:val="24"/>
        </w:rPr>
        <w:t xml:space="preserve"> töötamiseks kui muul eesmärgil ja tagatud ligipääs tööturule,</w:t>
      </w:r>
      <w:r w:rsidR="00CA21D9" w:rsidRPr="00CF39DD">
        <w:rPr>
          <w:rFonts w:ascii="Times New Roman" w:hAnsi="Times New Roman"/>
          <w:sz w:val="24"/>
          <w:szCs w:val="24"/>
        </w:rPr>
        <w:t xml:space="preserve"> kui neile, kes</w:t>
      </w:r>
      <w:r w:rsidR="00FE4626" w:rsidRPr="00CF39DD">
        <w:rPr>
          <w:rFonts w:ascii="Times New Roman" w:hAnsi="Times New Roman"/>
          <w:sz w:val="24"/>
          <w:szCs w:val="24"/>
        </w:rPr>
        <w:t xml:space="preserve"> on liikmesriiki lubatud tööta</w:t>
      </w:r>
      <w:r w:rsidR="00BD3F64" w:rsidRPr="00CF39DD">
        <w:rPr>
          <w:rFonts w:ascii="Times New Roman" w:hAnsi="Times New Roman"/>
          <w:sz w:val="24"/>
          <w:szCs w:val="24"/>
        </w:rPr>
        <w:t>mise eesmärgil</w:t>
      </w:r>
      <w:r w:rsidR="00FE4626" w:rsidRPr="00CF39DD">
        <w:rPr>
          <w:rFonts w:ascii="Times New Roman" w:hAnsi="Times New Roman"/>
          <w:sz w:val="24"/>
          <w:szCs w:val="24"/>
        </w:rPr>
        <w:t xml:space="preserve"> viisa alusel. </w:t>
      </w:r>
    </w:p>
    <w:p w14:paraId="29B6B766" w14:textId="77777777" w:rsidR="005C519D" w:rsidRPr="00CF39DD" w:rsidRDefault="005C519D" w:rsidP="007E0942">
      <w:pPr>
        <w:pStyle w:val="Loendilik"/>
        <w:ind w:left="0"/>
        <w:jc w:val="both"/>
        <w:rPr>
          <w:rFonts w:ascii="Times New Roman" w:hAnsi="Times New Roman"/>
          <w:sz w:val="24"/>
          <w:szCs w:val="24"/>
        </w:rPr>
      </w:pPr>
    </w:p>
    <w:p w14:paraId="0D8DA137" w14:textId="6B156A55" w:rsidR="005C519D" w:rsidRPr="00CF39DD" w:rsidRDefault="005C519D" w:rsidP="007E0942">
      <w:pPr>
        <w:spacing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Eelnõu koosneb </w:t>
      </w:r>
      <w:r w:rsidR="009F234B">
        <w:rPr>
          <w:rFonts w:ascii="Times New Roman" w:hAnsi="Times New Roman" w:cs="Times New Roman"/>
          <w:b/>
          <w:bCs/>
          <w:sz w:val="24"/>
          <w:szCs w:val="24"/>
        </w:rPr>
        <w:t>üheksast</w:t>
      </w:r>
      <w:r w:rsidRPr="00CF39DD">
        <w:rPr>
          <w:rFonts w:ascii="Times New Roman" w:hAnsi="Times New Roman" w:cs="Times New Roman"/>
          <w:b/>
          <w:bCs/>
          <w:sz w:val="24"/>
          <w:szCs w:val="24"/>
        </w:rPr>
        <w:t xml:space="preserve"> paragrahvist</w:t>
      </w:r>
      <w:r w:rsidRPr="00CF39DD">
        <w:rPr>
          <w:rFonts w:ascii="Times New Roman" w:hAnsi="Times New Roman" w:cs="Times New Roman"/>
          <w:sz w:val="24"/>
          <w:szCs w:val="24"/>
        </w:rPr>
        <w:t xml:space="preserve">. Lähtudes eelnõu sisust ja muudatuste eesmärgist, on võrdlev analüüs jagatud teema järgi </w:t>
      </w:r>
      <w:r w:rsidRPr="00CF39DD">
        <w:rPr>
          <w:rFonts w:ascii="Times New Roman" w:eastAsia="Calibri" w:hAnsi="Times New Roman" w:cs="Times New Roman"/>
          <w:b/>
          <w:bCs/>
          <w:color w:val="0070C0"/>
          <w:sz w:val="24"/>
          <w:szCs w:val="24"/>
          <w:lang w:eastAsia="et-EE"/>
        </w:rPr>
        <w:t>neljaks punktiks.</w:t>
      </w:r>
    </w:p>
    <w:p w14:paraId="07F0826C" w14:textId="40649F34" w:rsidR="00AD237E" w:rsidRPr="00CF39DD" w:rsidRDefault="00AD237E" w:rsidP="007E0942">
      <w:pPr>
        <w:pStyle w:val="Pealkiri2"/>
      </w:pPr>
      <w:bookmarkStart w:id="128" w:name="_Toc181964175"/>
      <w:r w:rsidRPr="00CF39DD">
        <w:t xml:space="preserve">3.1. </w:t>
      </w:r>
      <w:r w:rsidR="001138AE" w:rsidRPr="00471E6D">
        <w:t>Töökohavahetus</w:t>
      </w:r>
      <w:r w:rsidR="00555643" w:rsidRPr="00471E6D">
        <w:t xml:space="preserve"> (§ </w:t>
      </w:r>
      <w:r w:rsidR="00C057BD" w:rsidRPr="00471E6D">
        <w:t xml:space="preserve">1 punktid </w:t>
      </w:r>
      <w:r w:rsidR="00EB7D24">
        <w:t>1</w:t>
      </w:r>
      <w:r w:rsidR="00F25F59" w:rsidRPr="00471E6D">
        <w:t xml:space="preserve">, </w:t>
      </w:r>
      <w:r w:rsidR="00EB7D24">
        <w:t>4</w:t>
      </w:r>
      <w:r w:rsidR="006E23F5" w:rsidRPr="00471E6D">
        <w:rPr>
          <w:sz w:val="24"/>
          <w:szCs w:val="24"/>
        </w:rPr>
        <w:t>–</w:t>
      </w:r>
      <w:r w:rsidR="00EB7D24">
        <w:t>8</w:t>
      </w:r>
      <w:r w:rsidR="00C057BD" w:rsidRPr="00471E6D">
        <w:t>, 1</w:t>
      </w:r>
      <w:r w:rsidR="00EB7D24">
        <w:t>4</w:t>
      </w:r>
      <w:r w:rsidR="00C057BD" w:rsidRPr="00471E6D">
        <w:t xml:space="preserve"> ja 1</w:t>
      </w:r>
      <w:r w:rsidR="00EB7D24">
        <w:t>6</w:t>
      </w:r>
      <w:r w:rsidR="00555643" w:rsidRPr="00471E6D">
        <w:t>)</w:t>
      </w:r>
      <w:bookmarkEnd w:id="128"/>
    </w:p>
    <w:p w14:paraId="30950C10" w14:textId="77777777" w:rsidR="000C52F9" w:rsidRPr="00CF39DD" w:rsidRDefault="000C52F9" w:rsidP="007E0942">
      <w:pPr>
        <w:spacing w:after="0" w:line="240" w:lineRule="auto"/>
        <w:jc w:val="both"/>
        <w:rPr>
          <w:rFonts w:ascii="Times New Roman" w:hAnsi="Times New Roman" w:cs="Times New Roman"/>
          <w:sz w:val="24"/>
          <w:szCs w:val="24"/>
        </w:rPr>
      </w:pPr>
    </w:p>
    <w:p w14:paraId="001C692B" w14:textId="149D8E7C" w:rsidR="004906EC" w:rsidRPr="00CF39DD" w:rsidRDefault="004906EC"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Direktiivi artikkel 11 lõike 2 kohaselt peavad EL-i liikmesriigid lubama ühtse loa valdajal vahetada tööandjat. Sama artikli lõike 3 kohaselt võivad liikmesriigid nõuda, et tööandja vahetamisest teatatakse pädevaid asutusi ning nõuda, et tööandja vahet</w:t>
      </w:r>
      <w:r w:rsidR="0035176F">
        <w:rPr>
          <w:rFonts w:ascii="Times New Roman" w:hAnsi="Times New Roman" w:cs="Times New Roman"/>
          <w:sz w:val="24"/>
          <w:szCs w:val="24"/>
        </w:rPr>
        <w:t>a</w:t>
      </w:r>
      <w:r w:rsidRPr="00CF39DD">
        <w:rPr>
          <w:rFonts w:ascii="Times New Roman" w:hAnsi="Times New Roman" w:cs="Times New Roman"/>
          <w:sz w:val="24"/>
          <w:szCs w:val="24"/>
        </w:rPr>
        <w:t xml:space="preserve">mise korral kontrollitaks tööturu olukorda, kui asjaomane liikmesriik kontrollib ühtse loa taotluste puhul </w:t>
      </w:r>
      <w:r w:rsidRPr="00CF39DD">
        <w:rPr>
          <w:rFonts w:ascii="Times New Roman" w:hAnsi="Times New Roman" w:cs="Times New Roman"/>
          <w:sz w:val="24"/>
          <w:szCs w:val="24"/>
        </w:rPr>
        <w:lastRenderedPageBreak/>
        <w:t>tööturu olukorda. Tööandja vahetamisest teavitamise raames võivad pädevad asutused kontrollida, et tööandja vahetamise tingimused on täidetud ning esitada tööandja vahetamise suhtes vastuväite</w:t>
      </w:r>
      <w:r w:rsidR="002E1153">
        <w:rPr>
          <w:rFonts w:ascii="Times New Roman" w:hAnsi="Times New Roman" w:cs="Times New Roman"/>
          <w:sz w:val="24"/>
          <w:szCs w:val="24"/>
        </w:rPr>
        <w:t>id</w:t>
      </w:r>
      <w:r w:rsidRPr="00CF39DD">
        <w:rPr>
          <w:rFonts w:ascii="Times New Roman" w:hAnsi="Times New Roman" w:cs="Times New Roman"/>
          <w:sz w:val="24"/>
          <w:szCs w:val="24"/>
        </w:rPr>
        <w:t>. Liikmesriik võib peatada tööandja vahetamise õiguse maksimaalselt 45</w:t>
      </w:r>
      <w:r w:rsidR="00832EE7" w:rsidRPr="00CF39DD">
        <w:rPr>
          <w:rFonts w:ascii="Times New Roman" w:hAnsi="Times New Roman" w:cs="Times New Roman"/>
          <w:sz w:val="24"/>
          <w:szCs w:val="24"/>
        </w:rPr>
        <w:t>-ks</w:t>
      </w:r>
      <w:r w:rsidRPr="00CF39DD">
        <w:rPr>
          <w:rFonts w:ascii="Times New Roman" w:hAnsi="Times New Roman" w:cs="Times New Roman"/>
          <w:sz w:val="24"/>
          <w:szCs w:val="24"/>
        </w:rPr>
        <w:t xml:space="preserve"> päevaks alates tööandja vahetamisest teavitamise päevast. </w:t>
      </w:r>
    </w:p>
    <w:p w14:paraId="73B69B25" w14:textId="77777777" w:rsidR="005D1783" w:rsidRPr="00CF39DD" w:rsidRDefault="005D1783" w:rsidP="007E0942">
      <w:pPr>
        <w:pStyle w:val="Default"/>
        <w:jc w:val="both"/>
        <w:rPr>
          <w:color w:val="auto"/>
          <w:lang w:eastAsia="en-US"/>
        </w:rPr>
      </w:pPr>
    </w:p>
    <w:p w14:paraId="1A5BC73A" w14:textId="6D19801C" w:rsidR="00B761E8" w:rsidRDefault="005D1783"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Kehtiva </w:t>
      </w:r>
      <w:r w:rsidR="0065476E" w:rsidRPr="00CF39DD">
        <w:rPr>
          <w:rFonts w:ascii="Times New Roman" w:hAnsi="Times New Roman" w:cs="Times New Roman"/>
          <w:sz w:val="24"/>
          <w:szCs w:val="24"/>
        </w:rPr>
        <w:t xml:space="preserve">Eesti </w:t>
      </w:r>
      <w:r w:rsidRPr="00CF39DD">
        <w:rPr>
          <w:rFonts w:ascii="Times New Roman" w:hAnsi="Times New Roman" w:cs="Times New Roman"/>
          <w:sz w:val="24"/>
          <w:szCs w:val="24"/>
        </w:rPr>
        <w:t xml:space="preserve">töörände regulatsiooni kohaselt määratakse </w:t>
      </w:r>
      <w:r w:rsidR="00B52BCD" w:rsidRPr="00CF39DD">
        <w:rPr>
          <w:rFonts w:ascii="Times New Roman" w:hAnsi="Times New Roman" w:cs="Times New Roman"/>
          <w:sz w:val="24"/>
          <w:szCs w:val="24"/>
        </w:rPr>
        <w:t xml:space="preserve">töötamiseks </w:t>
      </w:r>
      <w:r w:rsidR="00BE3571">
        <w:rPr>
          <w:rFonts w:ascii="Times New Roman" w:hAnsi="Times New Roman" w:cs="Times New Roman"/>
          <w:sz w:val="24"/>
          <w:szCs w:val="24"/>
        </w:rPr>
        <w:t>ant</w:t>
      </w:r>
      <w:r w:rsidR="00042927">
        <w:rPr>
          <w:rFonts w:ascii="Times New Roman" w:hAnsi="Times New Roman" w:cs="Times New Roman"/>
          <w:sz w:val="24"/>
          <w:szCs w:val="24"/>
        </w:rPr>
        <w:t>ud</w:t>
      </w:r>
      <w:r w:rsidR="00B52BCD" w:rsidRPr="00CF39DD">
        <w:rPr>
          <w:rFonts w:ascii="Times New Roman" w:hAnsi="Times New Roman" w:cs="Times New Roman"/>
          <w:sz w:val="24"/>
          <w:szCs w:val="24"/>
        </w:rPr>
        <w:t xml:space="preserve"> </w:t>
      </w:r>
      <w:r w:rsidR="0075137E">
        <w:rPr>
          <w:rFonts w:ascii="Times New Roman" w:hAnsi="Times New Roman" w:cs="Times New Roman"/>
          <w:sz w:val="24"/>
          <w:szCs w:val="24"/>
        </w:rPr>
        <w:t xml:space="preserve">tähtajalises </w:t>
      </w:r>
      <w:r w:rsidRPr="00CF39DD">
        <w:rPr>
          <w:rFonts w:ascii="Times New Roman" w:hAnsi="Times New Roman" w:cs="Times New Roman"/>
          <w:sz w:val="24"/>
          <w:szCs w:val="24"/>
        </w:rPr>
        <w:t>elamisloas kindlaks tööandja ja töökoht</w:t>
      </w:r>
      <w:r w:rsidR="00490CBE">
        <w:rPr>
          <w:rFonts w:ascii="Times New Roman" w:hAnsi="Times New Roman" w:cs="Times New Roman"/>
          <w:sz w:val="24"/>
          <w:szCs w:val="24"/>
        </w:rPr>
        <w:t xml:space="preserve"> (VMS</w:t>
      </w:r>
      <w:r w:rsidR="00BE3571">
        <w:rPr>
          <w:rFonts w:ascii="Times New Roman" w:hAnsi="Times New Roman" w:cs="Times New Roman"/>
          <w:sz w:val="24"/>
          <w:szCs w:val="24"/>
        </w:rPr>
        <w:t>-i</w:t>
      </w:r>
      <w:r w:rsidR="00490CBE">
        <w:rPr>
          <w:rFonts w:ascii="Times New Roman" w:hAnsi="Times New Roman" w:cs="Times New Roman"/>
          <w:sz w:val="24"/>
          <w:szCs w:val="24"/>
        </w:rPr>
        <w:t xml:space="preserve"> § 185 lõige 1). Tööandjal, kelle juurest töötamiseks on välismaalasele tähtajaline elamisluba antud, on VMS</w:t>
      </w:r>
      <w:r w:rsidR="00736A3C">
        <w:rPr>
          <w:rFonts w:ascii="Times New Roman" w:hAnsi="Times New Roman" w:cs="Times New Roman"/>
          <w:sz w:val="24"/>
          <w:szCs w:val="24"/>
        </w:rPr>
        <w:t>-i</w:t>
      </w:r>
      <w:r w:rsidR="00490CBE">
        <w:rPr>
          <w:rFonts w:ascii="Times New Roman" w:hAnsi="Times New Roman" w:cs="Times New Roman"/>
          <w:sz w:val="24"/>
          <w:szCs w:val="24"/>
        </w:rPr>
        <w:t xml:space="preserve"> § 190 lõike 1 kohaselt </w:t>
      </w:r>
      <w:r w:rsidRPr="00CF39DD">
        <w:rPr>
          <w:rFonts w:ascii="Times New Roman" w:hAnsi="Times New Roman" w:cs="Times New Roman"/>
          <w:sz w:val="24"/>
          <w:szCs w:val="24"/>
        </w:rPr>
        <w:t xml:space="preserve">kutsuja kohustused. </w:t>
      </w:r>
      <w:r w:rsidR="00490CBE">
        <w:rPr>
          <w:rFonts w:ascii="Times New Roman" w:hAnsi="Times New Roman" w:cs="Times New Roman"/>
          <w:sz w:val="24"/>
          <w:szCs w:val="24"/>
        </w:rPr>
        <w:t>Kui välismaalase elamisloas kindlaks määratud töötamise tingimus, näiteks tööandja või töökoht, on muutunud, tunnistatakse VMS</w:t>
      </w:r>
      <w:r w:rsidR="00BE3571">
        <w:rPr>
          <w:rFonts w:ascii="Times New Roman" w:hAnsi="Times New Roman" w:cs="Times New Roman"/>
          <w:sz w:val="24"/>
          <w:szCs w:val="24"/>
        </w:rPr>
        <w:t>-i</w:t>
      </w:r>
      <w:r w:rsidR="00490CBE">
        <w:rPr>
          <w:rFonts w:ascii="Times New Roman" w:hAnsi="Times New Roman" w:cs="Times New Roman"/>
          <w:sz w:val="24"/>
          <w:szCs w:val="24"/>
        </w:rPr>
        <w:t xml:space="preserve"> § 189 lõike 1 punkti 2 kohaselt välismaalase elamisluba kehtetuks. Seetõttu </w:t>
      </w:r>
      <w:r w:rsidR="001138AE">
        <w:rPr>
          <w:rFonts w:ascii="Times New Roman" w:hAnsi="Times New Roman" w:cs="Times New Roman"/>
          <w:sz w:val="24"/>
          <w:szCs w:val="24"/>
        </w:rPr>
        <w:t xml:space="preserve">võib </w:t>
      </w:r>
      <w:r w:rsidR="00490CBE">
        <w:rPr>
          <w:rFonts w:ascii="Times New Roman" w:hAnsi="Times New Roman" w:cs="Times New Roman"/>
          <w:sz w:val="24"/>
          <w:szCs w:val="24"/>
        </w:rPr>
        <w:t>v</w:t>
      </w:r>
      <w:r w:rsidRPr="00CF39DD">
        <w:rPr>
          <w:rFonts w:ascii="Times New Roman" w:hAnsi="Times New Roman" w:cs="Times New Roman"/>
          <w:sz w:val="24"/>
          <w:szCs w:val="24"/>
        </w:rPr>
        <w:t xml:space="preserve">älismaalane, kes töötab Eestis töötamiseks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tähtajalise elamisloa alusel</w:t>
      </w:r>
      <w:r w:rsidR="001138AE">
        <w:rPr>
          <w:rFonts w:ascii="Times New Roman" w:hAnsi="Times New Roman" w:cs="Times New Roman"/>
          <w:sz w:val="24"/>
          <w:szCs w:val="24"/>
        </w:rPr>
        <w:t>,</w:t>
      </w:r>
      <w:r w:rsidRPr="00CF39DD">
        <w:rPr>
          <w:rFonts w:ascii="Times New Roman" w:hAnsi="Times New Roman" w:cs="Times New Roman"/>
          <w:sz w:val="24"/>
          <w:szCs w:val="24"/>
        </w:rPr>
        <w:t xml:space="preserve"> tööandjat </w:t>
      </w:r>
      <w:r w:rsidR="00490CBE">
        <w:rPr>
          <w:rFonts w:ascii="Times New Roman" w:hAnsi="Times New Roman" w:cs="Times New Roman"/>
          <w:sz w:val="24"/>
          <w:szCs w:val="24"/>
        </w:rPr>
        <w:t xml:space="preserve">küll </w:t>
      </w:r>
      <w:r w:rsidRPr="00CF39DD">
        <w:rPr>
          <w:rFonts w:ascii="Times New Roman" w:hAnsi="Times New Roman" w:cs="Times New Roman"/>
          <w:sz w:val="24"/>
          <w:szCs w:val="24"/>
        </w:rPr>
        <w:t>vaheta</w:t>
      </w:r>
      <w:r w:rsidR="001138AE">
        <w:rPr>
          <w:rFonts w:ascii="Times New Roman" w:hAnsi="Times New Roman" w:cs="Times New Roman"/>
          <w:sz w:val="24"/>
          <w:szCs w:val="24"/>
        </w:rPr>
        <w:t>da</w:t>
      </w:r>
      <w:r w:rsidRPr="00CF39DD">
        <w:rPr>
          <w:rFonts w:ascii="Times New Roman" w:hAnsi="Times New Roman" w:cs="Times New Roman"/>
          <w:sz w:val="24"/>
          <w:szCs w:val="24"/>
        </w:rPr>
        <w:t>, kuid peab selleks taotlema uut elamisluba</w:t>
      </w:r>
      <w:r w:rsidR="00413245">
        <w:rPr>
          <w:rFonts w:ascii="Times New Roman" w:hAnsi="Times New Roman" w:cs="Times New Roman"/>
          <w:sz w:val="24"/>
          <w:szCs w:val="24"/>
        </w:rPr>
        <w:t xml:space="preserve"> ning uuel tööandjal tuleb elamisloa taotluse juurde esitada kutse. U</w:t>
      </w:r>
      <w:r w:rsidRPr="00CF39DD">
        <w:rPr>
          <w:rFonts w:ascii="Times New Roman" w:hAnsi="Times New Roman" w:cs="Times New Roman"/>
          <w:sz w:val="24"/>
          <w:szCs w:val="24"/>
        </w:rPr>
        <w:t>uel tööandjal tuleb võtta üle ka kutsuja kohustused.</w:t>
      </w:r>
      <w:r w:rsidR="00C5426A" w:rsidRPr="00CF39DD">
        <w:rPr>
          <w:rFonts w:ascii="Times New Roman" w:hAnsi="Times New Roman" w:cs="Times New Roman"/>
          <w:sz w:val="24"/>
          <w:szCs w:val="24"/>
        </w:rPr>
        <w:t xml:space="preserve"> </w:t>
      </w:r>
      <w:r w:rsidR="00AE167D" w:rsidRPr="00CF39DD">
        <w:rPr>
          <w:rFonts w:ascii="Times New Roman" w:hAnsi="Times New Roman" w:cs="Times New Roman"/>
          <w:sz w:val="24"/>
          <w:szCs w:val="24"/>
        </w:rPr>
        <w:t xml:space="preserve">Samuti tuleb uus elamisluba taotleda siis, kui välismaalane jääb tööle </w:t>
      </w:r>
      <w:r w:rsidR="00BE3571" w:rsidRPr="00CF39DD">
        <w:rPr>
          <w:rFonts w:ascii="Times New Roman" w:hAnsi="Times New Roman" w:cs="Times New Roman"/>
          <w:sz w:val="24"/>
          <w:szCs w:val="24"/>
        </w:rPr>
        <w:t xml:space="preserve">küll </w:t>
      </w:r>
      <w:r w:rsidR="00AE167D" w:rsidRPr="00CF39DD">
        <w:rPr>
          <w:rFonts w:ascii="Times New Roman" w:hAnsi="Times New Roman" w:cs="Times New Roman"/>
          <w:sz w:val="24"/>
          <w:szCs w:val="24"/>
        </w:rPr>
        <w:t>sama tööandja juurde, kui</w:t>
      </w:r>
      <w:r w:rsidR="00823712" w:rsidRPr="00CF39DD">
        <w:rPr>
          <w:rFonts w:ascii="Times New Roman" w:hAnsi="Times New Roman" w:cs="Times New Roman"/>
          <w:sz w:val="24"/>
          <w:szCs w:val="24"/>
        </w:rPr>
        <w:t>d</w:t>
      </w:r>
      <w:r w:rsidR="00AE167D" w:rsidRPr="00CF39DD">
        <w:rPr>
          <w:rFonts w:ascii="Times New Roman" w:hAnsi="Times New Roman" w:cs="Times New Roman"/>
          <w:sz w:val="24"/>
          <w:szCs w:val="24"/>
        </w:rPr>
        <w:t xml:space="preserve"> soovib tööle asuda uuel töökohal, mille puhul kutse- ja kvalifikatsioonitingimused muutuvad. </w:t>
      </w:r>
      <w:r w:rsidRPr="00CF39DD">
        <w:rPr>
          <w:rFonts w:ascii="Times New Roman" w:hAnsi="Times New Roman" w:cs="Times New Roman"/>
          <w:sz w:val="24"/>
          <w:szCs w:val="24"/>
        </w:rPr>
        <w:t xml:space="preserve">See tähendab, et kehtiva õiguse kohaselt ei ole </w:t>
      </w:r>
      <w:r w:rsidR="0035176F">
        <w:rPr>
          <w:rFonts w:ascii="Times New Roman" w:hAnsi="Times New Roman" w:cs="Times New Roman"/>
          <w:sz w:val="24"/>
          <w:szCs w:val="24"/>
        </w:rPr>
        <w:t>töökohavahetus</w:t>
      </w:r>
      <w:r w:rsidR="00AE167D" w:rsidRPr="00CF39DD">
        <w:rPr>
          <w:rFonts w:ascii="Times New Roman" w:hAnsi="Times New Roman" w:cs="Times New Roman"/>
          <w:sz w:val="24"/>
          <w:szCs w:val="24"/>
        </w:rPr>
        <w:t xml:space="preserve"> </w:t>
      </w:r>
      <w:r w:rsidRPr="00CF39DD">
        <w:rPr>
          <w:rFonts w:ascii="Times New Roman" w:hAnsi="Times New Roman" w:cs="Times New Roman"/>
          <w:sz w:val="24"/>
          <w:szCs w:val="24"/>
        </w:rPr>
        <w:t xml:space="preserve">ilma uue </w:t>
      </w:r>
      <w:r w:rsidRPr="00955208">
        <w:rPr>
          <w:rFonts w:ascii="Times New Roman" w:hAnsi="Times New Roman" w:cs="Times New Roman"/>
          <w:sz w:val="24"/>
          <w:szCs w:val="24"/>
        </w:rPr>
        <w:t>elamisloa taotlemiseta lubatud.</w:t>
      </w:r>
      <w:r w:rsidR="0065476E" w:rsidRPr="00955208">
        <w:rPr>
          <w:rFonts w:ascii="Times New Roman" w:hAnsi="Times New Roman" w:cs="Times New Roman"/>
          <w:sz w:val="24"/>
          <w:szCs w:val="24"/>
        </w:rPr>
        <w:t xml:space="preserve"> </w:t>
      </w:r>
      <w:r w:rsidR="00C5426A" w:rsidRPr="00955208">
        <w:rPr>
          <w:rFonts w:ascii="Times New Roman" w:hAnsi="Times New Roman" w:cs="Times New Roman"/>
          <w:sz w:val="24"/>
          <w:szCs w:val="24"/>
        </w:rPr>
        <w:t xml:space="preserve">Seejuures võib välismaalane uue tööandja juues või uuel töökohal tööle asuda alles siis, kui PPA on teinud uue elamisloa taotluse suhtes positiivse otsuse. Kuna otsus elamisloa andmise kohta tehakse </w:t>
      </w:r>
      <w:r w:rsidR="00490CBE" w:rsidRPr="00955208">
        <w:rPr>
          <w:rFonts w:ascii="Times New Roman" w:hAnsi="Times New Roman" w:cs="Times New Roman"/>
          <w:sz w:val="24"/>
          <w:szCs w:val="24"/>
        </w:rPr>
        <w:t>tähtajalise elamisloa määruse § 2</w:t>
      </w:r>
      <w:r w:rsidR="004C7FBA" w:rsidRPr="00955208">
        <w:rPr>
          <w:rFonts w:ascii="Times New Roman" w:hAnsi="Times New Roman" w:cs="Times New Roman"/>
          <w:sz w:val="24"/>
          <w:szCs w:val="24"/>
        </w:rPr>
        <w:t>6</w:t>
      </w:r>
      <w:r w:rsidR="00490CBE" w:rsidRPr="00955208">
        <w:rPr>
          <w:rFonts w:ascii="Times New Roman" w:hAnsi="Times New Roman" w:cs="Times New Roman"/>
          <w:sz w:val="24"/>
          <w:szCs w:val="24"/>
        </w:rPr>
        <w:t xml:space="preserve"> kohaselt kuni </w:t>
      </w:r>
      <w:r w:rsidR="0035176F">
        <w:rPr>
          <w:rFonts w:ascii="Times New Roman" w:hAnsi="Times New Roman" w:cs="Times New Roman"/>
          <w:sz w:val="24"/>
          <w:szCs w:val="24"/>
        </w:rPr>
        <w:t>90 päeva</w:t>
      </w:r>
      <w:r w:rsidR="00C5426A" w:rsidRPr="00955208">
        <w:rPr>
          <w:rFonts w:ascii="Times New Roman" w:hAnsi="Times New Roman" w:cs="Times New Roman"/>
          <w:sz w:val="24"/>
          <w:szCs w:val="24"/>
        </w:rPr>
        <w:t xml:space="preserve"> jooksul ning puudustega taotluse korral võib menetlustähtaeg olla veel pikem, on praktikas </w:t>
      </w:r>
      <w:r w:rsidR="0035176F">
        <w:rPr>
          <w:rFonts w:ascii="Times New Roman" w:hAnsi="Times New Roman" w:cs="Times New Roman"/>
          <w:sz w:val="24"/>
          <w:szCs w:val="24"/>
        </w:rPr>
        <w:t>töökohavahetuse</w:t>
      </w:r>
      <w:r w:rsidR="00C5426A" w:rsidRPr="00955208">
        <w:rPr>
          <w:rFonts w:ascii="Times New Roman" w:hAnsi="Times New Roman" w:cs="Times New Roman"/>
          <w:sz w:val="24"/>
          <w:szCs w:val="24"/>
        </w:rPr>
        <w:t xml:space="preserve"> protsess nii välismaalasele kui tööandjale aeganõudev</w:t>
      </w:r>
      <w:r w:rsidR="0075137E" w:rsidRPr="00955208">
        <w:rPr>
          <w:rFonts w:ascii="Times New Roman" w:hAnsi="Times New Roman" w:cs="Times New Roman"/>
          <w:sz w:val="24"/>
          <w:szCs w:val="24"/>
        </w:rPr>
        <w:t xml:space="preserve"> ja koormav</w:t>
      </w:r>
      <w:r w:rsidR="00B118D9" w:rsidRPr="00955208">
        <w:rPr>
          <w:rFonts w:ascii="Times New Roman" w:hAnsi="Times New Roman" w:cs="Times New Roman"/>
          <w:sz w:val="24"/>
          <w:szCs w:val="24"/>
        </w:rPr>
        <w:t>.</w:t>
      </w:r>
      <w:r w:rsidR="00C5426A" w:rsidRPr="00CF39DD">
        <w:rPr>
          <w:rFonts w:ascii="Times New Roman" w:hAnsi="Times New Roman" w:cs="Times New Roman"/>
          <w:sz w:val="24"/>
          <w:szCs w:val="24"/>
        </w:rPr>
        <w:t xml:space="preserve"> </w:t>
      </w:r>
    </w:p>
    <w:p w14:paraId="0BD61E3E" w14:textId="77777777" w:rsidR="00B761E8" w:rsidRDefault="00B761E8" w:rsidP="007E0942">
      <w:pPr>
        <w:spacing w:after="0" w:line="240" w:lineRule="auto"/>
        <w:jc w:val="both"/>
        <w:rPr>
          <w:rFonts w:ascii="Times New Roman" w:hAnsi="Times New Roman" w:cs="Times New Roman"/>
          <w:sz w:val="24"/>
          <w:szCs w:val="24"/>
        </w:rPr>
      </w:pPr>
    </w:p>
    <w:p w14:paraId="0D9F824B" w14:textId="02059531" w:rsidR="0065476E" w:rsidRPr="00CF39DD" w:rsidRDefault="0065476E"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Muul eesmärgil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elamislubade puhul ei pea juba kehtiva korra kohaselt välismaalane </w:t>
      </w:r>
      <w:r w:rsidR="00602F4A">
        <w:rPr>
          <w:rFonts w:ascii="Times New Roman" w:hAnsi="Times New Roman" w:cs="Times New Roman"/>
          <w:sz w:val="24"/>
          <w:szCs w:val="24"/>
        </w:rPr>
        <w:t>töökohavahetuse</w:t>
      </w:r>
      <w:r w:rsidR="0075137E">
        <w:rPr>
          <w:rFonts w:ascii="Times New Roman" w:hAnsi="Times New Roman" w:cs="Times New Roman"/>
          <w:sz w:val="24"/>
          <w:szCs w:val="24"/>
        </w:rPr>
        <w:t xml:space="preserve"> puhu </w:t>
      </w:r>
      <w:r w:rsidRPr="00CF39DD">
        <w:rPr>
          <w:rFonts w:ascii="Times New Roman" w:hAnsi="Times New Roman" w:cs="Times New Roman"/>
          <w:sz w:val="24"/>
          <w:szCs w:val="24"/>
        </w:rPr>
        <w:t xml:space="preserve">uut elamisluba, kuivõrd elamisluba ei ole seotud konkreetse tööandjaga. </w:t>
      </w:r>
      <w:r w:rsidR="0075137E">
        <w:rPr>
          <w:rFonts w:ascii="Times New Roman" w:hAnsi="Times New Roman" w:cs="Times New Roman"/>
          <w:sz w:val="24"/>
          <w:szCs w:val="24"/>
        </w:rPr>
        <w:t>Näiteks</w:t>
      </w:r>
      <w:r w:rsidRPr="00CF39DD">
        <w:rPr>
          <w:rFonts w:ascii="Times New Roman" w:hAnsi="Times New Roman" w:cs="Times New Roman"/>
          <w:sz w:val="24"/>
          <w:szCs w:val="24"/>
        </w:rPr>
        <w:t xml:space="preserve"> </w:t>
      </w:r>
      <w:r w:rsidR="0075137E">
        <w:rPr>
          <w:rFonts w:ascii="Times New Roman" w:hAnsi="Times New Roman" w:cs="Times New Roman"/>
          <w:sz w:val="24"/>
          <w:szCs w:val="24"/>
        </w:rPr>
        <w:t xml:space="preserve">välismaalane, kes on </w:t>
      </w:r>
      <w:r w:rsidRPr="00CF39DD">
        <w:rPr>
          <w:rFonts w:ascii="Times New Roman" w:hAnsi="Times New Roman" w:cs="Times New Roman"/>
          <w:sz w:val="24"/>
          <w:szCs w:val="24"/>
        </w:rPr>
        <w:t>saanud</w:t>
      </w:r>
      <w:r w:rsidR="0075137E">
        <w:rPr>
          <w:rFonts w:ascii="Times New Roman" w:hAnsi="Times New Roman" w:cs="Times New Roman"/>
          <w:sz w:val="24"/>
          <w:szCs w:val="24"/>
        </w:rPr>
        <w:t xml:space="preserve"> tähtajalise</w:t>
      </w:r>
      <w:r w:rsidRPr="00CF39DD">
        <w:rPr>
          <w:rFonts w:ascii="Times New Roman" w:hAnsi="Times New Roman" w:cs="Times New Roman"/>
          <w:sz w:val="24"/>
          <w:szCs w:val="24"/>
        </w:rPr>
        <w:t xml:space="preserve"> elamisloa pererände eesmärgil või õppimiseks</w:t>
      </w:r>
      <w:r w:rsidR="00823712" w:rsidRPr="00CF39DD">
        <w:rPr>
          <w:rFonts w:ascii="Times New Roman" w:hAnsi="Times New Roman" w:cs="Times New Roman"/>
          <w:sz w:val="24"/>
          <w:szCs w:val="24"/>
        </w:rPr>
        <w:t>,</w:t>
      </w:r>
      <w:r w:rsidRPr="00CF39DD">
        <w:rPr>
          <w:rFonts w:ascii="Times New Roman" w:hAnsi="Times New Roman" w:cs="Times New Roman"/>
          <w:sz w:val="24"/>
          <w:szCs w:val="24"/>
        </w:rPr>
        <w:t xml:space="preserve"> kuid kes ka Eestis töötab, </w:t>
      </w:r>
      <w:r w:rsidR="0075137E">
        <w:rPr>
          <w:rFonts w:ascii="Times New Roman" w:hAnsi="Times New Roman" w:cs="Times New Roman"/>
          <w:sz w:val="24"/>
          <w:szCs w:val="24"/>
        </w:rPr>
        <w:t>ei pea kehtiva õiguse kohaselt</w:t>
      </w:r>
      <w:r w:rsidRPr="00CF39DD">
        <w:rPr>
          <w:rFonts w:ascii="Times New Roman" w:hAnsi="Times New Roman" w:cs="Times New Roman"/>
          <w:sz w:val="24"/>
          <w:szCs w:val="24"/>
        </w:rPr>
        <w:t xml:space="preserve"> taotlema uut elamisluba, kui ta tööandjat vahetab.</w:t>
      </w:r>
    </w:p>
    <w:p w14:paraId="764F8EBE" w14:textId="77777777" w:rsidR="0065476E" w:rsidRPr="00CF39DD" w:rsidRDefault="0065476E" w:rsidP="007E0942">
      <w:pPr>
        <w:spacing w:after="0" w:line="240" w:lineRule="auto"/>
        <w:jc w:val="both"/>
        <w:rPr>
          <w:rFonts w:ascii="Times New Roman" w:hAnsi="Times New Roman" w:cs="Times New Roman"/>
          <w:sz w:val="24"/>
          <w:szCs w:val="24"/>
        </w:rPr>
      </w:pPr>
    </w:p>
    <w:p w14:paraId="202B7E87" w14:textId="2026AD42" w:rsidR="009B13E6" w:rsidRPr="00CF39DD" w:rsidRDefault="00922E9D"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T</w:t>
      </w:r>
      <w:r w:rsidR="00AE167D" w:rsidRPr="00CF39DD">
        <w:rPr>
          <w:rFonts w:ascii="Times New Roman" w:hAnsi="Times New Roman" w:cs="Times New Roman"/>
          <w:sz w:val="24"/>
          <w:szCs w:val="24"/>
        </w:rPr>
        <w:t>ähtajaline elamisluba antakse üldjuhul kehtivusega kuni viis aastat ning pikendatakse kuni kümneks aastaks korraga</w:t>
      </w:r>
      <w:r w:rsidRPr="00CF39DD">
        <w:rPr>
          <w:rFonts w:ascii="Times New Roman" w:hAnsi="Times New Roman" w:cs="Times New Roman"/>
          <w:sz w:val="24"/>
          <w:szCs w:val="24"/>
        </w:rPr>
        <w:t>. Eelneva tõttu</w:t>
      </w:r>
      <w:r w:rsidR="00AE167D" w:rsidRPr="00CF39DD">
        <w:rPr>
          <w:rFonts w:ascii="Times New Roman" w:hAnsi="Times New Roman" w:cs="Times New Roman"/>
          <w:sz w:val="24"/>
          <w:szCs w:val="24"/>
        </w:rPr>
        <w:t xml:space="preserve"> on praktikas üha sagedasemad olukorrad, kus välismaalane, kellel on juba töötamiseks </w:t>
      </w:r>
      <w:r w:rsidR="00AE167D" w:rsidRPr="00602F4A">
        <w:rPr>
          <w:rFonts w:ascii="Times New Roman" w:hAnsi="Times New Roman" w:cs="Times New Roman"/>
          <w:sz w:val="24"/>
          <w:szCs w:val="24"/>
        </w:rPr>
        <w:t>ant</w:t>
      </w:r>
      <w:r w:rsidR="00602F4A" w:rsidRPr="00602F4A">
        <w:rPr>
          <w:rFonts w:ascii="Times New Roman" w:hAnsi="Times New Roman" w:cs="Times New Roman"/>
          <w:sz w:val="24"/>
          <w:szCs w:val="24"/>
        </w:rPr>
        <w:t>ud</w:t>
      </w:r>
      <w:r w:rsidR="00AE167D" w:rsidRPr="00CF39DD">
        <w:rPr>
          <w:rFonts w:ascii="Times New Roman" w:hAnsi="Times New Roman" w:cs="Times New Roman"/>
          <w:sz w:val="24"/>
          <w:szCs w:val="24"/>
        </w:rPr>
        <w:t xml:space="preserve"> </w:t>
      </w:r>
      <w:r w:rsidR="00B761E8">
        <w:rPr>
          <w:rFonts w:ascii="Times New Roman" w:hAnsi="Times New Roman" w:cs="Times New Roman"/>
          <w:sz w:val="24"/>
          <w:szCs w:val="24"/>
        </w:rPr>
        <w:t xml:space="preserve">tähtajaline </w:t>
      </w:r>
      <w:r w:rsidR="00AE167D" w:rsidRPr="00CF39DD">
        <w:rPr>
          <w:rFonts w:ascii="Times New Roman" w:hAnsi="Times New Roman" w:cs="Times New Roman"/>
          <w:sz w:val="24"/>
          <w:szCs w:val="24"/>
        </w:rPr>
        <w:t xml:space="preserve">elamisluba, </w:t>
      </w:r>
      <w:r w:rsidR="00B761E8">
        <w:rPr>
          <w:rFonts w:ascii="Times New Roman" w:hAnsi="Times New Roman" w:cs="Times New Roman"/>
          <w:sz w:val="24"/>
          <w:szCs w:val="24"/>
        </w:rPr>
        <w:t>peab</w:t>
      </w:r>
      <w:r w:rsidR="00AE167D" w:rsidRPr="00CF39DD">
        <w:rPr>
          <w:rFonts w:ascii="Times New Roman" w:hAnsi="Times New Roman" w:cs="Times New Roman"/>
          <w:sz w:val="24"/>
          <w:szCs w:val="24"/>
        </w:rPr>
        <w:t xml:space="preserve"> </w:t>
      </w:r>
      <w:r w:rsidR="00602F4A">
        <w:rPr>
          <w:rFonts w:ascii="Times New Roman" w:hAnsi="Times New Roman" w:cs="Times New Roman"/>
          <w:sz w:val="24"/>
          <w:szCs w:val="24"/>
        </w:rPr>
        <w:t>töökohavahetuse</w:t>
      </w:r>
      <w:r w:rsidR="00AE167D" w:rsidRPr="00CF39DD">
        <w:rPr>
          <w:rFonts w:ascii="Times New Roman" w:hAnsi="Times New Roman" w:cs="Times New Roman"/>
          <w:sz w:val="24"/>
          <w:szCs w:val="24"/>
        </w:rPr>
        <w:t xml:space="preserve"> tõttu </w:t>
      </w:r>
      <w:r w:rsidR="00B761E8">
        <w:rPr>
          <w:rFonts w:ascii="Times New Roman" w:hAnsi="Times New Roman" w:cs="Times New Roman"/>
          <w:sz w:val="24"/>
          <w:szCs w:val="24"/>
        </w:rPr>
        <w:t xml:space="preserve">taotlema </w:t>
      </w:r>
      <w:r w:rsidR="00AE167D" w:rsidRPr="00CF39DD">
        <w:rPr>
          <w:rFonts w:ascii="Times New Roman" w:hAnsi="Times New Roman" w:cs="Times New Roman"/>
          <w:sz w:val="24"/>
          <w:szCs w:val="24"/>
        </w:rPr>
        <w:t>uu</w:t>
      </w:r>
      <w:r w:rsidRPr="00CF39DD">
        <w:rPr>
          <w:rFonts w:ascii="Times New Roman" w:hAnsi="Times New Roman" w:cs="Times New Roman"/>
          <w:sz w:val="24"/>
          <w:szCs w:val="24"/>
        </w:rPr>
        <w:t>t</w:t>
      </w:r>
      <w:r w:rsidR="00AE167D" w:rsidRPr="00CF39DD">
        <w:rPr>
          <w:rFonts w:ascii="Times New Roman" w:hAnsi="Times New Roman" w:cs="Times New Roman"/>
          <w:sz w:val="24"/>
          <w:szCs w:val="24"/>
        </w:rPr>
        <w:t xml:space="preserve"> elamis</w:t>
      </w:r>
      <w:r w:rsidRPr="00CF39DD">
        <w:rPr>
          <w:rFonts w:ascii="Times New Roman" w:hAnsi="Times New Roman" w:cs="Times New Roman"/>
          <w:sz w:val="24"/>
          <w:szCs w:val="24"/>
        </w:rPr>
        <w:t>luba</w:t>
      </w:r>
      <w:r w:rsidR="00AE167D" w:rsidRPr="00CF39DD">
        <w:rPr>
          <w:rFonts w:ascii="Times New Roman" w:hAnsi="Times New Roman" w:cs="Times New Roman"/>
          <w:sz w:val="24"/>
          <w:szCs w:val="24"/>
        </w:rPr>
        <w:t>.</w:t>
      </w:r>
      <w:r w:rsidR="009B13E6" w:rsidRPr="00CF39DD">
        <w:rPr>
          <w:rFonts w:ascii="Times New Roman" w:hAnsi="Times New Roman" w:cs="Times New Roman"/>
          <w:sz w:val="24"/>
          <w:szCs w:val="24"/>
        </w:rPr>
        <w:t xml:space="preserve"> </w:t>
      </w:r>
      <w:r w:rsidR="00A70D89" w:rsidRPr="00CF39DD">
        <w:rPr>
          <w:rFonts w:ascii="Times New Roman" w:hAnsi="Times New Roman" w:cs="Times New Roman"/>
          <w:sz w:val="24"/>
          <w:szCs w:val="24"/>
        </w:rPr>
        <w:t xml:space="preserve">2022˗2024. aasta andmete põhjal taotlesid aastas uut </w:t>
      </w:r>
      <w:r w:rsidR="00A70D89">
        <w:rPr>
          <w:rFonts w:ascii="Times New Roman" w:hAnsi="Times New Roman" w:cs="Times New Roman"/>
          <w:sz w:val="24"/>
          <w:szCs w:val="24"/>
        </w:rPr>
        <w:t xml:space="preserve">tähtajalist </w:t>
      </w:r>
      <w:r w:rsidR="00A70D89" w:rsidRPr="00CF39DD">
        <w:rPr>
          <w:rFonts w:ascii="Times New Roman" w:hAnsi="Times New Roman" w:cs="Times New Roman"/>
          <w:sz w:val="24"/>
          <w:szCs w:val="24"/>
        </w:rPr>
        <w:t xml:space="preserve">elamisluba töötamiseks keskmiselt 8% nendest välismaalastest, kes juba omasid kehtivat </w:t>
      </w:r>
      <w:r w:rsidR="00A70D89">
        <w:rPr>
          <w:rFonts w:ascii="Times New Roman" w:hAnsi="Times New Roman" w:cs="Times New Roman"/>
          <w:sz w:val="24"/>
          <w:szCs w:val="24"/>
        </w:rPr>
        <w:t xml:space="preserve">tähtajalist </w:t>
      </w:r>
      <w:r w:rsidR="00A70D89" w:rsidRPr="00CF39DD">
        <w:rPr>
          <w:rFonts w:ascii="Times New Roman" w:hAnsi="Times New Roman" w:cs="Times New Roman"/>
          <w:sz w:val="24"/>
          <w:szCs w:val="24"/>
        </w:rPr>
        <w:t xml:space="preserve">elamisluba Eestis töötamiseks. </w:t>
      </w:r>
      <w:r w:rsidR="00602F4A" w:rsidRPr="00CF39DD">
        <w:rPr>
          <w:rFonts w:ascii="Times New Roman" w:hAnsi="Times New Roman" w:cs="Times New Roman"/>
          <w:sz w:val="24"/>
          <w:szCs w:val="24"/>
        </w:rPr>
        <w:t>2024. aastal taotles uut tähtajalist elamisluba töötamiseks 711 välismaalast, kellel varaemalt oli juba tähtajaline elamisluba töötamiseks.</w:t>
      </w:r>
    </w:p>
    <w:p w14:paraId="12B158B4" w14:textId="77777777" w:rsidR="00925EBA" w:rsidRPr="00CF39DD" w:rsidRDefault="00925EBA" w:rsidP="007E0942">
      <w:pPr>
        <w:spacing w:after="0" w:line="240" w:lineRule="auto"/>
        <w:jc w:val="both"/>
        <w:rPr>
          <w:rFonts w:ascii="Times New Roman" w:hAnsi="Times New Roman" w:cs="Times New Roman"/>
          <w:sz w:val="24"/>
          <w:szCs w:val="24"/>
        </w:rPr>
      </w:pPr>
    </w:p>
    <w:p w14:paraId="0FCC9391" w14:textId="0A78A985" w:rsidR="009B13E6" w:rsidRPr="00CF39DD" w:rsidRDefault="00925EBA"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Tabel</w:t>
      </w:r>
      <w:r w:rsidR="004F7F2F" w:rsidRPr="00CF39DD">
        <w:rPr>
          <w:rFonts w:ascii="Times New Roman" w:hAnsi="Times New Roman" w:cs="Times New Roman"/>
          <w:b/>
          <w:bCs/>
          <w:sz w:val="24"/>
          <w:szCs w:val="24"/>
        </w:rPr>
        <w:t xml:space="preserve"> 1</w:t>
      </w:r>
      <w:r w:rsidRPr="00CF39DD">
        <w:rPr>
          <w:rFonts w:ascii="Times New Roman" w:hAnsi="Times New Roman" w:cs="Times New Roman"/>
          <w:b/>
          <w:bCs/>
          <w:sz w:val="24"/>
          <w:szCs w:val="24"/>
        </w:rPr>
        <w:t xml:space="preserve">. Välismaalased, kes omasid töötamiseks </w:t>
      </w:r>
      <w:r w:rsidR="00CD4309">
        <w:rPr>
          <w:rFonts w:ascii="Times New Roman" w:hAnsi="Times New Roman" w:cs="Times New Roman"/>
          <w:b/>
          <w:bCs/>
          <w:sz w:val="24"/>
          <w:szCs w:val="24"/>
        </w:rPr>
        <w:t>ant</w:t>
      </w:r>
      <w:r w:rsidR="00042927">
        <w:rPr>
          <w:rFonts w:ascii="Times New Roman" w:hAnsi="Times New Roman" w:cs="Times New Roman"/>
          <w:b/>
          <w:bCs/>
          <w:sz w:val="24"/>
          <w:szCs w:val="24"/>
        </w:rPr>
        <w:t>ud</w:t>
      </w:r>
      <w:r w:rsidR="00CD4309" w:rsidRPr="00CF39DD">
        <w:rPr>
          <w:rFonts w:ascii="Times New Roman" w:hAnsi="Times New Roman" w:cs="Times New Roman"/>
          <w:b/>
          <w:bCs/>
          <w:sz w:val="24"/>
          <w:szCs w:val="24"/>
        </w:rPr>
        <w:t xml:space="preserve"> </w:t>
      </w:r>
      <w:r w:rsidRPr="00CF39DD">
        <w:rPr>
          <w:rFonts w:ascii="Times New Roman" w:hAnsi="Times New Roman" w:cs="Times New Roman"/>
          <w:b/>
          <w:bCs/>
          <w:sz w:val="24"/>
          <w:szCs w:val="24"/>
        </w:rPr>
        <w:t>elamisluba ja taotlesid uut</w:t>
      </w:r>
      <w:r w:rsidR="00143A11" w:rsidRPr="00CF39DD">
        <w:rPr>
          <w:rFonts w:ascii="Times New Roman" w:hAnsi="Times New Roman" w:cs="Times New Roman"/>
          <w:b/>
          <w:bCs/>
          <w:sz w:val="24"/>
          <w:szCs w:val="24"/>
        </w:rPr>
        <w:t xml:space="preserve"> elamisluba</w:t>
      </w:r>
      <w:r w:rsidR="00042927">
        <w:rPr>
          <w:rFonts w:ascii="Times New Roman" w:hAnsi="Times New Roman" w:cs="Times New Roman"/>
          <w:b/>
          <w:bCs/>
          <w:sz w:val="24"/>
          <w:szCs w:val="24"/>
        </w:rPr>
        <w:t xml:space="preserve"> töötamiseks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32"/>
        <w:gridCol w:w="1242"/>
        <w:gridCol w:w="1276"/>
        <w:gridCol w:w="1417"/>
      </w:tblGrid>
      <w:tr w:rsidR="00925EBA" w:rsidRPr="00CF39DD" w14:paraId="25C22A16" w14:textId="77777777" w:rsidTr="00925EBA">
        <w:trPr>
          <w:trHeight w:val="288"/>
        </w:trPr>
        <w:tc>
          <w:tcPr>
            <w:tcW w:w="5132" w:type="dxa"/>
            <w:noWrap/>
            <w:tcMar>
              <w:top w:w="0" w:type="dxa"/>
              <w:left w:w="70" w:type="dxa"/>
              <w:bottom w:w="0" w:type="dxa"/>
              <w:right w:w="70" w:type="dxa"/>
            </w:tcMar>
            <w:vAlign w:val="bottom"/>
            <w:hideMark/>
          </w:tcPr>
          <w:p w14:paraId="3FC8E98A" w14:textId="77777777" w:rsidR="00925EBA" w:rsidRPr="00CF39DD" w:rsidRDefault="00925EBA" w:rsidP="007E0942">
            <w:pPr>
              <w:spacing w:after="0" w:line="240" w:lineRule="auto"/>
              <w:jc w:val="both"/>
              <w:rPr>
                <w:rFonts w:ascii="Times New Roman" w:hAnsi="Times New Roman" w:cs="Times New Roman"/>
                <w:sz w:val="24"/>
                <w:szCs w:val="24"/>
              </w:rPr>
            </w:pPr>
          </w:p>
        </w:tc>
        <w:tc>
          <w:tcPr>
            <w:tcW w:w="1242" w:type="dxa"/>
            <w:shd w:val="clear" w:color="auto" w:fill="0070C0"/>
            <w:noWrap/>
            <w:tcMar>
              <w:top w:w="0" w:type="dxa"/>
              <w:left w:w="70" w:type="dxa"/>
              <w:bottom w:w="0" w:type="dxa"/>
              <w:right w:w="70" w:type="dxa"/>
            </w:tcMar>
            <w:vAlign w:val="bottom"/>
            <w:hideMark/>
          </w:tcPr>
          <w:p w14:paraId="19B41D51" w14:textId="77777777" w:rsidR="00925EBA" w:rsidRPr="00CF39DD" w:rsidRDefault="00925EBA" w:rsidP="007E0942">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2022</w:t>
            </w:r>
          </w:p>
        </w:tc>
        <w:tc>
          <w:tcPr>
            <w:tcW w:w="1276" w:type="dxa"/>
            <w:shd w:val="clear" w:color="auto" w:fill="0070C0"/>
            <w:noWrap/>
            <w:tcMar>
              <w:top w:w="0" w:type="dxa"/>
              <w:left w:w="70" w:type="dxa"/>
              <w:bottom w:w="0" w:type="dxa"/>
              <w:right w:w="70" w:type="dxa"/>
            </w:tcMar>
            <w:vAlign w:val="bottom"/>
            <w:hideMark/>
          </w:tcPr>
          <w:p w14:paraId="2DD55929" w14:textId="77777777" w:rsidR="00925EBA" w:rsidRPr="00CF39DD" w:rsidRDefault="00925EBA" w:rsidP="007E0942">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2023</w:t>
            </w:r>
          </w:p>
        </w:tc>
        <w:tc>
          <w:tcPr>
            <w:tcW w:w="1417" w:type="dxa"/>
            <w:shd w:val="clear" w:color="auto" w:fill="0070C0"/>
            <w:noWrap/>
            <w:tcMar>
              <w:top w:w="0" w:type="dxa"/>
              <w:left w:w="70" w:type="dxa"/>
              <w:bottom w:w="0" w:type="dxa"/>
              <w:right w:w="70" w:type="dxa"/>
            </w:tcMar>
            <w:vAlign w:val="bottom"/>
            <w:hideMark/>
          </w:tcPr>
          <w:p w14:paraId="6CCA3E3A" w14:textId="77777777" w:rsidR="00925EBA" w:rsidRPr="00CF39DD" w:rsidRDefault="00925EBA" w:rsidP="007E0942">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2024</w:t>
            </w:r>
          </w:p>
        </w:tc>
      </w:tr>
      <w:tr w:rsidR="00925EBA" w:rsidRPr="00CF39DD" w14:paraId="3FE203F1" w14:textId="77777777" w:rsidTr="00925EBA">
        <w:trPr>
          <w:trHeight w:val="288"/>
        </w:trPr>
        <w:tc>
          <w:tcPr>
            <w:tcW w:w="5132" w:type="dxa"/>
            <w:noWrap/>
            <w:tcMar>
              <w:top w:w="0" w:type="dxa"/>
              <w:left w:w="70" w:type="dxa"/>
              <w:bottom w:w="0" w:type="dxa"/>
              <w:right w:w="70" w:type="dxa"/>
            </w:tcMar>
            <w:vAlign w:val="bottom"/>
            <w:hideMark/>
          </w:tcPr>
          <w:p w14:paraId="523375CD" w14:textId="77777777" w:rsidR="00925EBA" w:rsidRPr="00CF39DD" w:rsidRDefault="00925EBA"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Kokku uue elamisloa taotluse esitanuid</w:t>
            </w:r>
          </w:p>
        </w:tc>
        <w:tc>
          <w:tcPr>
            <w:tcW w:w="1242" w:type="dxa"/>
            <w:noWrap/>
            <w:tcMar>
              <w:top w:w="0" w:type="dxa"/>
              <w:left w:w="70" w:type="dxa"/>
              <w:bottom w:w="0" w:type="dxa"/>
              <w:right w:w="70" w:type="dxa"/>
            </w:tcMar>
            <w:vAlign w:val="bottom"/>
            <w:hideMark/>
          </w:tcPr>
          <w:p w14:paraId="1B3B2DD7" w14:textId="77777777" w:rsidR="00925EBA" w:rsidRPr="00CF39DD" w:rsidRDefault="00925EBA" w:rsidP="007E0942">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704</w:t>
            </w:r>
          </w:p>
        </w:tc>
        <w:tc>
          <w:tcPr>
            <w:tcW w:w="1276" w:type="dxa"/>
            <w:noWrap/>
            <w:tcMar>
              <w:top w:w="0" w:type="dxa"/>
              <w:left w:w="70" w:type="dxa"/>
              <w:bottom w:w="0" w:type="dxa"/>
              <w:right w:w="70" w:type="dxa"/>
            </w:tcMar>
            <w:vAlign w:val="bottom"/>
            <w:hideMark/>
          </w:tcPr>
          <w:p w14:paraId="485A47F4" w14:textId="77777777" w:rsidR="00925EBA" w:rsidRPr="00CF39DD" w:rsidRDefault="00925EBA" w:rsidP="007E0942">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740</w:t>
            </w:r>
          </w:p>
        </w:tc>
        <w:tc>
          <w:tcPr>
            <w:tcW w:w="1417" w:type="dxa"/>
            <w:noWrap/>
            <w:tcMar>
              <w:top w:w="0" w:type="dxa"/>
              <w:left w:w="70" w:type="dxa"/>
              <w:bottom w:w="0" w:type="dxa"/>
              <w:right w:w="70" w:type="dxa"/>
            </w:tcMar>
            <w:vAlign w:val="bottom"/>
            <w:hideMark/>
          </w:tcPr>
          <w:p w14:paraId="4A8733FB" w14:textId="77777777" w:rsidR="00925EBA" w:rsidRPr="00CF39DD" w:rsidRDefault="00925EBA" w:rsidP="007E0942">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711</w:t>
            </w:r>
          </w:p>
        </w:tc>
      </w:tr>
      <w:tr w:rsidR="00925EBA" w:rsidRPr="00CF39DD" w14:paraId="7DC3452B" w14:textId="77777777" w:rsidTr="00B97653">
        <w:trPr>
          <w:trHeight w:val="288"/>
        </w:trPr>
        <w:tc>
          <w:tcPr>
            <w:tcW w:w="5132" w:type="dxa"/>
            <w:noWrap/>
            <w:tcMar>
              <w:top w:w="0" w:type="dxa"/>
              <w:left w:w="70" w:type="dxa"/>
              <w:bottom w:w="0" w:type="dxa"/>
              <w:right w:w="70" w:type="dxa"/>
            </w:tcMar>
            <w:vAlign w:val="bottom"/>
            <w:hideMark/>
          </w:tcPr>
          <w:p w14:paraId="5CBE13A2" w14:textId="61ECD0DB" w:rsidR="00925EBA" w:rsidRPr="00CF39DD" w:rsidRDefault="00925EBA" w:rsidP="007E0942">
            <w:pPr>
              <w:spacing w:after="0" w:line="240" w:lineRule="auto"/>
              <w:rPr>
                <w:rFonts w:ascii="Times New Roman" w:hAnsi="Times New Roman" w:cs="Times New Roman"/>
                <w:sz w:val="24"/>
                <w:szCs w:val="24"/>
              </w:rPr>
            </w:pPr>
            <w:r w:rsidRPr="00CF39DD">
              <w:rPr>
                <w:rFonts w:ascii="Times New Roman" w:hAnsi="Times New Roman" w:cs="Times New Roman"/>
                <w:sz w:val="24"/>
                <w:szCs w:val="24"/>
              </w:rPr>
              <w:t xml:space="preserve">Uue taotluse esitanute osakaal kehtivatest töötamiseks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elamislubadest</w:t>
            </w:r>
          </w:p>
        </w:tc>
        <w:tc>
          <w:tcPr>
            <w:tcW w:w="1242" w:type="dxa"/>
            <w:noWrap/>
            <w:tcMar>
              <w:top w:w="0" w:type="dxa"/>
              <w:left w:w="70" w:type="dxa"/>
              <w:bottom w:w="0" w:type="dxa"/>
              <w:right w:w="70" w:type="dxa"/>
            </w:tcMar>
            <w:vAlign w:val="center"/>
            <w:hideMark/>
          </w:tcPr>
          <w:p w14:paraId="03041AF4" w14:textId="10B6C4A2" w:rsidR="00925EBA" w:rsidRPr="00CF39DD" w:rsidRDefault="00925EBA" w:rsidP="00B97653">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9%</w:t>
            </w:r>
          </w:p>
        </w:tc>
        <w:tc>
          <w:tcPr>
            <w:tcW w:w="1276" w:type="dxa"/>
            <w:noWrap/>
            <w:tcMar>
              <w:top w:w="0" w:type="dxa"/>
              <w:left w:w="70" w:type="dxa"/>
              <w:bottom w:w="0" w:type="dxa"/>
              <w:right w:w="70" w:type="dxa"/>
            </w:tcMar>
            <w:vAlign w:val="center"/>
            <w:hideMark/>
          </w:tcPr>
          <w:p w14:paraId="4F8AA1BC" w14:textId="3E98E108" w:rsidR="00925EBA" w:rsidRPr="00CF39DD" w:rsidRDefault="00925EBA" w:rsidP="00B97653">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8%</w:t>
            </w:r>
          </w:p>
        </w:tc>
        <w:tc>
          <w:tcPr>
            <w:tcW w:w="1417" w:type="dxa"/>
            <w:noWrap/>
            <w:tcMar>
              <w:top w:w="0" w:type="dxa"/>
              <w:left w:w="70" w:type="dxa"/>
              <w:bottom w:w="0" w:type="dxa"/>
              <w:right w:w="70" w:type="dxa"/>
            </w:tcMar>
            <w:vAlign w:val="center"/>
            <w:hideMark/>
          </w:tcPr>
          <w:p w14:paraId="146B91C1" w14:textId="6A36DEC7" w:rsidR="00925EBA" w:rsidRPr="00CF39DD" w:rsidRDefault="00925EBA" w:rsidP="00B97653">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7%</w:t>
            </w:r>
          </w:p>
        </w:tc>
      </w:tr>
    </w:tbl>
    <w:p w14:paraId="58E6D3A1" w14:textId="1723D072" w:rsidR="009B13E6" w:rsidRPr="00CF39DD" w:rsidRDefault="00925EBA" w:rsidP="007E0942">
      <w:pPr>
        <w:spacing w:after="0" w:line="240" w:lineRule="auto"/>
        <w:jc w:val="both"/>
        <w:rPr>
          <w:rFonts w:ascii="Times New Roman" w:hAnsi="Times New Roman" w:cs="Times New Roman"/>
        </w:rPr>
      </w:pPr>
      <w:r w:rsidRPr="00CF39DD">
        <w:rPr>
          <w:rFonts w:ascii="Times New Roman" w:hAnsi="Times New Roman" w:cs="Times New Roman"/>
        </w:rPr>
        <w:t>Allikas: PPA</w:t>
      </w:r>
    </w:p>
    <w:p w14:paraId="5097BB2E" w14:textId="77777777" w:rsidR="00925EBA" w:rsidRPr="00CF39DD" w:rsidRDefault="00925EBA" w:rsidP="007E0942">
      <w:pPr>
        <w:spacing w:after="0" w:line="240" w:lineRule="auto"/>
        <w:jc w:val="both"/>
        <w:rPr>
          <w:rFonts w:ascii="Times New Roman" w:hAnsi="Times New Roman" w:cs="Times New Roman"/>
          <w:sz w:val="24"/>
          <w:szCs w:val="24"/>
        </w:rPr>
      </w:pPr>
    </w:p>
    <w:p w14:paraId="1AADAEAD" w14:textId="60A189B2" w:rsidR="00925EBA" w:rsidRPr="00CF39DD" w:rsidRDefault="00A70D89"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Keskmiselt omati esimest </w:t>
      </w:r>
      <w:r>
        <w:rPr>
          <w:rFonts w:ascii="Times New Roman" w:hAnsi="Times New Roman" w:cs="Times New Roman"/>
          <w:sz w:val="24"/>
          <w:szCs w:val="24"/>
        </w:rPr>
        <w:t xml:space="preserve">tähtajalist </w:t>
      </w:r>
      <w:r w:rsidRPr="00CF39DD">
        <w:rPr>
          <w:rFonts w:ascii="Times New Roman" w:hAnsi="Times New Roman" w:cs="Times New Roman"/>
          <w:sz w:val="24"/>
          <w:szCs w:val="24"/>
        </w:rPr>
        <w:t>elamisluba töötamiseks enne uue saamist 1,85 aastat.</w:t>
      </w:r>
      <w:r>
        <w:rPr>
          <w:rFonts w:ascii="Times New Roman" w:hAnsi="Times New Roman" w:cs="Times New Roman"/>
          <w:sz w:val="24"/>
          <w:szCs w:val="24"/>
        </w:rPr>
        <w:t xml:space="preserve"> </w:t>
      </w:r>
      <w:r w:rsidR="0065476E" w:rsidRPr="00CF39DD">
        <w:rPr>
          <w:rFonts w:ascii="Times New Roman" w:hAnsi="Times New Roman" w:cs="Times New Roman"/>
          <w:sz w:val="24"/>
          <w:szCs w:val="24"/>
        </w:rPr>
        <w:t>Seejuures, k</w:t>
      </w:r>
      <w:r w:rsidR="00AE167D" w:rsidRPr="00CF39DD">
        <w:rPr>
          <w:rFonts w:ascii="Times New Roman" w:hAnsi="Times New Roman" w:cs="Times New Roman"/>
          <w:sz w:val="24"/>
          <w:szCs w:val="24"/>
        </w:rPr>
        <w:t>una</w:t>
      </w:r>
      <w:r w:rsidR="00822CE7">
        <w:rPr>
          <w:rFonts w:ascii="Times New Roman" w:hAnsi="Times New Roman" w:cs="Times New Roman"/>
          <w:sz w:val="24"/>
          <w:szCs w:val="24"/>
        </w:rPr>
        <w:t xml:space="preserve"> tähtajalise</w:t>
      </w:r>
      <w:r w:rsidR="00AE167D" w:rsidRPr="00CF39DD">
        <w:rPr>
          <w:rFonts w:ascii="Times New Roman" w:hAnsi="Times New Roman" w:cs="Times New Roman"/>
          <w:sz w:val="24"/>
          <w:szCs w:val="24"/>
        </w:rPr>
        <w:t xml:space="preserve"> </w:t>
      </w:r>
      <w:r w:rsidR="00AE167D" w:rsidRPr="00955208">
        <w:rPr>
          <w:rFonts w:ascii="Times New Roman" w:hAnsi="Times New Roman" w:cs="Times New Roman"/>
          <w:sz w:val="24"/>
          <w:szCs w:val="24"/>
        </w:rPr>
        <w:t>elamisloa taotluse suhtes tuleb haldusorganil teha otsus k</w:t>
      </w:r>
      <w:r w:rsidRPr="00955208">
        <w:rPr>
          <w:rFonts w:ascii="Times New Roman" w:hAnsi="Times New Roman" w:cs="Times New Roman"/>
          <w:sz w:val="24"/>
          <w:szCs w:val="24"/>
        </w:rPr>
        <w:t xml:space="preserve">uni </w:t>
      </w:r>
      <w:r w:rsidR="00602F4A">
        <w:rPr>
          <w:rFonts w:ascii="Times New Roman" w:hAnsi="Times New Roman" w:cs="Times New Roman"/>
          <w:sz w:val="24"/>
          <w:szCs w:val="24"/>
        </w:rPr>
        <w:t>90 päeva</w:t>
      </w:r>
      <w:r w:rsidR="00AE167D" w:rsidRPr="00955208">
        <w:rPr>
          <w:rFonts w:ascii="Times New Roman" w:hAnsi="Times New Roman" w:cs="Times New Roman"/>
          <w:sz w:val="24"/>
          <w:szCs w:val="24"/>
        </w:rPr>
        <w:t xml:space="preserve"> jooksul, kuid üldjuhul on vajadus asuda tööle uue</w:t>
      </w:r>
      <w:r w:rsidR="00602F4A">
        <w:rPr>
          <w:rFonts w:ascii="Times New Roman" w:hAnsi="Times New Roman" w:cs="Times New Roman"/>
          <w:sz w:val="24"/>
          <w:szCs w:val="24"/>
        </w:rPr>
        <w:t>l töökohal</w:t>
      </w:r>
      <w:r w:rsidR="00AE167D" w:rsidRPr="00955208">
        <w:rPr>
          <w:rFonts w:ascii="Times New Roman" w:hAnsi="Times New Roman" w:cs="Times New Roman"/>
          <w:sz w:val="24"/>
          <w:szCs w:val="24"/>
        </w:rPr>
        <w:t xml:space="preserve"> kiiremini, taotletakse praktikas tihi paralleelselt uue elamisloa taotlusega</w:t>
      </w:r>
      <w:r w:rsidR="00AE167D" w:rsidRPr="00CF39DD">
        <w:rPr>
          <w:rFonts w:ascii="Times New Roman" w:hAnsi="Times New Roman" w:cs="Times New Roman"/>
          <w:sz w:val="24"/>
          <w:szCs w:val="24"/>
        </w:rPr>
        <w:t xml:space="preserve"> ka lühiajalise töötamise registreerimist. </w:t>
      </w:r>
      <w:r w:rsidR="00922E9D" w:rsidRPr="00CF39DD">
        <w:rPr>
          <w:rFonts w:ascii="Times New Roman" w:hAnsi="Times New Roman" w:cs="Times New Roman"/>
          <w:sz w:val="24"/>
          <w:szCs w:val="24"/>
        </w:rPr>
        <w:t>Lühiajalise töötamise registreeri</w:t>
      </w:r>
      <w:r w:rsidR="00602F4A">
        <w:rPr>
          <w:rFonts w:ascii="Times New Roman" w:hAnsi="Times New Roman" w:cs="Times New Roman"/>
          <w:sz w:val="24"/>
          <w:szCs w:val="24"/>
        </w:rPr>
        <w:t>mine</w:t>
      </w:r>
      <w:r w:rsidR="00922E9D" w:rsidRPr="00CF39DD">
        <w:rPr>
          <w:rFonts w:ascii="Times New Roman" w:hAnsi="Times New Roman" w:cs="Times New Roman"/>
          <w:sz w:val="24"/>
          <w:szCs w:val="24"/>
        </w:rPr>
        <w:t xml:space="preserve"> võimaldab välismaalasel tööle asuda uue</w:t>
      </w:r>
      <w:r w:rsidR="00602F4A">
        <w:rPr>
          <w:rFonts w:ascii="Times New Roman" w:hAnsi="Times New Roman" w:cs="Times New Roman"/>
          <w:sz w:val="24"/>
          <w:szCs w:val="24"/>
        </w:rPr>
        <w:t>l töökohal</w:t>
      </w:r>
      <w:r w:rsidR="00922E9D" w:rsidRPr="00CF39DD">
        <w:rPr>
          <w:rFonts w:ascii="Times New Roman" w:hAnsi="Times New Roman" w:cs="Times New Roman"/>
          <w:sz w:val="24"/>
          <w:szCs w:val="24"/>
        </w:rPr>
        <w:t xml:space="preserve"> kehtiva </w:t>
      </w:r>
      <w:r>
        <w:rPr>
          <w:rFonts w:ascii="Times New Roman" w:hAnsi="Times New Roman" w:cs="Times New Roman"/>
          <w:sz w:val="24"/>
          <w:szCs w:val="24"/>
        </w:rPr>
        <w:t xml:space="preserve">tähtajalise </w:t>
      </w:r>
      <w:r w:rsidR="00922E9D" w:rsidRPr="00CF39DD">
        <w:rPr>
          <w:rFonts w:ascii="Times New Roman" w:hAnsi="Times New Roman" w:cs="Times New Roman"/>
          <w:sz w:val="24"/>
          <w:szCs w:val="24"/>
        </w:rPr>
        <w:t xml:space="preserve">elamisloa </w:t>
      </w:r>
      <w:r>
        <w:rPr>
          <w:rFonts w:ascii="Times New Roman" w:hAnsi="Times New Roman" w:cs="Times New Roman"/>
          <w:sz w:val="24"/>
          <w:szCs w:val="24"/>
        </w:rPr>
        <w:t>alusel</w:t>
      </w:r>
      <w:r w:rsidR="00922E9D" w:rsidRPr="00CF39DD">
        <w:rPr>
          <w:rFonts w:ascii="Times New Roman" w:hAnsi="Times New Roman" w:cs="Times New Roman"/>
          <w:sz w:val="24"/>
          <w:szCs w:val="24"/>
        </w:rPr>
        <w:t xml:space="preserve">, samal ajal kui tema uut </w:t>
      </w:r>
      <w:r>
        <w:rPr>
          <w:rFonts w:ascii="Times New Roman" w:hAnsi="Times New Roman" w:cs="Times New Roman"/>
          <w:sz w:val="24"/>
          <w:szCs w:val="24"/>
        </w:rPr>
        <w:t xml:space="preserve">tähtajalise </w:t>
      </w:r>
      <w:r w:rsidR="00922E9D" w:rsidRPr="00CF39DD">
        <w:rPr>
          <w:rFonts w:ascii="Times New Roman" w:hAnsi="Times New Roman" w:cs="Times New Roman"/>
          <w:sz w:val="24"/>
          <w:szCs w:val="24"/>
        </w:rPr>
        <w:t>elamisloa taotlust läbi vaadatakse. 2022</w:t>
      </w:r>
      <w:r w:rsidR="002C7246" w:rsidRPr="00CF39DD">
        <w:rPr>
          <w:rFonts w:ascii="Times New Roman" w:hAnsi="Times New Roman" w:cs="Times New Roman"/>
          <w:sz w:val="24"/>
          <w:szCs w:val="24"/>
        </w:rPr>
        <w:t>˗</w:t>
      </w:r>
      <w:r w:rsidR="00922E9D" w:rsidRPr="00CF39DD">
        <w:rPr>
          <w:rFonts w:ascii="Times New Roman" w:hAnsi="Times New Roman" w:cs="Times New Roman"/>
          <w:sz w:val="24"/>
          <w:szCs w:val="24"/>
        </w:rPr>
        <w:t>2024. a</w:t>
      </w:r>
      <w:r w:rsidR="002C7246" w:rsidRPr="00CF39DD">
        <w:rPr>
          <w:rFonts w:ascii="Times New Roman" w:hAnsi="Times New Roman" w:cs="Times New Roman"/>
          <w:sz w:val="24"/>
          <w:szCs w:val="24"/>
        </w:rPr>
        <w:t>asta</w:t>
      </w:r>
      <w:r w:rsidR="00922E9D" w:rsidRPr="00CF39DD">
        <w:rPr>
          <w:rFonts w:ascii="Times New Roman" w:hAnsi="Times New Roman" w:cs="Times New Roman"/>
          <w:sz w:val="24"/>
          <w:szCs w:val="24"/>
        </w:rPr>
        <w:t xml:space="preserve"> andmete põhjal taotleti paralleelselt uue töötamiseks </w:t>
      </w:r>
      <w:r w:rsidR="006618A1">
        <w:rPr>
          <w:rFonts w:ascii="Times New Roman" w:hAnsi="Times New Roman" w:cs="Times New Roman"/>
          <w:sz w:val="24"/>
          <w:szCs w:val="24"/>
        </w:rPr>
        <w:t>antud</w:t>
      </w:r>
      <w:r w:rsidR="00922E9D" w:rsidRPr="00CF39DD">
        <w:rPr>
          <w:rFonts w:ascii="Times New Roman" w:hAnsi="Times New Roman" w:cs="Times New Roman"/>
          <w:sz w:val="24"/>
          <w:szCs w:val="24"/>
        </w:rPr>
        <w:t xml:space="preserve"> </w:t>
      </w:r>
      <w:r w:rsidR="00822CE7">
        <w:rPr>
          <w:rFonts w:ascii="Times New Roman" w:hAnsi="Times New Roman" w:cs="Times New Roman"/>
          <w:sz w:val="24"/>
          <w:szCs w:val="24"/>
        </w:rPr>
        <w:lastRenderedPageBreak/>
        <w:t xml:space="preserve">tähtajalise </w:t>
      </w:r>
      <w:r w:rsidR="00922E9D" w:rsidRPr="00CF39DD">
        <w:rPr>
          <w:rFonts w:ascii="Times New Roman" w:hAnsi="Times New Roman" w:cs="Times New Roman"/>
          <w:sz w:val="24"/>
          <w:szCs w:val="24"/>
        </w:rPr>
        <w:t xml:space="preserve">elamisloaga </w:t>
      </w:r>
      <w:r w:rsidR="00922E9D" w:rsidRPr="00CF39DD">
        <w:rPr>
          <w:rFonts w:ascii="Times New Roman" w:hAnsi="Times New Roman" w:cs="Times New Roman"/>
          <w:color w:val="00000A"/>
          <w:sz w:val="24"/>
          <w:szCs w:val="24"/>
        </w:rPr>
        <w:t>37% juhtudel ka lühiajalise töötamise registreerimist, et välismaalasel oleks kiiremini võimalik uuel töökohal tööle asuda.</w:t>
      </w:r>
      <w:r w:rsidR="00AE167D" w:rsidRPr="00CF39DD">
        <w:rPr>
          <w:rFonts w:ascii="Times New Roman" w:hAnsi="Times New Roman" w:cs="Times New Roman"/>
          <w:sz w:val="24"/>
          <w:szCs w:val="24"/>
        </w:rPr>
        <w:t xml:space="preserve"> </w:t>
      </w:r>
    </w:p>
    <w:p w14:paraId="354156F5" w14:textId="77777777" w:rsidR="00925EBA" w:rsidRPr="00CF39DD" w:rsidRDefault="00925EBA" w:rsidP="007E0942">
      <w:pPr>
        <w:spacing w:after="0" w:line="240" w:lineRule="auto"/>
        <w:jc w:val="both"/>
        <w:rPr>
          <w:rFonts w:ascii="Times New Roman" w:hAnsi="Times New Roman" w:cs="Times New Roman"/>
          <w:sz w:val="24"/>
          <w:szCs w:val="24"/>
        </w:rPr>
      </w:pPr>
    </w:p>
    <w:p w14:paraId="0E98434C" w14:textId="1A9A59DA" w:rsidR="00925EBA" w:rsidRPr="00CF39DD" w:rsidRDefault="00925EBA"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Tabel 2. Lühiajalise töötamise registreerimised enne</w:t>
      </w:r>
      <w:r w:rsidR="00DA6EAA">
        <w:rPr>
          <w:rFonts w:ascii="Times New Roman" w:hAnsi="Times New Roman" w:cs="Times New Roman"/>
          <w:b/>
          <w:bCs/>
          <w:sz w:val="24"/>
          <w:szCs w:val="24"/>
        </w:rPr>
        <w:t xml:space="preserve"> uue</w:t>
      </w:r>
      <w:r w:rsidRPr="00CF39DD">
        <w:rPr>
          <w:rFonts w:ascii="Times New Roman" w:hAnsi="Times New Roman" w:cs="Times New Roman"/>
          <w:b/>
          <w:bCs/>
          <w:sz w:val="24"/>
          <w:szCs w:val="24"/>
        </w:rPr>
        <w:t xml:space="preserve"> elamisloa saamist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098"/>
        <w:gridCol w:w="1276"/>
        <w:gridCol w:w="1276"/>
        <w:gridCol w:w="1417"/>
      </w:tblGrid>
      <w:tr w:rsidR="00925EBA" w:rsidRPr="00CF39DD" w14:paraId="5CF57B6A" w14:textId="77777777" w:rsidTr="00143A11">
        <w:trPr>
          <w:trHeight w:val="288"/>
        </w:trPr>
        <w:tc>
          <w:tcPr>
            <w:tcW w:w="5098" w:type="dxa"/>
            <w:noWrap/>
            <w:tcMar>
              <w:top w:w="0" w:type="dxa"/>
              <w:left w:w="70" w:type="dxa"/>
              <w:bottom w:w="0" w:type="dxa"/>
              <w:right w:w="70" w:type="dxa"/>
            </w:tcMar>
            <w:vAlign w:val="bottom"/>
            <w:hideMark/>
          </w:tcPr>
          <w:p w14:paraId="5D9BFD73" w14:textId="77777777" w:rsidR="00925EBA" w:rsidRPr="00CF39DD" w:rsidRDefault="00925EBA" w:rsidP="007E0942">
            <w:pPr>
              <w:spacing w:after="0" w:line="240" w:lineRule="auto"/>
              <w:jc w:val="both"/>
              <w:rPr>
                <w:rFonts w:ascii="Times New Roman" w:hAnsi="Times New Roman" w:cs="Times New Roman"/>
                <w:sz w:val="24"/>
                <w:szCs w:val="24"/>
              </w:rPr>
            </w:pPr>
          </w:p>
        </w:tc>
        <w:tc>
          <w:tcPr>
            <w:tcW w:w="1276" w:type="dxa"/>
            <w:shd w:val="clear" w:color="auto" w:fill="0070C0"/>
            <w:noWrap/>
            <w:tcMar>
              <w:top w:w="0" w:type="dxa"/>
              <w:left w:w="70" w:type="dxa"/>
              <w:bottom w:w="0" w:type="dxa"/>
              <w:right w:w="70" w:type="dxa"/>
            </w:tcMar>
            <w:vAlign w:val="bottom"/>
            <w:hideMark/>
          </w:tcPr>
          <w:p w14:paraId="44570CED" w14:textId="77777777" w:rsidR="00925EBA" w:rsidRPr="00CF39DD" w:rsidRDefault="00925EBA" w:rsidP="007E0942">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2022</w:t>
            </w:r>
          </w:p>
        </w:tc>
        <w:tc>
          <w:tcPr>
            <w:tcW w:w="1276" w:type="dxa"/>
            <w:shd w:val="clear" w:color="auto" w:fill="0070C0"/>
            <w:noWrap/>
            <w:tcMar>
              <w:top w:w="0" w:type="dxa"/>
              <w:left w:w="70" w:type="dxa"/>
              <w:bottom w:w="0" w:type="dxa"/>
              <w:right w:w="70" w:type="dxa"/>
            </w:tcMar>
            <w:vAlign w:val="bottom"/>
            <w:hideMark/>
          </w:tcPr>
          <w:p w14:paraId="5A97CC5E" w14:textId="77777777" w:rsidR="00925EBA" w:rsidRPr="00CF39DD" w:rsidRDefault="00925EBA" w:rsidP="007E0942">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2023</w:t>
            </w:r>
          </w:p>
        </w:tc>
        <w:tc>
          <w:tcPr>
            <w:tcW w:w="1417" w:type="dxa"/>
            <w:shd w:val="clear" w:color="auto" w:fill="0070C0"/>
            <w:noWrap/>
            <w:tcMar>
              <w:top w:w="0" w:type="dxa"/>
              <w:left w:w="70" w:type="dxa"/>
              <w:bottom w:w="0" w:type="dxa"/>
              <w:right w:w="70" w:type="dxa"/>
            </w:tcMar>
            <w:vAlign w:val="bottom"/>
            <w:hideMark/>
          </w:tcPr>
          <w:p w14:paraId="0C881E0C" w14:textId="77777777" w:rsidR="00925EBA" w:rsidRPr="00CF39DD" w:rsidRDefault="00925EBA" w:rsidP="007E0942">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2024</w:t>
            </w:r>
          </w:p>
        </w:tc>
      </w:tr>
      <w:tr w:rsidR="00925EBA" w:rsidRPr="00CF39DD" w14:paraId="23D3A92E" w14:textId="77777777" w:rsidTr="00B97653">
        <w:trPr>
          <w:trHeight w:val="288"/>
        </w:trPr>
        <w:tc>
          <w:tcPr>
            <w:tcW w:w="5098" w:type="dxa"/>
            <w:noWrap/>
            <w:tcMar>
              <w:top w:w="0" w:type="dxa"/>
              <w:left w:w="70" w:type="dxa"/>
              <w:bottom w:w="0" w:type="dxa"/>
              <w:right w:w="70" w:type="dxa"/>
            </w:tcMar>
            <w:vAlign w:val="bottom"/>
            <w:hideMark/>
          </w:tcPr>
          <w:p w14:paraId="508C6F2B" w14:textId="424BF47F" w:rsidR="00925EBA" w:rsidRPr="00CF39DD" w:rsidRDefault="00143A11" w:rsidP="007E0942">
            <w:pPr>
              <w:spacing w:after="0" w:line="240" w:lineRule="auto"/>
              <w:rPr>
                <w:rFonts w:ascii="Times New Roman" w:hAnsi="Times New Roman" w:cs="Times New Roman"/>
                <w:sz w:val="24"/>
                <w:szCs w:val="24"/>
              </w:rPr>
            </w:pPr>
            <w:r w:rsidRPr="00CF39DD">
              <w:rPr>
                <w:rFonts w:ascii="Times New Roman" w:hAnsi="Times New Roman" w:cs="Times New Roman"/>
                <w:sz w:val="24"/>
                <w:szCs w:val="24"/>
              </w:rPr>
              <w:t>Lühiajalise töötamise registreerimi</w:t>
            </w:r>
            <w:r w:rsidR="00CC3BF8">
              <w:rPr>
                <w:rFonts w:ascii="Times New Roman" w:hAnsi="Times New Roman" w:cs="Times New Roman"/>
                <w:sz w:val="24"/>
                <w:szCs w:val="24"/>
              </w:rPr>
              <w:t>ne</w:t>
            </w:r>
            <w:r w:rsidR="00925EBA" w:rsidRPr="00CF39DD">
              <w:rPr>
                <w:rFonts w:ascii="Times New Roman" w:hAnsi="Times New Roman" w:cs="Times New Roman"/>
                <w:sz w:val="24"/>
                <w:szCs w:val="24"/>
              </w:rPr>
              <w:t xml:space="preserve"> </w:t>
            </w:r>
            <w:r w:rsidR="00822CE7">
              <w:rPr>
                <w:rFonts w:ascii="Times New Roman" w:hAnsi="Times New Roman" w:cs="Times New Roman"/>
                <w:sz w:val="24"/>
                <w:szCs w:val="24"/>
              </w:rPr>
              <w:t xml:space="preserve">enne </w:t>
            </w:r>
            <w:r w:rsidR="00CC3BF8">
              <w:rPr>
                <w:rFonts w:ascii="Times New Roman" w:hAnsi="Times New Roman" w:cs="Times New Roman"/>
                <w:sz w:val="24"/>
                <w:szCs w:val="24"/>
              </w:rPr>
              <w:t xml:space="preserve">uue </w:t>
            </w:r>
            <w:r w:rsidR="00602F4A">
              <w:rPr>
                <w:rFonts w:ascii="Times New Roman" w:hAnsi="Times New Roman" w:cs="Times New Roman"/>
                <w:sz w:val="24"/>
                <w:szCs w:val="24"/>
              </w:rPr>
              <w:t xml:space="preserve">töötamiseks antud tähtajalise </w:t>
            </w:r>
            <w:r w:rsidR="00822CE7">
              <w:rPr>
                <w:rFonts w:ascii="Times New Roman" w:hAnsi="Times New Roman" w:cs="Times New Roman"/>
                <w:sz w:val="24"/>
                <w:szCs w:val="24"/>
              </w:rPr>
              <w:t>elamisloa saamist</w:t>
            </w:r>
          </w:p>
        </w:tc>
        <w:tc>
          <w:tcPr>
            <w:tcW w:w="1276" w:type="dxa"/>
            <w:noWrap/>
            <w:tcMar>
              <w:top w:w="0" w:type="dxa"/>
              <w:left w:w="70" w:type="dxa"/>
              <w:bottom w:w="0" w:type="dxa"/>
              <w:right w:w="70" w:type="dxa"/>
            </w:tcMar>
            <w:vAlign w:val="center"/>
            <w:hideMark/>
          </w:tcPr>
          <w:p w14:paraId="3691A069" w14:textId="77777777" w:rsidR="00925EBA" w:rsidRPr="00CF39DD" w:rsidRDefault="00925EBA" w:rsidP="00B97653">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334</w:t>
            </w:r>
          </w:p>
        </w:tc>
        <w:tc>
          <w:tcPr>
            <w:tcW w:w="1276" w:type="dxa"/>
            <w:noWrap/>
            <w:tcMar>
              <w:top w:w="0" w:type="dxa"/>
              <w:left w:w="70" w:type="dxa"/>
              <w:bottom w:w="0" w:type="dxa"/>
              <w:right w:w="70" w:type="dxa"/>
            </w:tcMar>
            <w:vAlign w:val="center"/>
            <w:hideMark/>
          </w:tcPr>
          <w:p w14:paraId="0BC3A32E" w14:textId="77777777" w:rsidR="00925EBA" w:rsidRPr="00CF39DD" w:rsidRDefault="00925EBA" w:rsidP="00B97653">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232</w:t>
            </w:r>
          </w:p>
        </w:tc>
        <w:tc>
          <w:tcPr>
            <w:tcW w:w="1417" w:type="dxa"/>
            <w:noWrap/>
            <w:tcMar>
              <w:top w:w="0" w:type="dxa"/>
              <w:left w:w="70" w:type="dxa"/>
              <w:bottom w:w="0" w:type="dxa"/>
              <w:right w:w="70" w:type="dxa"/>
            </w:tcMar>
            <w:vAlign w:val="center"/>
            <w:hideMark/>
          </w:tcPr>
          <w:p w14:paraId="6B57D6AD" w14:textId="77777777" w:rsidR="00925EBA" w:rsidRPr="00CF39DD" w:rsidRDefault="00925EBA" w:rsidP="00B97653">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249</w:t>
            </w:r>
          </w:p>
        </w:tc>
      </w:tr>
    </w:tbl>
    <w:p w14:paraId="65D5EA47" w14:textId="2F56E123" w:rsidR="00925EBA" w:rsidRPr="00CF39DD" w:rsidRDefault="00925EBA" w:rsidP="007E0942">
      <w:pPr>
        <w:spacing w:after="0" w:line="240" w:lineRule="auto"/>
        <w:jc w:val="both"/>
        <w:rPr>
          <w:rFonts w:ascii="Times New Roman" w:hAnsi="Times New Roman" w:cs="Times New Roman"/>
        </w:rPr>
      </w:pPr>
      <w:r w:rsidRPr="00CF39DD">
        <w:rPr>
          <w:rFonts w:ascii="Times New Roman" w:hAnsi="Times New Roman" w:cs="Times New Roman"/>
        </w:rPr>
        <w:t>Allikas: PPA</w:t>
      </w:r>
    </w:p>
    <w:p w14:paraId="6B78E9EA" w14:textId="77777777" w:rsidR="00925EBA" w:rsidRPr="00CF39DD" w:rsidRDefault="00925EBA" w:rsidP="007E0942">
      <w:pPr>
        <w:spacing w:after="0" w:line="240" w:lineRule="auto"/>
        <w:jc w:val="both"/>
        <w:rPr>
          <w:rFonts w:ascii="Times New Roman" w:hAnsi="Times New Roman" w:cs="Times New Roman"/>
          <w:sz w:val="24"/>
          <w:szCs w:val="24"/>
        </w:rPr>
      </w:pPr>
    </w:p>
    <w:p w14:paraId="58B952A1" w14:textId="0A9E3E81" w:rsidR="001138AE" w:rsidRDefault="00922E9D"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Olukord, kus </w:t>
      </w:r>
      <w:r w:rsidR="001138AE">
        <w:rPr>
          <w:rFonts w:ascii="Times New Roman" w:hAnsi="Times New Roman" w:cs="Times New Roman"/>
          <w:sz w:val="24"/>
          <w:szCs w:val="24"/>
        </w:rPr>
        <w:t>töö</w:t>
      </w:r>
      <w:r w:rsidR="00F002E3">
        <w:rPr>
          <w:rFonts w:ascii="Times New Roman" w:hAnsi="Times New Roman" w:cs="Times New Roman"/>
          <w:sz w:val="24"/>
          <w:szCs w:val="24"/>
        </w:rPr>
        <w:t>koha</w:t>
      </w:r>
      <w:r w:rsidR="001138AE">
        <w:rPr>
          <w:rFonts w:ascii="Times New Roman" w:hAnsi="Times New Roman" w:cs="Times New Roman"/>
          <w:sz w:val="24"/>
          <w:szCs w:val="24"/>
        </w:rPr>
        <w:t xml:space="preserve"> vahetamiseks </w:t>
      </w:r>
      <w:r w:rsidRPr="00CF39DD">
        <w:rPr>
          <w:rFonts w:ascii="Times New Roman" w:hAnsi="Times New Roman" w:cs="Times New Roman"/>
          <w:sz w:val="24"/>
          <w:szCs w:val="24"/>
        </w:rPr>
        <w:t xml:space="preserve">tuleb </w:t>
      </w:r>
      <w:r w:rsidR="0061471E">
        <w:rPr>
          <w:rFonts w:ascii="Times New Roman" w:hAnsi="Times New Roman" w:cs="Times New Roman"/>
          <w:sz w:val="24"/>
          <w:szCs w:val="24"/>
        </w:rPr>
        <w:t xml:space="preserve">välismaalasel </w:t>
      </w:r>
      <w:r w:rsidRPr="00CF39DD">
        <w:rPr>
          <w:rFonts w:ascii="Times New Roman" w:hAnsi="Times New Roman" w:cs="Times New Roman"/>
          <w:sz w:val="24"/>
          <w:szCs w:val="24"/>
        </w:rPr>
        <w:t>taotleda uu</w:t>
      </w:r>
      <w:r w:rsidR="00DA6EAA">
        <w:rPr>
          <w:rFonts w:ascii="Times New Roman" w:hAnsi="Times New Roman" w:cs="Times New Roman"/>
          <w:sz w:val="24"/>
          <w:szCs w:val="24"/>
        </w:rPr>
        <w:t>s</w:t>
      </w:r>
      <w:r w:rsidRPr="00CF39DD">
        <w:rPr>
          <w:rFonts w:ascii="Times New Roman" w:hAnsi="Times New Roman" w:cs="Times New Roman"/>
          <w:sz w:val="24"/>
          <w:szCs w:val="24"/>
        </w:rPr>
        <w:t xml:space="preserve"> elamisluba</w:t>
      </w:r>
      <w:r w:rsidR="0061471E">
        <w:rPr>
          <w:rFonts w:ascii="Times New Roman" w:hAnsi="Times New Roman" w:cs="Times New Roman"/>
          <w:sz w:val="24"/>
          <w:szCs w:val="24"/>
        </w:rPr>
        <w:t>,</w:t>
      </w:r>
      <w:r w:rsidR="00DA6EAA">
        <w:rPr>
          <w:rFonts w:ascii="Times New Roman" w:hAnsi="Times New Roman" w:cs="Times New Roman"/>
          <w:sz w:val="24"/>
          <w:szCs w:val="24"/>
        </w:rPr>
        <w:t xml:space="preserve"> uuel</w:t>
      </w:r>
      <w:r w:rsidR="0061471E">
        <w:rPr>
          <w:rFonts w:ascii="Times New Roman" w:hAnsi="Times New Roman" w:cs="Times New Roman"/>
          <w:sz w:val="24"/>
          <w:szCs w:val="24"/>
        </w:rPr>
        <w:t xml:space="preserve"> tööandjal esitada sinna juurde kutse ning </w:t>
      </w:r>
      <w:r w:rsidR="00F002E3">
        <w:rPr>
          <w:rFonts w:ascii="Times New Roman" w:hAnsi="Times New Roman" w:cs="Times New Roman"/>
          <w:sz w:val="24"/>
          <w:szCs w:val="24"/>
        </w:rPr>
        <w:t xml:space="preserve">töökohavahetuse protsessi kiirendamiseks </w:t>
      </w:r>
      <w:r w:rsidR="0061471E">
        <w:rPr>
          <w:rFonts w:ascii="Times New Roman" w:hAnsi="Times New Roman" w:cs="Times New Roman"/>
          <w:sz w:val="24"/>
          <w:szCs w:val="24"/>
        </w:rPr>
        <w:t>registreerida</w:t>
      </w:r>
      <w:r w:rsidR="00DA6EAA">
        <w:rPr>
          <w:rFonts w:ascii="Times New Roman" w:hAnsi="Times New Roman" w:cs="Times New Roman"/>
          <w:sz w:val="24"/>
          <w:szCs w:val="24"/>
        </w:rPr>
        <w:t xml:space="preserve"> uuel tööandjal</w:t>
      </w:r>
      <w:r w:rsidR="0061471E">
        <w:rPr>
          <w:rFonts w:ascii="Times New Roman" w:hAnsi="Times New Roman" w:cs="Times New Roman"/>
          <w:sz w:val="24"/>
          <w:szCs w:val="24"/>
        </w:rPr>
        <w:t xml:space="preserve"> </w:t>
      </w:r>
      <w:r w:rsidR="00F002E3">
        <w:rPr>
          <w:rFonts w:ascii="Times New Roman" w:hAnsi="Times New Roman" w:cs="Times New Roman"/>
          <w:sz w:val="24"/>
          <w:szCs w:val="24"/>
        </w:rPr>
        <w:t>ka välismaalase</w:t>
      </w:r>
      <w:r w:rsidR="0061471E">
        <w:rPr>
          <w:rFonts w:ascii="Times New Roman" w:hAnsi="Times New Roman" w:cs="Times New Roman"/>
          <w:sz w:val="24"/>
          <w:szCs w:val="24"/>
        </w:rPr>
        <w:t xml:space="preserve"> lühiajaline töötamine</w:t>
      </w:r>
      <w:r w:rsidR="001138AE">
        <w:rPr>
          <w:rFonts w:ascii="Times New Roman" w:hAnsi="Times New Roman" w:cs="Times New Roman"/>
          <w:sz w:val="24"/>
          <w:szCs w:val="24"/>
        </w:rPr>
        <w:t>,</w:t>
      </w:r>
      <w:r w:rsidR="0065476E" w:rsidRPr="00CF39DD">
        <w:rPr>
          <w:rFonts w:ascii="Times New Roman" w:hAnsi="Times New Roman" w:cs="Times New Roman"/>
          <w:sz w:val="24"/>
          <w:szCs w:val="24"/>
        </w:rPr>
        <w:t xml:space="preserve"> </w:t>
      </w:r>
      <w:r w:rsidR="00862C89">
        <w:rPr>
          <w:rFonts w:ascii="Times New Roman" w:hAnsi="Times New Roman" w:cs="Times New Roman"/>
          <w:sz w:val="24"/>
          <w:szCs w:val="24"/>
        </w:rPr>
        <w:t>on ebamõistlikult koormav</w:t>
      </w:r>
      <w:r w:rsidR="0065476E" w:rsidRPr="00CF39DD">
        <w:rPr>
          <w:rFonts w:ascii="Times New Roman" w:hAnsi="Times New Roman" w:cs="Times New Roman"/>
          <w:sz w:val="24"/>
          <w:szCs w:val="24"/>
        </w:rPr>
        <w:t xml:space="preserve"> nii välismaalasele, tööandjale kui ka riigile</w:t>
      </w:r>
      <w:r w:rsidR="00602F4A">
        <w:rPr>
          <w:rFonts w:ascii="Times New Roman" w:hAnsi="Times New Roman" w:cs="Times New Roman"/>
          <w:sz w:val="24"/>
          <w:szCs w:val="24"/>
        </w:rPr>
        <w:t>. Samuti</w:t>
      </w:r>
      <w:r w:rsidR="00143A11" w:rsidRPr="00CF39DD">
        <w:rPr>
          <w:rFonts w:ascii="Times New Roman" w:hAnsi="Times New Roman" w:cs="Times New Roman"/>
          <w:sz w:val="24"/>
          <w:szCs w:val="24"/>
        </w:rPr>
        <w:t xml:space="preserve"> takistab </w:t>
      </w:r>
      <w:r w:rsidR="00602F4A">
        <w:rPr>
          <w:rFonts w:ascii="Times New Roman" w:hAnsi="Times New Roman" w:cs="Times New Roman"/>
          <w:sz w:val="24"/>
          <w:szCs w:val="24"/>
        </w:rPr>
        <w:t>see</w:t>
      </w:r>
      <w:r w:rsidR="00143A11" w:rsidRPr="00CF39DD">
        <w:rPr>
          <w:rFonts w:ascii="Times New Roman" w:hAnsi="Times New Roman" w:cs="Times New Roman"/>
          <w:sz w:val="24"/>
          <w:szCs w:val="24"/>
        </w:rPr>
        <w:t xml:space="preserve"> juba Eestis viibivate </w:t>
      </w:r>
      <w:proofErr w:type="spellStart"/>
      <w:r w:rsidR="00143A11" w:rsidRPr="00CF39DD">
        <w:rPr>
          <w:rFonts w:ascii="Times New Roman" w:hAnsi="Times New Roman" w:cs="Times New Roman"/>
          <w:sz w:val="24"/>
          <w:szCs w:val="24"/>
        </w:rPr>
        <w:t>välistöötajate</w:t>
      </w:r>
      <w:proofErr w:type="spellEnd"/>
      <w:r w:rsidR="00143A11" w:rsidRPr="00CF39DD">
        <w:rPr>
          <w:rFonts w:ascii="Times New Roman" w:hAnsi="Times New Roman" w:cs="Times New Roman"/>
          <w:sz w:val="24"/>
          <w:szCs w:val="24"/>
        </w:rPr>
        <w:t xml:space="preserve"> maksimaalset kaasamist tööturule</w:t>
      </w:r>
      <w:r w:rsidR="00F002E3">
        <w:rPr>
          <w:rFonts w:ascii="Times New Roman" w:hAnsi="Times New Roman" w:cs="Times New Roman"/>
          <w:sz w:val="24"/>
          <w:szCs w:val="24"/>
        </w:rPr>
        <w:t>, avaldades seeläbi pärssivat mõju majanduskasvule ja Eesti ettevõtete konkurentsivõimele</w:t>
      </w:r>
      <w:r w:rsidR="00143A11" w:rsidRPr="00CF39DD">
        <w:rPr>
          <w:rFonts w:ascii="Times New Roman" w:hAnsi="Times New Roman" w:cs="Times New Roman"/>
          <w:sz w:val="24"/>
          <w:szCs w:val="24"/>
        </w:rPr>
        <w:t xml:space="preserve">. </w:t>
      </w:r>
    </w:p>
    <w:p w14:paraId="58F7DC74" w14:textId="77777777" w:rsidR="001138AE" w:rsidRDefault="001138AE" w:rsidP="007E0942">
      <w:pPr>
        <w:spacing w:after="0" w:line="240" w:lineRule="auto"/>
        <w:jc w:val="both"/>
        <w:rPr>
          <w:rFonts w:ascii="Times New Roman" w:hAnsi="Times New Roman" w:cs="Times New Roman"/>
          <w:sz w:val="24"/>
          <w:szCs w:val="24"/>
        </w:rPr>
      </w:pPr>
    </w:p>
    <w:p w14:paraId="608D8128" w14:textId="73D0A3FE" w:rsidR="00862C89" w:rsidRDefault="00602F4A" w:rsidP="007E09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Eelneva tõttu ning tulenevalt d</w:t>
      </w:r>
      <w:r w:rsidR="00B52BCD" w:rsidRPr="00CF39DD">
        <w:rPr>
          <w:rFonts w:ascii="Times New Roman" w:hAnsi="Times New Roman" w:cs="Times New Roman"/>
          <w:sz w:val="24"/>
          <w:szCs w:val="24"/>
        </w:rPr>
        <w:t>irektiivi</w:t>
      </w:r>
      <w:r>
        <w:rPr>
          <w:rFonts w:ascii="Times New Roman" w:hAnsi="Times New Roman" w:cs="Times New Roman"/>
          <w:sz w:val="24"/>
          <w:szCs w:val="24"/>
        </w:rPr>
        <w:t xml:space="preserve"> nõuetest</w:t>
      </w:r>
      <w:r w:rsidR="00B52BCD" w:rsidRPr="00CF39DD">
        <w:rPr>
          <w:rFonts w:ascii="Times New Roman" w:hAnsi="Times New Roman" w:cs="Times New Roman"/>
          <w:sz w:val="24"/>
          <w:szCs w:val="24"/>
        </w:rPr>
        <w:t xml:space="preserve"> </w:t>
      </w:r>
      <w:r w:rsidR="00782421" w:rsidRPr="00CF39DD">
        <w:rPr>
          <w:rFonts w:ascii="Times New Roman" w:hAnsi="Times New Roman" w:cs="Times New Roman"/>
          <w:sz w:val="24"/>
          <w:szCs w:val="24"/>
        </w:rPr>
        <w:t xml:space="preserve">muudetakse </w:t>
      </w:r>
      <w:r w:rsidR="00782421">
        <w:rPr>
          <w:rFonts w:ascii="Times New Roman" w:hAnsi="Times New Roman" w:cs="Times New Roman"/>
          <w:sz w:val="24"/>
          <w:szCs w:val="24"/>
        </w:rPr>
        <w:t>kehtivat</w:t>
      </w:r>
      <w:r w:rsidR="00B52BCD" w:rsidRPr="00CF39DD">
        <w:rPr>
          <w:rFonts w:ascii="Times New Roman" w:hAnsi="Times New Roman" w:cs="Times New Roman"/>
          <w:sz w:val="24"/>
          <w:szCs w:val="24"/>
        </w:rPr>
        <w:t xml:space="preserve"> töörände regulatsiooni, võimaldades kehtiva töötamiseks antud </w:t>
      </w:r>
      <w:r w:rsidR="00862C89">
        <w:rPr>
          <w:rFonts w:ascii="Times New Roman" w:hAnsi="Times New Roman" w:cs="Times New Roman"/>
          <w:sz w:val="24"/>
          <w:szCs w:val="24"/>
        </w:rPr>
        <w:t xml:space="preserve">tähtajalise </w:t>
      </w:r>
      <w:r w:rsidR="00B52BCD" w:rsidRPr="00CF39DD">
        <w:rPr>
          <w:rFonts w:ascii="Times New Roman" w:hAnsi="Times New Roman" w:cs="Times New Roman"/>
          <w:sz w:val="24"/>
          <w:szCs w:val="24"/>
        </w:rPr>
        <w:t xml:space="preserve">elamisloa alusel </w:t>
      </w:r>
      <w:r>
        <w:rPr>
          <w:rFonts w:ascii="Times New Roman" w:hAnsi="Times New Roman" w:cs="Times New Roman"/>
          <w:sz w:val="24"/>
          <w:szCs w:val="24"/>
        </w:rPr>
        <w:t>töökohavahetust</w:t>
      </w:r>
      <w:r w:rsidR="00B52BCD" w:rsidRPr="00CF39DD">
        <w:rPr>
          <w:rFonts w:ascii="Times New Roman" w:hAnsi="Times New Roman" w:cs="Times New Roman"/>
          <w:sz w:val="24"/>
          <w:szCs w:val="24"/>
        </w:rPr>
        <w:t xml:space="preserve"> ilma, et selleks tuleb taotleda uut elamisluba.</w:t>
      </w:r>
      <w:r w:rsidR="0065476E" w:rsidRPr="00CF39DD">
        <w:rPr>
          <w:rFonts w:ascii="Times New Roman" w:hAnsi="Times New Roman" w:cs="Times New Roman"/>
          <w:sz w:val="24"/>
          <w:szCs w:val="24"/>
        </w:rPr>
        <w:t xml:space="preserve"> </w:t>
      </w:r>
      <w:r w:rsidR="0061471E">
        <w:rPr>
          <w:rFonts w:ascii="Times New Roman" w:hAnsi="Times New Roman" w:cs="Times New Roman"/>
          <w:sz w:val="24"/>
          <w:szCs w:val="24"/>
        </w:rPr>
        <w:t xml:space="preserve">Samuti </w:t>
      </w:r>
      <w:r w:rsidR="00F002E3">
        <w:rPr>
          <w:rFonts w:ascii="Times New Roman" w:hAnsi="Times New Roman" w:cs="Times New Roman"/>
          <w:sz w:val="24"/>
          <w:szCs w:val="24"/>
        </w:rPr>
        <w:t xml:space="preserve">kiirendatakse töökohavahetusega seonduvate lubade menetlusaega, </w:t>
      </w:r>
      <w:r w:rsidR="0061471E">
        <w:rPr>
          <w:rFonts w:ascii="Times New Roman" w:hAnsi="Times New Roman" w:cs="Times New Roman"/>
          <w:sz w:val="24"/>
          <w:szCs w:val="24"/>
        </w:rPr>
        <w:t xml:space="preserve">vähendades seeläbi vajadust täiendavalt lühiajalise töötamise registreerimiseks. </w:t>
      </w:r>
    </w:p>
    <w:p w14:paraId="478DDED1" w14:textId="77777777" w:rsidR="00862C89" w:rsidRDefault="00862C89" w:rsidP="007E0942">
      <w:pPr>
        <w:spacing w:after="0" w:line="240" w:lineRule="auto"/>
        <w:jc w:val="both"/>
        <w:rPr>
          <w:rFonts w:ascii="Times New Roman" w:hAnsi="Times New Roman" w:cs="Times New Roman"/>
          <w:sz w:val="24"/>
          <w:szCs w:val="24"/>
        </w:rPr>
      </w:pPr>
    </w:p>
    <w:p w14:paraId="6E8D3691" w14:textId="26302BE7" w:rsidR="00143A11" w:rsidRPr="00862C89" w:rsidRDefault="00F002E3" w:rsidP="007E09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Töökohavahetuse puhul kasutatakse</w:t>
      </w:r>
      <w:r w:rsidR="00C61C76" w:rsidRPr="00CF39DD">
        <w:rPr>
          <w:rFonts w:ascii="Times New Roman" w:hAnsi="Times New Roman" w:cs="Times New Roman"/>
          <w:sz w:val="24"/>
          <w:szCs w:val="24"/>
        </w:rPr>
        <w:t xml:space="preserve"> direktiivi artikkel 11 lõike 3 punktis a ette nähtud võimalust, et tööandja vahetamisest pädevaid asutusi teavitatakse. </w:t>
      </w:r>
      <w:r w:rsidR="000319A5" w:rsidRPr="00CF39DD">
        <w:rPr>
          <w:rFonts w:ascii="Times New Roman" w:hAnsi="Times New Roman"/>
          <w:bCs/>
          <w:sz w:val="24"/>
          <w:szCs w:val="24"/>
        </w:rPr>
        <w:t>2022</w:t>
      </w:r>
      <w:r w:rsidR="002C7246" w:rsidRPr="00CF39DD">
        <w:rPr>
          <w:rFonts w:ascii="Times New Roman" w:hAnsi="Times New Roman" w:cs="Times New Roman"/>
          <w:bCs/>
          <w:sz w:val="24"/>
          <w:szCs w:val="24"/>
        </w:rPr>
        <w:t>˗</w:t>
      </w:r>
      <w:r w:rsidR="000319A5" w:rsidRPr="00CF39DD">
        <w:rPr>
          <w:rFonts w:ascii="Times New Roman" w:hAnsi="Times New Roman"/>
          <w:bCs/>
          <w:sz w:val="24"/>
          <w:szCs w:val="24"/>
        </w:rPr>
        <w:t>2024</w:t>
      </w:r>
      <w:r w:rsidR="002C7246" w:rsidRPr="00CF39DD">
        <w:rPr>
          <w:rFonts w:ascii="Times New Roman" w:hAnsi="Times New Roman"/>
          <w:bCs/>
          <w:sz w:val="24"/>
          <w:szCs w:val="24"/>
        </w:rPr>
        <w:t xml:space="preserve">. </w:t>
      </w:r>
      <w:r w:rsidR="000319A5" w:rsidRPr="00CF39DD">
        <w:rPr>
          <w:rFonts w:ascii="Times New Roman" w:hAnsi="Times New Roman"/>
          <w:bCs/>
          <w:sz w:val="24"/>
          <w:szCs w:val="24"/>
        </w:rPr>
        <w:t xml:space="preserve">aasta andmete põhjal </w:t>
      </w:r>
      <w:r w:rsidR="0065476E" w:rsidRPr="00CF39DD">
        <w:rPr>
          <w:rFonts w:ascii="Times New Roman" w:hAnsi="Times New Roman"/>
          <w:bCs/>
          <w:sz w:val="24"/>
          <w:szCs w:val="24"/>
        </w:rPr>
        <w:t>s</w:t>
      </w:r>
      <w:r w:rsidR="000319A5" w:rsidRPr="00CF39DD">
        <w:rPr>
          <w:rFonts w:ascii="Times New Roman" w:hAnsi="Times New Roman"/>
          <w:bCs/>
          <w:sz w:val="24"/>
          <w:szCs w:val="24"/>
        </w:rPr>
        <w:t xml:space="preserve">ai </w:t>
      </w:r>
      <w:r w:rsidR="0065476E" w:rsidRPr="00CF39DD">
        <w:rPr>
          <w:rFonts w:ascii="Times New Roman" w:hAnsi="Times New Roman"/>
          <w:bCs/>
          <w:sz w:val="24"/>
          <w:szCs w:val="24"/>
        </w:rPr>
        <w:t xml:space="preserve">87% taotlustest, kus kehtivat töötamiseks </w:t>
      </w:r>
      <w:r w:rsidR="006618A1">
        <w:rPr>
          <w:rFonts w:ascii="Times New Roman" w:hAnsi="Times New Roman"/>
          <w:bCs/>
          <w:sz w:val="24"/>
          <w:szCs w:val="24"/>
        </w:rPr>
        <w:t>antud</w:t>
      </w:r>
      <w:r w:rsidR="0065476E" w:rsidRPr="00CF39DD">
        <w:rPr>
          <w:rFonts w:ascii="Times New Roman" w:hAnsi="Times New Roman"/>
          <w:bCs/>
          <w:sz w:val="24"/>
          <w:szCs w:val="24"/>
        </w:rPr>
        <w:t xml:space="preserve"> elamisluba omav välismaalane taotles uut elamisluba töötamiseks, positiivse otsuse. </w:t>
      </w:r>
      <w:r w:rsidR="000319A5" w:rsidRPr="00CF39DD">
        <w:rPr>
          <w:rFonts w:ascii="Times New Roman" w:hAnsi="Times New Roman"/>
          <w:bCs/>
          <w:sz w:val="24"/>
          <w:szCs w:val="24"/>
        </w:rPr>
        <w:t>13% taotlustest sai keelduva otsuse või menetlus lõpetati.</w:t>
      </w:r>
    </w:p>
    <w:p w14:paraId="71A7B536" w14:textId="77777777" w:rsidR="00143A11" w:rsidRPr="00CF39DD" w:rsidRDefault="00143A11" w:rsidP="007E0942">
      <w:pPr>
        <w:spacing w:after="0" w:line="240" w:lineRule="auto"/>
        <w:jc w:val="both"/>
        <w:rPr>
          <w:rFonts w:ascii="Times New Roman" w:hAnsi="Times New Roman"/>
          <w:bCs/>
          <w:sz w:val="24"/>
          <w:szCs w:val="24"/>
        </w:rPr>
      </w:pPr>
    </w:p>
    <w:p w14:paraId="427F9CD4" w14:textId="25086A7A" w:rsidR="00143A11" w:rsidRPr="00CF39DD" w:rsidRDefault="00143A11"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Tabe</w:t>
      </w:r>
      <w:r w:rsidR="00D72241" w:rsidRPr="00CF39DD">
        <w:rPr>
          <w:rFonts w:ascii="Times New Roman" w:hAnsi="Times New Roman" w:cs="Times New Roman"/>
          <w:b/>
          <w:bCs/>
          <w:sz w:val="24"/>
          <w:szCs w:val="24"/>
        </w:rPr>
        <w:t>l 3</w:t>
      </w:r>
      <w:r w:rsidRPr="00CF39DD">
        <w:rPr>
          <w:rFonts w:ascii="Times New Roman" w:hAnsi="Times New Roman" w:cs="Times New Roman"/>
          <w:b/>
          <w:bCs/>
          <w:sz w:val="24"/>
          <w:szCs w:val="24"/>
        </w:rPr>
        <w:t xml:space="preserve">. </w:t>
      </w:r>
      <w:r w:rsidR="00A2003E" w:rsidRPr="00CF39DD">
        <w:rPr>
          <w:rFonts w:ascii="Times New Roman" w:hAnsi="Times New Roman" w:cs="Times New Roman"/>
          <w:b/>
          <w:bCs/>
          <w:sz w:val="24"/>
          <w:szCs w:val="24"/>
        </w:rPr>
        <w:t xml:space="preserve">Uue töötamiseks </w:t>
      </w:r>
      <w:r w:rsidR="006618A1">
        <w:rPr>
          <w:rFonts w:ascii="Times New Roman" w:hAnsi="Times New Roman" w:cs="Times New Roman"/>
          <w:b/>
          <w:bCs/>
          <w:sz w:val="24"/>
          <w:szCs w:val="24"/>
        </w:rPr>
        <w:t>antud</w:t>
      </w:r>
      <w:r w:rsidR="00A2003E" w:rsidRPr="00CF39DD">
        <w:rPr>
          <w:rFonts w:ascii="Times New Roman" w:hAnsi="Times New Roman" w:cs="Times New Roman"/>
          <w:b/>
          <w:bCs/>
          <w:sz w:val="24"/>
          <w:szCs w:val="24"/>
        </w:rPr>
        <w:t xml:space="preserve"> tähtajalise elamisloa taotluste suhtes tehtud otsused</w:t>
      </w:r>
    </w:p>
    <w:tbl>
      <w:tblPr>
        <w:tblW w:w="8926" w:type="dxa"/>
        <w:tblCellMar>
          <w:left w:w="70" w:type="dxa"/>
          <w:right w:w="70" w:type="dxa"/>
        </w:tblCellMar>
        <w:tblLook w:val="04A0" w:firstRow="1" w:lastRow="0" w:firstColumn="1" w:lastColumn="0" w:noHBand="0" w:noVBand="1"/>
      </w:tblPr>
      <w:tblGrid>
        <w:gridCol w:w="5098"/>
        <w:gridCol w:w="1276"/>
        <w:gridCol w:w="1276"/>
        <w:gridCol w:w="1276"/>
      </w:tblGrid>
      <w:tr w:rsidR="00143A11" w:rsidRPr="00CF39DD" w14:paraId="24306BC0" w14:textId="77777777" w:rsidTr="00143A11">
        <w:trPr>
          <w:trHeight w:val="290"/>
        </w:trPr>
        <w:tc>
          <w:tcPr>
            <w:tcW w:w="5098" w:type="dxa"/>
            <w:tcBorders>
              <w:top w:val="single" w:sz="4" w:space="0" w:color="auto"/>
              <w:left w:val="single" w:sz="4" w:space="0" w:color="auto"/>
              <w:bottom w:val="single" w:sz="4" w:space="0" w:color="auto"/>
              <w:right w:val="single" w:sz="4" w:space="0" w:color="auto"/>
            </w:tcBorders>
            <w:noWrap/>
            <w:vAlign w:val="bottom"/>
            <w:hideMark/>
          </w:tcPr>
          <w:p w14:paraId="34981001" w14:textId="77777777" w:rsidR="00143A11" w:rsidRPr="00CF39DD" w:rsidRDefault="00143A11"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 </w:t>
            </w:r>
          </w:p>
        </w:tc>
        <w:tc>
          <w:tcPr>
            <w:tcW w:w="1276" w:type="dxa"/>
            <w:tcBorders>
              <w:top w:val="single" w:sz="4" w:space="0" w:color="auto"/>
              <w:left w:val="nil"/>
              <w:bottom w:val="single" w:sz="4" w:space="0" w:color="auto"/>
              <w:right w:val="single" w:sz="4" w:space="0" w:color="auto"/>
            </w:tcBorders>
            <w:shd w:val="clear" w:color="auto" w:fill="0070C0"/>
            <w:noWrap/>
            <w:vAlign w:val="bottom"/>
            <w:hideMark/>
          </w:tcPr>
          <w:p w14:paraId="48AABE25" w14:textId="77777777" w:rsidR="00143A11" w:rsidRPr="00CF39DD" w:rsidRDefault="00143A11" w:rsidP="007E0942">
            <w:pPr>
              <w:spacing w:after="0" w:line="240" w:lineRule="auto"/>
              <w:jc w:val="center"/>
              <w:rPr>
                <w:rFonts w:ascii="Times New Roman" w:hAnsi="Times New Roman" w:cs="Times New Roman"/>
                <w:b/>
                <w:bCs/>
                <w:color w:val="FFFFFF" w:themeColor="background1"/>
                <w:sz w:val="24"/>
                <w:szCs w:val="24"/>
                <w:lang w:eastAsia="et-EE"/>
              </w:rPr>
            </w:pPr>
            <w:r w:rsidRPr="00CF39DD">
              <w:rPr>
                <w:rFonts w:ascii="Times New Roman" w:hAnsi="Times New Roman" w:cs="Times New Roman"/>
                <w:b/>
                <w:bCs/>
                <w:color w:val="FFFFFF" w:themeColor="background1"/>
                <w:sz w:val="24"/>
                <w:szCs w:val="24"/>
                <w:lang w:eastAsia="et-EE"/>
              </w:rPr>
              <w:t>2022</w:t>
            </w:r>
          </w:p>
        </w:tc>
        <w:tc>
          <w:tcPr>
            <w:tcW w:w="1276" w:type="dxa"/>
            <w:tcBorders>
              <w:top w:val="single" w:sz="4" w:space="0" w:color="auto"/>
              <w:left w:val="nil"/>
              <w:bottom w:val="single" w:sz="4" w:space="0" w:color="auto"/>
              <w:right w:val="single" w:sz="4" w:space="0" w:color="auto"/>
            </w:tcBorders>
            <w:shd w:val="clear" w:color="auto" w:fill="0070C0"/>
            <w:noWrap/>
            <w:vAlign w:val="bottom"/>
            <w:hideMark/>
          </w:tcPr>
          <w:p w14:paraId="594D6BBB" w14:textId="77777777" w:rsidR="00143A11" w:rsidRPr="00CF39DD" w:rsidRDefault="00143A11" w:rsidP="007E0942">
            <w:pPr>
              <w:spacing w:after="0" w:line="240" w:lineRule="auto"/>
              <w:jc w:val="center"/>
              <w:rPr>
                <w:rFonts w:ascii="Times New Roman" w:hAnsi="Times New Roman" w:cs="Times New Roman"/>
                <w:b/>
                <w:bCs/>
                <w:color w:val="FFFFFF" w:themeColor="background1"/>
                <w:sz w:val="24"/>
                <w:szCs w:val="24"/>
                <w:lang w:eastAsia="et-EE"/>
              </w:rPr>
            </w:pPr>
            <w:r w:rsidRPr="00CF39DD">
              <w:rPr>
                <w:rFonts w:ascii="Times New Roman" w:hAnsi="Times New Roman" w:cs="Times New Roman"/>
                <w:b/>
                <w:bCs/>
                <w:color w:val="FFFFFF" w:themeColor="background1"/>
                <w:sz w:val="24"/>
                <w:szCs w:val="24"/>
                <w:lang w:eastAsia="et-EE"/>
              </w:rPr>
              <w:t>2023</w:t>
            </w:r>
          </w:p>
        </w:tc>
        <w:tc>
          <w:tcPr>
            <w:tcW w:w="1276" w:type="dxa"/>
            <w:tcBorders>
              <w:top w:val="single" w:sz="4" w:space="0" w:color="auto"/>
              <w:left w:val="nil"/>
              <w:bottom w:val="single" w:sz="4" w:space="0" w:color="auto"/>
              <w:right w:val="single" w:sz="4" w:space="0" w:color="auto"/>
            </w:tcBorders>
            <w:shd w:val="clear" w:color="auto" w:fill="0070C0"/>
            <w:noWrap/>
            <w:vAlign w:val="bottom"/>
            <w:hideMark/>
          </w:tcPr>
          <w:p w14:paraId="0A2ABA0E" w14:textId="77777777" w:rsidR="00143A11" w:rsidRPr="00CF39DD" w:rsidRDefault="00143A11" w:rsidP="007E0942">
            <w:pPr>
              <w:spacing w:after="0" w:line="240" w:lineRule="auto"/>
              <w:jc w:val="center"/>
              <w:rPr>
                <w:rFonts w:ascii="Times New Roman" w:hAnsi="Times New Roman" w:cs="Times New Roman"/>
                <w:b/>
                <w:bCs/>
                <w:color w:val="FFFFFF" w:themeColor="background1"/>
                <w:sz w:val="24"/>
                <w:szCs w:val="24"/>
                <w:lang w:eastAsia="et-EE"/>
              </w:rPr>
            </w:pPr>
            <w:r w:rsidRPr="00CF39DD">
              <w:rPr>
                <w:rFonts w:ascii="Times New Roman" w:hAnsi="Times New Roman" w:cs="Times New Roman"/>
                <w:b/>
                <w:bCs/>
                <w:color w:val="FFFFFF" w:themeColor="background1"/>
                <w:sz w:val="24"/>
                <w:szCs w:val="24"/>
                <w:lang w:eastAsia="et-EE"/>
              </w:rPr>
              <w:t>2024</w:t>
            </w:r>
          </w:p>
        </w:tc>
      </w:tr>
      <w:tr w:rsidR="00143A11" w:rsidRPr="00CF39DD" w14:paraId="6E09A9BD" w14:textId="77777777" w:rsidTr="00143A11">
        <w:trPr>
          <w:trHeight w:val="290"/>
        </w:trPr>
        <w:tc>
          <w:tcPr>
            <w:tcW w:w="5098" w:type="dxa"/>
            <w:tcBorders>
              <w:top w:val="nil"/>
              <w:left w:val="single" w:sz="4" w:space="0" w:color="auto"/>
              <w:bottom w:val="single" w:sz="4" w:space="0" w:color="auto"/>
              <w:right w:val="single" w:sz="4" w:space="0" w:color="auto"/>
            </w:tcBorders>
            <w:noWrap/>
            <w:vAlign w:val="center"/>
            <w:hideMark/>
          </w:tcPr>
          <w:p w14:paraId="70A27538" w14:textId="77777777" w:rsidR="00143A11" w:rsidRPr="00CF39DD" w:rsidRDefault="00143A11" w:rsidP="007E0942">
            <w:pPr>
              <w:spacing w:after="0" w:line="240" w:lineRule="auto"/>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Kokku uue elamisloa taotluse esitanuid</w:t>
            </w:r>
          </w:p>
        </w:tc>
        <w:tc>
          <w:tcPr>
            <w:tcW w:w="1276" w:type="dxa"/>
            <w:tcBorders>
              <w:top w:val="nil"/>
              <w:left w:val="nil"/>
              <w:bottom w:val="single" w:sz="4" w:space="0" w:color="auto"/>
              <w:right w:val="single" w:sz="4" w:space="0" w:color="auto"/>
            </w:tcBorders>
            <w:noWrap/>
            <w:vAlign w:val="center"/>
            <w:hideMark/>
          </w:tcPr>
          <w:p w14:paraId="2377E8B2" w14:textId="77777777" w:rsidR="00143A11" w:rsidRPr="00CF39DD" w:rsidRDefault="00143A11" w:rsidP="007E0942">
            <w:pPr>
              <w:spacing w:after="0" w:line="240" w:lineRule="auto"/>
              <w:jc w:val="center"/>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704</w:t>
            </w:r>
          </w:p>
        </w:tc>
        <w:tc>
          <w:tcPr>
            <w:tcW w:w="1276" w:type="dxa"/>
            <w:tcBorders>
              <w:top w:val="nil"/>
              <w:left w:val="nil"/>
              <w:bottom w:val="single" w:sz="4" w:space="0" w:color="auto"/>
              <w:right w:val="single" w:sz="4" w:space="0" w:color="auto"/>
            </w:tcBorders>
            <w:noWrap/>
            <w:vAlign w:val="center"/>
            <w:hideMark/>
          </w:tcPr>
          <w:p w14:paraId="4A26B82D" w14:textId="77777777" w:rsidR="00143A11" w:rsidRPr="00CF39DD" w:rsidRDefault="00143A11" w:rsidP="007E0942">
            <w:pPr>
              <w:spacing w:after="0" w:line="240" w:lineRule="auto"/>
              <w:jc w:val="center"/>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740</w:t>
            </w:r>
          </w:p>
        </w:tc>
        <w:tc>
          <w:tcPr>
            <w:tcW w:w="1276" w:type="dxa"/>
            <w:tcBorders>
              <w:top w:val="nil"/>
              <w:left w:val="nil"/>
              <w:bottom w:val="single" w:sz="4" w:space="0" w:color="auto"/>
              <w:right w:val="single" w:sz="4" w:space="0" w:color="auto"/>
            </w:tcBorders>
            <w:noWrap/>
            <w:vAlign w:val="center"/>
            <w:hideMark/>
          </w:tcPr>
          <w:p w14:paraId="4A746313" w14:textId="77777777" w:rsidR="00143A11" w:rsidRPr="00CF39DD" w:rsidRDefault="00143A11" w:rsidP="007E0942">
            <w:pPr>
              <w:spacing w:after="0" w:line="240" w:lineRule="auto"/>
              <w:jc w:val="center"/>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711</w:t>
            </w:r>
          </w:p>
        </w:tc>
      </w:tr>
      <w:tr w:rsidR="00143A11" w:rsidRPr="00CF39DD" w14:paraId="78B2424E" w14:textId="77777777" w:rsidTr="00143A11">
        <w:trPr>
          <w:trHeight w:val="290"/>
        </w:trPr>
        <w:tc>
          <w:tcPr>
            <w:tcW w:w="5098" w:type="dxa"/>
            <w:tcBorders>
              <w:top w:val="nil"/>
              <w:left w:val="single" w:sz="4" w:space="0" w:color="auto"/>
              <w:bottom w:val="single" w:sz="4" w:space="0" w:color="auto"/>
              <w:right w:val="single" w:sz="4" w:space="0" w:color="auto"/>
            </w:tcBorders>
            <w:noWrap/>
            <w:vAlign w:val="center"/>
            <w:hideMark/>
          </w:tcPr>
          <w:p w14:paraId="03C1AFB3" w14:textId="733BD4A6" w:rsidR="00143A11" w:rsidRPr="00CF39DD" w:rsidRDefault="00143A11"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positiivse otsuse saanuid</w:t>
            </w:r>
          </w:p>
        </w:tc>
        <w:tc>
          <w:tcPr>
            <w:tcW w:w="1276" w:type="dxa"/>
            <w:tcBorders>
              <w:top w:val="nil"/>
              <w:left w:val="nil"/>
              <w:bottom w:val="single" w:sz="4" w:space="0" w:color="auto"/>
              <w:right w:val="single" w:sz="4" w:space="0" w:color="auto"/>
            </w:tcBorders>
            <w:noWrap/>
            <w:vAlign w:val="center"/>
            <w:hideMark/>
          </w:tcPr>
          <w:p w14:paraId="387E1934"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637</w:t>
            </w:r>
          </w:p>
        </w:tc>
        <w:tc>
          <w:tcPr>
            <w:tcW w:w="1276" w:type="dxa"/>
            <w:tcBorders>
              <w:top w:val="nil"/>
              <w:left w:val="nil"/>
              <w:bottom w:val="single" w:sz="4" w:space="0" w:color="auto"/>
              <w:right w:val="single" w:sz="4" w:space="0" w:color="auto"/>
            </w:tcBorders>
            <w:noWrap/>
            <w:vAlign w:val="center"/>
            <w:hideMark/>
          </w:tcPr>
          <w:p w14:paraId="5899BC0D"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637</w:t>
            </w:r>
          </w:p>
        </w:tc>
        <w:tc>
          <w:tcPr>
            <w:tcW w:w="1276" w:type="dxa"/>
            <w:tcBorders>
              <w:top w:val="nil"/>
              <w:left w:val="nil"/>
              <w:bottom w:val="single" w:sz="4" w:space="0" w:color="auto"/>
              <w:right w:val="single" w:sz="4" w:space="0" w:color="auto"/>
            </w:tcBorders>
            <w:noWrap/>
            <w:vAlign w:val="center"/>
            <w:hideMark/>
          </w:tcPr>
          <w:p w14:paraId="1CD02899"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601</w:t>
            </w:r>
          </w:p>
        </w:tc>
      </w:tr>
      <w:tr w:rsidR="00143A11" w:rsidRPr="00CF39DD" w14:paraId="798F5F90" w14:textId="77777777" w:rsidTr="00143A11">
        <w:trPr>
          <w:trHeight w:val="290"/>
        </w:trPr>
        <w:tc>
          <w:tcPr>
            <w:tcW w:w="5098" w:type="dxa"/>
            <w:tcBorders>
              <w:top w:val="nil"/>
              <w:left w:val="single" w:sz="4" w:space="0" w:color="auto"/>
              <w:bottom w:val="single" w:sz="4" w:space="0" w:color="auto"/>
              <w:right w:val="single" w:sz="4" w:space="0" w:color="auto"/>
            </w:tcBorders>
            <w:noWrap/>
            <w:vAlign w:val="center"/>
            <w:hideMark/>
          </w:tcPr>
          <w:p w14:paraId="69A6AA89" w14:textId="5959DBE4" w:rsidR="00143A11" w:rsidRPr="00CF39DD" w:rsidRDefault="00143A11"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keeldumisi elamisloa andmisest</w:t>
            </w:r>
          </w:p>
        </w:tc>
        <w:tc>
          <w:tcPr>
            <w:tcW w:w="1276" w:type="dxa"/>
            <w:tcBorders>
              <w:top w:val="nil"/>
              <w:left w:val="nil"/>
              <w:bottom w:val="single" w:sz="4" w:space="0" w:color="auto"/>
              <w:right w:val="single" w:sz="4" w:space="0" w:color="auto"/>
            </w:tcBorders>
            <w:noWrap/>
            <w:vAlign w:val="center"/>
            <w:hideMark/>
          </w:tcPr>
          <w:p w14:paraId="39E941E1"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15</w:t>
            </w:r>
          </w:p>
        </w:tc>
        <w:tc>
          <w:tcPr>
            <w:tcW w:w="1276" w:type="dxa"/>
            <w:tcBorders>
              <w:top w:val="nil"/>
              <w:left w:val="nil"/>
              <w:bottom w:val="single" w:sz="4" w:space="0" w:color="auto"/>
              <w:right w:val="single" w:sz="4" w:space="0" w:color="auto"/>
            </w:tcBorders>
            <w:noWrap/>
            <w:vAlign w:val="center"/>
            <w:hideMark/>
          </w:tcPr>
          <w:p w14:paraId="44913519"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32</w:t>
            </w:r>
          </w:p>
        </w:tc>
        <w:tc>
          <w:tcPr>
            <w:tcW w:w="1276" w:type="dxa"/>
            <w:tcBorders>
              <w:top w:val="nil"/>
              <w:left w:val="nil"/>
              <w:bottom w:val="single" w:sz="4" w:space="0" w:color="auto"/>
              <w:right w:val="single" w:sz="4" w:space="0" w:color="auto"/>
            </w:tcBorders>
            <w:noWrap/>
            <w:vAlign w:val="center"/>
            <w:hideMark/>
          </w:tcPr>
          <w:p w14:paraId="11AECA30"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33</w:t>
            </w:r>
          </w:p>
        </w:tc>
      </w:tr>
      <w:tr w:rsidR="00143A11" w:rsidRPr="00CF39DD" w14:paraId="4AD8C00F" w14:textId="77777777" w:rsidTr="00143A11">
        <w:trPr>
          <w:trHeight w:val="290"/>
        </w:trPr>
        <w:tc>
          <w:tcPr>
            <w:tcW w:w="5098" w:type="dxa"/>
            <w:tcBorders>
              <w:top w:val="nil"/>
              <w:left w:val="single" w:sz="4" w:space="0" w:color="auto"/>
              <w:bottom w:val="single" w:sz="4" w:space="0" w:color="auto"/>
              <w:right w:val="single" w:sz="4" w:space="0" w:color="auto"/>
            </w:tcBorders>
            <w:noWrap/>
            <w:vAlign w:val="center"/>
            <w:hideMark/>
          </w:tcPr>
          <w:p w14:paraId="0C520623" w14:textId="67559B4F" w:rsidR="00143A11" w:rsidRPr="00CF39DD" w:rsidRDefault="00143A11"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menetluse lõpetamisi</w:t>
            </w:r>
          </w:p>
        </w:tc>
        <w:tc>
          <w:tcPr>
            <w:tcW w:w="1276" w:type="dxa"/>
            <w:tcBorders>
              <w:top w:val="nil"/>
              <w:left w:val="nil"/>
              <w:bottom w:val="single" w:sz="4" w:space="0" w:color="auto"/>
              <w:right w:val="single" w:sz="4" w:space="0" w:color="auto"/>
            </w:tcBorders>
            <w:noWrap/>
            <w:vAlign w:val="center"/>
            <w:hideMark/>
          </w:tcPr>
          <w:p w14:paraId="41C212B4"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52</w:t>
            </w:r>
          </w:p>
        </w:tc>
        <w:tc>
          <w:tcPr>
            <w:tcW w:w="1276" w:type="dxa"/>
            <w:tcBorders>
              <w:top w:val="nil"/>
              <w:left w:val="nil"/>
              <w:bottom w:val="single" w:sz="4" w:space="0" w:color="auto"/>
              <w:right w:val="single" w:sz="4" w:space="0" w:color="auto"/>
            </w:tcBorders>
            <w:noWrap/>
            <w:vAlign w:val="center"/>
            <w:hideMark/>
          </w:tcPr>
          <w:p w14:paraId="4D5460C0"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71</w:t>
            </w:r>
          </w:p>
        </w:tc>
        <w:tc>
          <w:tcPr>
            <w:tcW w:w="1276" w:type="dxa"/>
            <w:tcBorders>
              <w:top w:val="nil"/>
              <w:left w:val="nil"/>
              <w:bottom w:val="single" w:sz="4" w:space="0" w:color="auto"/>
              <w:right w:val="single" w:sz="4" w:space="0" w:color="auto"/>
            </w:tcBorders>
            <w:noWrap/>
            <w:vAlign w:val="center"/>
            <w:hideMark/>
          </w:tcPr>
          <w:p w14:paraId="39108C07"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77</w:t>
            </w:r>
          </w:p>
        </w:tc>
      </w:tr>
    </w:tbl>
    <w:p w14:paraId="1AC6E1A8" w14:textId="2EA2EDEC" w:rsidR="00143A11" w:rsidRPr="00CF39DD" w:rsidRDefault="00A2003E" w:rsidP="007E0942">
      <w:pPr>
        <w:spacing w:after="0" w:line="240" w:lineRule="auto"/>
        <w:jc w:val="both"/>
        <w:rPr>
          <w:rFonts w:ascii="Times New Roman" w:hAnsi="Times New Roman"/>
          <w:bCs/>
        </w:rPr>
      </w:pPr>
      <w:r w:rsidRPr="00CF39DD">
        <w:rPr>
          <w:rFonts w:ascii="Times New Roman" w:hAnsi="Times New Roman"/>
          <w:bCs/>
        </w:rPr>
        <w:t>Allikas: PPA</w:t>
      </w:r>
    </w:p>
    <w:p w14:paraId="277B7084" w14:textId="77777777" w:rsidR="00A2003E" w:rsidRPr="00CF39DD" w:rsidRDefault="00A2003E" w:rsidP="007E0942">
      <w:pPr>
        <w:spacing w:after="0" w:line="240" w:lineRule="auto"/>
        <w:jc w:val="both"/>
        <w:rPr>
          <w:rFonts w:ascii="Times New Roman" w:hAnsi="Times New Roman"/>
          <w:bCs/>
          <w:sz w:val="24"/>
          <w:szCs w:val="24"/>
        </w:rPr>
      </w:pPr>
    </w:p>
    <w:p w14:paraId="11359F29" w14:textId="2CBBC3EB" w:rsidR="0065476E" w:rsidRDefault="000319A5" w:rsidP="007E0942">
      <w:pPr>
        <w:spacing w:after="0" w:line="240" w:lineRule="auto"/>
        <w:jc w:val="both"/>
        <w:rPr>
          <w:rFonts w:ascii="Times New Roman" w:hAnsi="Times New Roman"/>
          <w:b/>
          <w:sz w:val="24"/>
          <w:szCs w:val="24"/>
        </w:rPr>
      </w:pPr>
      <w:r w:rsidRPr="00CF39DD">
        <w:rPr>
          <w:rFonts w:ascii="Times New Roman" w:hAnsi="Times New Roman"/>
          <w:bCs/>
          <w:sz w:val="24"/>
          <w:szCs w:val="24"/>
        </w:rPr>
        <w:t xml:space="preserve">Seega pea veerandi taotluste puhul, kus sooviti </w:t>
      </w:r>
      <w:r w:rsidR="00602F4A">
        <w:rPr>
          <w:rFonts w:ascii="Times New Roman" w:hAnsi="Times New Roman"/>
          <w:bCs/>
          <w:sz w:val="24"/>
          <w:szCs w:val="24"/>
        </w:rPr>
        <w:t>töökohavahetust</w:t>
      </w:r>
      <w:r w:rsidRPr="00CF39DD">
        <w:rPr>
          <w:rFonts w:ascii="Times New Roman" w:hAnsi="Times New Roman"/>
          <w:bCs/>
          <w:sz w:val="24"/>
          <w:szCs w:val="24"/>
        </w:rPr>
        <w:t xml:space="preserve">, ei vastanud </w:t>
      </w:r>
      <w:r w:rsidR="0065476E" w:rsidRPr="00CF39DD">
        <w:rPr>
          <w:rFonts w:ascii="Times New Roman" w:hAnsi="Times New Roman"/>
          <w:bCs/>
          <w:sz w:val="24"/>
          <w:szCs w:val="24"/>
        </w:rPr>
        <w:t>töötamine</w:t>
      </w:r>
      <w:r w:rsidRPr="00CF39DD">
        <w:rPr>
          <w:rFonts w:ascii="Times New Roman" w:hAnsi="Times New Roman"/>
          <w:bCs/>
          <w:sz w:val="24"/>
          <w:szCs w:val="24"/>
        </w:rPr>
        <w:t xml:space="preserve"> seaduses ette nähtud tingimustele. Seetõttu on oluline, et ka edaspidi oleks haldusorganil võimalik hinnata, et töötamine uue tööandja juures või </w:t>
      </w:r>
      <w:r w:rsidR="00602F4A">
        <w:rPr>
          <w:rFonts w:ascii="Times New Roman" w:hAnsi="Times New Roman"/>
          <w:bCs/>
          <w:sz w:val="24"/>
          <w:szCs w:val="24"/>
        </w:rPr>
        <w:t xml:space="preserve">sama tööandja juures </w:t>
      </w:r>
      <w:r w:rsidRPr="00CF39DD">
        <w:rPr>
          <w:rFonts w:ascii="Times New Roman" w:hAnsi="Times New Roman"/>
          <w:bCs/>
          <w:sz w:val="24"/>
          <w:szCs w:val="24"/>
        </w:rPr>
        <w:t xml:space="preserve">uuel töökohal vastab tingimustele. Sellel eesmärgil luuakse seadusesse </w:t>
      </w:r>
      <w:r w:rsidR="00602F4A" w:rsidRPr="001E3648">
        <w:rPr>
          <w:rFonts w:ascii="Times New Roman" w:hAnsi="Times New Roman"/>
          <w:b/>
          <w:sz w:val="24"/>
          <w:szCs w:val="24"/>
        </w:rPr>
        <w:t>töökohavahetuse</w:t>
      </w:r>
      <w:r w:rsidRPr="001E3648">
        <w:rPr>
          <w:rFonts w:ascii="Times New Roman" w:hAnsi="Times New Roman"/>
          <w:b/>
          <w:sz w:val="24"/>
          <w:szCs w:val="24"/>
        </w:rPr>
        <w:t xml:space="preserve"> registreerimise regulatsioon. </w:t>
      </w:r>
    </w:p>
    <w:p w14:paraId="4DB9841A" w14:textId="77777777" w:rsidR="007C4F59" w:rsidRDefault="007C4F59" w:rsidP="007E0942">
      <w:pPr>
        <w:spacing w:after="0" w:line="240" w:lineRule="auto"/>
        <w:jc w:val="both"/>
        <w:rPr>
          <w:rFonts w:ascii="Times New Roman" w:hAnsi="Times New Roman"/>
          <w:b/>
          <w:sz w:val="24"/>
          <w:szCs w:val="24"/>
        </w:rPr>
      </w:pPr>
    </w:p>
    <w:p w14:paraId="39F49C49" w14:textId="1E691ED4" w:rsidR="007C4F59" w:rsidRDefault="00A2049F" w:rsidP="007E0942">
      <w:pPr>
        <w:spacing w:after="0" w:line="240" w:lineRule="auto"/>
        <w:jc w:val="both"/>
        <w:rPr>
          <w:rFonts w:ascii="Times New Roman" w:hAnsi="Times New Roman"/>
          <w:bCs/>
          <w:sz w:val="24"/>
          <w:szCs w:val="24"/>
        </w:rPr>
      </w:pPr>
      <w:r>
        <w:rPr>
          <w:rFonts w:ascii="Times New Roman" w:hAnsi="Times New Roman"/>
          <w:bCs/>
          <w:sz w:val="24"/>
          <w:szCs w:val="24"/>
        </w:rPr>
        <w:t>M</w:t>
      </w:r>
      <w:r w:rsidR="007C4F59" w:rsidRPr="007C4F59">
        <w:rPr>
          <w:rFonts w:ascii="Times New Roman" w:hAnsi="Times New Roman"/>
          <w:bCs/>
          <w:sz w:val="24"/>
          <w:szCs w:val="24"/>
        </w:rPr>
        <w:t>uudatuste järgselt ei pea välismaalane enam tööandja vahetamiseks taotlema uut tähtajalist elamisluba töötamiseks</w:t>
      </w:r>
      <w:r w:rsidR="00F002E3">
        <w:rPr>
          <w:rFonts w:ascii="Times New Roman" w:hAnsi="Times New Roman"/>
          <w:bCs/>
          <w:sz w:val="24"/>
          <w:szCs w:val="24"/>
        </w:rPr>
        <w:t xml:space="preserve"> ega uus tööandja esitama selle juurde kutset</w:t>
      </w:r>
      <w:r w:rsidR="007C4F59" w:rsidRPr="007C4F59">
        <w:rPr>
          <w:rFonts w:ascii="Times New Roman" w:hAnsi="Times New Roman"/>
          <w:bCs/>
          <w:sz w:val="24"/>
          <w:szCs w:val="24"/>
        </w:rPr>
        <w:t xml:space="preserve">, vaid piisab kui uus tööandja esitab </w:t>
      </w:r>
      <w:proofErr w:type="spellStart"/>
      <w:r w:rsidR="007C4F59" w:rsidRPr="007C4F59">
        <w:rPr>
          <w:rFonts w:ascii="Times New Roman" w:hAnsi="Times New Roman"/>
          <w:bCs/>
          <w:sz w:val="24"/>
          <w:szCs w:val="24"/>
        </w:rPr>
        <w:t>PPA-le</w:t>
      </w:r>
      <w:proofErr w:type="spellEnd"/>
      <w:r w:rsidR="007C4F59" w:rsidRPr="007C4F59">
        <w:rPr>
          <w:rFonts w:ascii="Times New Roman" w:hAnsi="Times New Roman"/>
          <w:bCs/>
          <w:sz w:val="24"/>
          <w:szCs w:val="24"/>
        </w:rPr>
        <w:t xml:space="preserve"> töökohavahetuse registreerimise taotluse. Kuivõrd kehtestatav töökohavahetuse registreerimise taotluse läbivaatamise tähtaeg on võrreldes elamisloa taotluse läbivaatamise tähtajaga oluliselt lühem</w:t>
      </w:r>
      <w:r w:rsidR="00DA6EAA">
        <w:rPr>
          <w:rFonts w:ascii="Times New Roman" w:hAnsi="Times New Roman"/>
          <w:bCs/>
          <w:sz w:val="24"/>
          <w:szCs w:val="24"/>
        </w:rPr>
        <w:t xml:space="preserve"> (kehtestatava korra kohaselt on töökohavahetuse registreerimise menetluse tähtaeg 30 kalendripäeva)</w:t>
      </w:r>
      <w:r w:rsidR="007C4F59" w:rsidRPr="007C4F59">
        <w:rPr>
          <w:rFonts w:ascii="Times New Roman" w:hAnsi="Times New Roman"/>
          <w:bCs/>
          <w:sz w:val="24"/>
          <w:szCs w:val="24"/>
        </w:rPr>
        <w:t>, kaob ka vajadus täiendavalt välismaalase lühiajalist töötamist registreerida. Seeläbi muutub kogu töö</w:t>
      </w:r>
      <w:r w:rsidR="0010177D">
        <w:rPr>
          <w:rFonts w:ascii="Times New Roman" w:hAnsi="Times New Roman"/>
          <w:bCs/>
          <w:sz w:val="24"/>
          <w:szCs w:val="24"/>
        </w:rPr>
        <w:t>koha</w:t>
      </w:r>
      <w:r w:rsidR="007C4F59" w:rsidRPr="007C4F59">
        <w:rPr>
          <w:rFonts w:ascii="Times New Roman" w:hAnsi="Times New Roman"/>
          <w:bCs/>
          <w:sz w:val="24"/>
          <w:szCs w:val="24"/>
        </w:rPr>
        <w:t>vahetuse protsess välismaalase, tööandja ja riigi jaoks vähem koormavaks</w:t>
      </w:r>
      <w:r w:rsidR="0010177D">
        <w:rPr>
          <w:rFonts w:ascii="Times New Roman" w:hAnsi="Times New Roman"/>
          <w:bCs/>
          <w:sz w:val="24"/>
          <w:szCs w:val="24"/>
        </w:rPr>
        <w:t>, kiiremaks ja efektiivsemaks.</w:t>
      </w:r>
    </w:p>
    <w:p w14:paraId="178BB6D0" w14:textId="77777777" w:rsidR="00152DCB" w:rsidRDefault="00152DCB" w:rsidP="007E0942">
      <w:pPr>
        <w:spacing w:after="0" w:line="240" w:lineRule="auto"/>
        <w:jc w:val="both"/>
        <w:rPr>
          <w:rFonts w:ascii="Times New Roman" w:hAnsi="Times New Roman"/>
          <w:b/>
          <w:sz w:val="24"/>
          <w:szCs w:val="24"/>
        </w:rPr>
      </w:pPr>
    </w:p>
    <w:p w14:paraId="73C984B3" w14:textId="77777777" w:rsidR="00724E9D" w:rsidRDefault="00724E9D" w:rsidP="007E0942">
      <w:pPr>
        <w:spacing w:after="0" w:line="240" w:lineRule="auto"/>
        <w:jc w:val="both"/>
        <w:rPr>
          <w:rFonts w:ascii="Times New Roman" w:hAnsi="Times New Roman"/>
          <w:b/>
          <w:sz w:val="24"/>
          <w:szCs w:val="24"/>
        </w:rPr>
      </w:pPr>
    </w:p>
    <w:p w14:paraId="28F33CFF" w14:textId="31D5D7EE" w:rsidR="007C4F59" w:rsidRPr="00152DCB" w:rsidRDefault="007C4F59" w:rsidP="007E0942">
      <w:pPr>
        <w:spacing w:after="0" w:line="240" w:lineRule="auto"/>
        <w:jc w:val="both"/>
        <w:rPr>
          <w:rFonts w:ascii="Times New Roman" w:hAnsi="Times New Roman"/>
          <w:b/>
          <w:sz w:val="24"/>
          <w:szCs w:val="24"/>
        </w:rPr>
      </w:pPr>
      <w:r w:rsidRPr="007C4F59">
        <w:rPr>
          <w:rFonts w:ascii="Times New Roman" w:hAnsi="Times New Roman"/>
          <w:b/>
          <w:sz w:val="24"/>
          <w:szCs w:val="24"/>
        </w:rPr>
        <w:lastRenderedPageBreak/>
        <w:t>Joonis 1. Töökohavahetuse protsess praegu ning muudatuste järgselt</w:t>
      </w:r>
    </w:p>
    <w:p w14:paraId="39286B15" w14:textId="084FECC8" w:rsidR="007C4F59" w:rsidRDefault="007C4F59" w:rsidP="007E0942">
      <w:pPr>
        <w:spacing w:after="0" w:line="240" w:lineRule="auto"/>
        <w:jc w:val="both"/>
        <w:rPr>
          <w:rFonts w:ascii="Times New Roman" w:hAnsi="Times New Roman"/>
          <w:bCs/>
          <w:sz w:val="24"/>
          <w:szCs w:val="24"/>
        </w:rPr>
      </w:pPr>
      <w:r w:rsidRPr="007C4F59">
        <w:rPr>
          <w:rFonts w:ascii="Times New Roman" w:hAnsi="Times New Roman"/>
          <w:bCs/>
          <w:noProof/>
          <w:sz w:val="24"/>
          <w:szCs w:val="24"/>
        </w:rPr>
        <w:drawing>
          <wp:inline distT="0" distB="0" distL="0" distR="0" wp14:anchorId="7D3B7790" wp14:editId="4DC48BCB">
            <wp:extent cx="5760085" cy="3514725"/>
            <wp:effectExtent l="19050" t="19050" r="12065" b="28575"/>
            <wp:docPr id="20189623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962398" name=""/>
                    <pic:cNvPicPr/>
                  </pic:nvPicPr>
                  <pic:blipFill>
                    <a:blip r:embed="rId34"/>
                    <a:stretch>
                      <a:fillRect/>
                    </a:stretch>
                  </pic:blipFill>
                  <pic:spPr>
                    <a:xfrm>
                      <a:off x="0" y="0"/>
                      <a:ext cx="5760085" cy="3514725"/>
                    </a:xfrm>
                    <a:prstGeom prst="rect">
                      <a:avLst/>
                    </a:prstGeom>
                    <a:ln>
                      <a:solidFill>
                        <a:schemeClr val="tx1"/>
                      </a:solidFill>
                    </a:ln>
                  </pic:spPr>
                </pic:pic>
              </a:graphicData>
            </a:graphic>
          </wp:inline>
        </w:drawing>
      </w:r>
    </w:p>
    <w:p w14:paraId="1B9FC1D3" w14:textId="732A6B3C" w:rsidR="007C4F59" w:rsidRPr="00685B17" w:rsidRDefault="0010177D" w:rsidP="007E0942">
      <w:pPr>
        <w:spacing w:after="0" w:line="240" w:lineRule="auto"/>
        <w:jc w:val="both"/>
        <w:rPr>
          <w:rFonts w:ascii="Times New Roman" w:hAnsi="Times New Roman"/>
          <w:bCs/>
        </w:rPr>
      </w:pPr>
      <w:r w:rsidRPr="00685B17">
        <w:rPr>
          <w:rFonts w:ascii="Times New Roman" w:hAnsi="Times New Roman"/>
          <w:bCs/>
        </w:rPr>
        <w:t>Allikas: Siseministeerium</w:t>
      </w:r>
    </w:p>
    <w:p w14:paraId="14DC6094" w14:textId="77777777" w:rsidR="0065476E" w:rsidRPr="00CF39DD" w:rsidRDefault="0065476E" w:rsidP="007E0942">
      <w:pPr>
        <w:spacing w:after="0" w:line="240" w:lineRule="auto"/>
        <w:jc w:val="both"/>
        <w:rPr>
          <w:rFonts w:ascii="Times New Roman" w:hAnsi="Times New Roman"/>
          <w:bCs/>
          <w:sz w:val="24"/>
          <w:szCs w:val="24"/>
        </w:rPr>
      </w:pPr>
    </w:p>
    <w:p w14:paraId="64624770" w14:textId="6B009929" w:rsidR="00591B5C" w:rsidRDefault="00591B5C"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w:t>
      </w:r>
      <w:r w:rsidR="0010177D">
        <w:rPr>
          <w:rFonts w:ascii="Times New Roman" w:hAnsi="Times New Roman" w:cs="Times New Roman"/>
          <w:b/>
          <w:bCs/>
          <w:sz w:val="24"/>
          <w:szCs w:val="24"/>
        </w:rPr>
        <w:t>1</w:t>
      </w:r>
      <w:r w:rsidRPr="00CF39DD">
        <w:rPr>
          <w:rFonts w:ascii="Times New Roman" w:hAnsi="Times New Roman" w:cs="Times New Roman"/>
          <w:b/>
          <w:bCs/>
          <w:sz w:val="24"/>
          <w:szCs w:val="24"/>
        </w:rPr>
        <w:t xml:space="preserve"> </w:t>
      </w:r>
      <w:r w:rsidR="00CC3BF8">
        <w:rPr>
          <w:rFonts w:ascii="Times New Roman" w:hAnsi="Times New Roman" w:cs="Times New Roman"/>
          <w:sz w:val="24"/>
          <w:szCs w:val="24"/>
        </w:rPr>
        <w:t>täiendatakse</w:t>
      </w:r>
      <w:r w:rsidRPr="00CF39DD">
        <w:rPr>
          <w:rFonts w:ascii="Times New Roman" w:hAnsi="Times New Roman" w:cs="Times New Roman"/>
          <w:sz w:val="24"/>
          <w:szCs w:val="24"/>
        </w:rPr>
        <w:t xml:space="preserve"> VMS</w:t>
      </w:r>
      <w:r w:rsidR="00646CA0">
        <w:rPr>
          <w:rFonts w:ascii="Times New Roman" w:hAnsi="Times New Roman" w:cs="Times New Roman"/>
          <w:sz w:val="24"/>
          <w:szCs w:val="24"/>
        </w:rPr>
        <w:t>-i</w:t>
      </w:r>
      <w:r w:rsidRPr="00CF39DD">
        <w:rPr>
          <w:rFonts w:ascii="Times New Roman" w:hAnsi="Times New Roman" w:cs="Times New Roman"/>
          <w:sz w:val="24"/>
          <w:szCs w:val="24"/>
        </w:rPr>
        <w:t xml:space="preserve"> §</w:t>
      </w:r>
      <w:r w:rsidR="00CC3BF8">
        <w:rPr>
          <w:rFonts w:ascii="Times New Roman" w:hAnsi="Times New Roman" w:cs="Times New Roman"/>
          <w:sz w:val="24"/>
          <w:szCs w:val="24"/>
        </w:rPr>
        <w:t xml:space="preserve"> </w:t>
      </w:r>
      <w:r w:rsidRPr="00CF39DD">
        <w:rPr>
          <w:rFonts w:ascii="Times New Roman" w:hAnsi="Times New Roman" w:cs="Times New Roman"/>
          <w:sz w:val="24"/>
          <w:szCs w:val="24"/>
        </w:rPr>
        <w:t>40</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lõiget 2</w:t>
      </w:r>
      <w:r w:rsidR="00CC3BF8">
        <w:rPr>
          <w:rFonts w:ascii="Times New Roman" w:hAnsi="Times New Roman" w:cs="Times New Roman"/>
          <w:sz w:val="24"/>
          <w:szCs w:val="24"/>
        </w:rPr>
        <w:t xml:space="preserve">, milles on loetletud menetlused, mille puhul võib haldusorgan arvestada </w:t>
      </w:r>
      <w:r w:rsidR="00D509AC">
        <w:rPr>
          <w:rFonts w:ascii="Times New Roman" w:hAnsi="Times New Roman" w:cs="Times New Roman"/>
          <w:sz w:val="24"/>
          <w:szCs w:val="24"/>
        </w:rPr>
        <w:t>kutsuja</w:t>
      </w:r>
      <w:r w:rsidR="00CC3BF8">
        <w:rPr>
          <w:rFonts w:ascii="Times New Roman" w:hAnsi="Times New Roman" w:cs="Times New Roman"/>
          <w:sz w:val="24"/>
          <w:szCs w:val="24"/>
        </w:rPr>
        <w:t xml:space="preserve"> ebausaldusväärsuse hinnanguga</w:t>
      </w:r>
      <w:r w:rsidRPr="00CF39DD">
        <w:rPr>
          <w:rFonts w:ascii="Times New Roman" w:hAnsi="Times New Roman" w:cs="Times New Roman"/>
          <w:sz w:val="24"/>
          <w:szCs w:val="24"/>
        </w:rPr>
        <w:t xml:space="preserve">. </w:t>
      </w:r>
      <w:r w:rsidR="00862C89">
        <w:rPr>
          <w:rFonts w:ascii="Times New Roman" w:hAnsi="Times New Roman" w:cs="Times New Roman"/>
          <w:sz w:val="24"/>
          <w:szCs w:val="24"/>
        </w:rPr>
        <w:t>Kehtiva korra kohaselt võib</w:t>
      </w:r>
      <w:r w:rsidR="00A70D89">
        <w:rPr>
          <w:rFonts w:ascii="Times New Roman" w:hAnsi="Times New Roman" w:cs="Times New Roman"/>
          <w:sz w:val="24"/>
          <w:szCs w:val="24"/>
        </w:rPr>
        <w:t xml:space="preserve"> PPA anda hinnangu tööandja, õppeasutuse, praktika </w:t>
      </w:r>
      <w:proofErr w:type="spellStart"/>
      <w:r w:rsidR="00A70D89">
        <w:rPr>
          <w:rFonts w:ascii="Times New Roman" w:hAnsi="Times New Roman" w:cs="Times New Roman"/>
          <w:sz w:val="24"/>
          <w:szCs w:val="24"/>
        </w:rPr>
        <w:t>võimaldaja</w:t>
      </w:r>
      <w:proofErr w:type="spellEnd"/>
      <w:r w:rsidR="00A70D89">
        <w:rPr>
          <w:rFonts w:ascii="Times New Roman" w:hAnsi="Times New Roman" w:cs="Times New Roman"/>
          <w:sz w:val="24"/>
          <w:szCs w:val="24"/>
        </w:rPr>
        <w:t xml:space="preserve"> või muu isiku ebausaldusväärsuse kohta</w:t>
      </w:r>
      <w:r w:rsidR="00CC3BF8">
        <w:rPr>
          <w:rFonts w:ascii="Times New Roman" w:hAnsi="Times New Roman" w:cs="Times New Roman"/>
          <w:sz w:val="24"/>
          <w:szCs w:val="24"/>
        </w:rPr>
        <w:t xml:space="preserve"> (VMS</w:t>
      </w:r>
      <w:r w:rsidR="00E51E70">
        <w:rPr>
          <w:rFonts w:ascii="Times New Roman" w:hAnsi="Times New Roman" w:cs="Times New Roman"/>
          <w:sz w:val="24"/>
          <w:szCs w:val="24"/>
        </w:rPr>
        <w:t>-i</w:t>
      </w:r>
      <w:r w:rsidR="00CC3BF8">
        <w:rPr>
          <w:rFonts w:ascii="Times New Roman" w:hAnsi="Times New Roman" w:cs="Times New Roman"/>
          <w:sz w:val="24"/>
          <w:szCs w:val="24"/>
        </w:rPr>
        <w:t xml:space="preserve"> </w:t>
      </w:r>
      <w:r w:rsidR="00CC3BF8" w:rsidRPr="00CF39DD">
        <w:rPr>
          <w:rFonts w:ascii="Times New Roman" w:hAnsi="Times New Roman" w:cs="Times New Roman"/>
          <w:sz w:val="24"/>
          <w:szCs w:val="24"/>
        </w:rPr>
        <w:t>§</w:t>
      </w:r>
      <w:r w:rsidR="00CC3BF8">
        <w:rPr>
          <w:rFonts w:ascii="Times New Roman" w:hAnsi="Times New Roman" w:cs="Times New Roman"/>
          <w:sz w:val="24"/>
          <w:szCs w:val="24"/>
        </w:rPr>
        <w:t xml:space="preserve"> </w:t>
      </w:r>
      <w:r w:rsidR="00CC3BF8" w:rsidRPr="00CF39DD">
        <w:rPr>
          <w:rFonts w:ascii="Times New Roman" w:hAnsi="Times New Roman" w:cs="Times New Roman"/>
          <w:sz w:val="24"/>
          <w:szCs w:val="24"/>
        </w:rPr>
        <w:t>40</w:t>
      </w:r>
      <w:r w:rsidR="00CC3BF8" w:rsidRPr="00CF39DD">
        <w:rPr>
          <w:rFonts w:ascii="Times New Roman" w:hAnsi="Times New Roman" w:cs="Times New Roman"/>
          <w:sz w:val="24"/>
          <w:szCs w:val="24"/>
          <w:vertAlign w:val="superscript"/>
        </w:rPr>
        <w:t>2</w:t>
      </w:r>
      <w:r w:rsidR="00CC3BF8" w:rsidRPr="00CF39DD">
        <w:rPr>
          <w:rFonts w:ascii="Times New Roman" w:hAnsi="Times New Roman" w:cs="Times New Roman"/>
          <w:sz w:val="24"/>
          <w:szCs w:val="24"/>
        </w:rPr>
        <w:t xml:space="preserve"> lõige</w:t>
      </w:r>
      <w:r w:rsidR="00CC3BF8">
        <w:rPr>
          <w:rFonts w:ascii="Times New Roman" w:hAnsi="Times New Roman" w:cs="Times New Roman"/>
          <w:sz w:val="24"/>
          <w:szCs w:val="24"/>
        </w:rPr>
        <w:t xml:space="preserve"> 1)</w:t>
      </w:r>
      <w:r w:rsidR="00A70D89">
        <w:rPr>
          <w:rFonts w:ascii="Times New Roman" w:hAnsi="Times New Roman" w:cs="Times New Roman"/>
          <w:sz w:val="24"/>
          <w:szCs w:val="24"/>
        </w:rPr>
        <w:t xml:space="preserve"> ning haldusorgan võib selle hinnanguga arvestada tulevikus esitatava pikaajalise viisa taotluse, viibimisaja pikendamise taotluse, lühiajalise töötamise registreerimise taotluse, elamisloa taotluse või </w:t>
      </w:r>
      <w:r w:rsidR="00D70555">
        <w:rPr>
          <w:rFonts w:ascii="Times New Roman" w:hAnsi="Times New Roman" w:cs="Times New Roman"/>
          <w:sz w:val="24"/>
          <w:szCs w:val="24"/>
        </w:rPr>
        <w:t>elamisloa</w:t>
      </w:r>
      <w:r w:rsidR="00A70D89">
        <w:rPr>
          <w:rFonts w:ascii="Times New Roman" w:hAnsi="Times New Roman" w:cs="Times New Roman"/>
          <w:sz w:val="24"/>
          <w:szCs w:val="24"/>
        </w:rPr>
        <w:t xml:space="preserve"> pikendamise taotluse suhtes sooritatava toimingu või </w:t>
      </w:r>
      <w:r w:rsidR="006618A1">
        <w:rPr>
          <w:rFonts w:ascii="Times New Roman" w:hAnsi="Times New Roman" w:cs="Times New Roman"/>
          <w:sz w:val="24"/>
          <w:szCs w:val="24"/>
        </w:rPr>
        <w:t>antud</w:t>
      </w:r>
      <w:r w:rsidR="00A70D89">
        <w:rPr>
          <w:rFonts w:ascii="Times New Roman" w:hAnsi="Times New Roman" w:cs="Times New Roman"/>
          <w:sz w:val="24"/>
          <w:szCs w:val="24"/>
        </w:rPr>
        <w:t xml:space="preserve"> haldusakti puhul</w:t>
      </w:r>
      <w:r w:rsidR="00CC3BF8">
        <w:rPr>
          <w:rFonts w:ascii="Times New Roman" w:hAnsi="Times New Roman" w:cs="Times New Roman"/>
          <w:sz w:val="24"/>
          <w:szCs w:val="24"/>
        </w:rPr>
        <w:t xml:space="preserve"> (VMS</w:t>
      </w:r>
      <w:r w:rsidR="006879DA">
        <w:rPr>
          <w:rFonts w:ascii="Times New Roman" w:hAnsi="Times New Roman" w:cs="Times New Roman"/>
          <w:sz w:val="24"/>
          <w:szCs w:val="24"/>
        </w:rPr>
        <w:t>-i</w:t>
      </w:r>
      <w:r w:rsidR="00CC3BF8">
        <w:rPr>
          <w:rFonts w:ascii="Times New Roman" w:hAnsi="Times New Roman" w:cs="Times New Roman"/>
          <w:sz w:val="24"/>
          <w:szCs w:val="24"/>
        </w:rPr>
        <w:t xml:space="preserve"> </w:t>
      </w:r>
      <w:r w:rsidR="00CC3BF8" w:rsidRPr="00CF39DD">
        <w:rPr>
          <w:rFonts w:ascii="Times New Roman" w:hAnsi="Times New Roman" w:cs="Times New Roman"/>
          <w:sz w:val="24"/>
          <w:szCs w:val="24"/>
        </w:rPr>
        <w:t>§</w:t>
      </w:r>
      <w:r w:rsidR="00CC3BF8">
        <w:rPr>
          <w:rFonts w:ascii="Times New Roman" w:hAnsi="Times New Roman" w:cs="Times New Roman"/>
          <w:sz w:val="24"/>
          <w:szCs w:val="24"/>
        </w:rPr>
        <w:t xml:space="preserve"> </w:t>
      </w:r>
      <w:r w:rsidR="00CC3BF8" w:rsidRPr="00CF39DD">
        <w:rPr>
          <w:rFonts w:ascii="Times New Roman" w:hAnsi="Times New Roman" w:cs="Times New Roman"/>
          <w:sz w:val="24"/>
          <w:szCs w:val="24"/>
        </w:rPr>
        <w:t>40</w:t>
      </w:r>
      <w:r w:rsidR="00CC3BF8" w:rsidRPr="00CF39DD">
        <w:rPr>
          <w:rFonts w:ascii="Times New Roman" w:hAnsi="Times New Roman" w:cs="Times New Roman"/>
          <w:sz w:val="24"/>
          <w:szCs w:val="24"/>
          <w:vertAlign w:val="superscript"/>
        </w:rPr>
        <w:t>2</w:t>
      </w:r>
      <w:r w:rsidR="00CC3BF8" w:rsidRPr="00CF39DD">
        <w:rPr>
          <w:rFonts w:ascii="Times New Roman" w:hAnsi="Times New Roman" w:cs="Times New Roman"/>
          <w:sz w:val="24"/>
          <w:szCs w:val="24"/>
        </w:rPr>
        <w:t xml:space="preserve"> lõig</w:t>
      </w:r>
      <w:r w:rsidR="00CC3BF8">
        <w:rPr>
          <w:rFonts w:ascii="Times New Roman" w:hAnsi="Times New Roman" w:cs="Times New Roman"/>
          <w:sz w:val="24"/>
          <w:szCs w:val="24"/>
        </w:rPr>
        <w:t>e 2)</w:t>
      </w:r>
      <w:r w:rsidR="00A70D89">
        <w:rPr>
          <w:rFonts w:ascii="Times New Roman" w:hAnsi="Times New Roman" w:cs="Times New Roman"/>
          <w:sz w:val="24"/>
          <w:szCs w:val="24"/>
        </w:rPr>
        <w:t xml:space="preserve">. </w:t>
      </w:r>
      <w:r w:rsidR="00862C89">
        <w:rPr>
          <w:rFonts w:ascii="Times New Roman" w:hAnsi="Times New Roman" w:cs="Times New Roman"/>
          <w:sz w:val="24"/>
          <w:szCs w:val="24"/>
        </w:rPr>
        <w:t xml:space="preserve">Muudatuse järgselt </w:t>
      </w:r>
      <w:r w:rsidR="00862C89" w:rsidRPr="00CF39DD">
        <w:rPr>
          <w:rFonts w:ascii="Times New Roman" w:hAnsi="Times New Roman" w:cs="Times New Roman"/>
          <w:sz w:val="24"/>
          <w:szCs w:val="24"/>
        </w:rPr>
        <w:t>võimalda</w:t>
      </w:r>
      <w:r w:rsidR="00862C89">
        <w:rPr>
          <w:rFonts w:ascii="Times New Roman" w:hAnsi="Times New Roman" w:cs="Times New Roman"/>
          <w:sz w:val="24"/>
          <w:szCs w:val="24"/>
        </w:rPr>
        <w:t>takse</w:t>
      </w:r>
      <w:r w:rsidR="00862C89" w:rsidRPr="00CF39DD">
        <w:rPr>
          <w:rFonts w:ascii="Times New Roman" w:hAnsi="Times New Roman" w:cs="Times New Roman"/>
          <w:sz w:val="24"/>
          <w:szCs w:val="24"/>
        </w:rPr>
        <w:t xml:space="preserve"> </w:t>
      </w:r>
      <w:proofErr w:type="spellStart"/>
      <w:r w:rsidR="00862C89" w:rsidRPr="00CF39DD">
        <w:rPr>
          <w:rFonts w:ascii="Times New Roman" w:hAnsi="Times New Roman" w:cs="Times New Roman"/>
          <w:sz w:val="24"/>
          <w:szCs w:val="24"/>
        </w:rPr>
        <w:t>PPA-l</w:t>
      </w:r>
      <w:proofErr w:type="spellEnd"/>
      <w:r w:rsidR="00862C89" w:rsidRPr="00CF39DD">
        <w:rPr>
          <w:rFonts w:ascii="Times New Roman" w:hAnsi="Times New Roman" w:cs="Times New Roman"/>
          <w:sz w:val="24"/>
          <w:szCs w:val="24"/>
        </w:rPr>
        <w:t xml:space="preserve"> arvestada tööandja ebausaldusväärsuse hinnanguga ka töökohavahet</w:t>
      </w:r>
      <w:r w:rsidR="00602F4A">
        <w:rPr>
          <w:rFonts w:ascii="Times New Roman" w:hAnsi="Times New Roman" w:cs="Times New Roman"/>
          <w:sz w:val="24"/>
          <w:szCs w:val="24"/>
        </w:rPr>
        <w:t>use</w:t>
      </w:r>
      <w:r w:rsidR="00862C89" w:rsidRPr="00CF39DD">
        <w:rPr>
          <w:rFonts w:ascii="Times New Roman" w:hAnsi="Times New Roman" w:cs="Times New Roman"/>
          <w:sz w:val="24"/>
          <w:szCs w:val="24"/>
        </w:rPr>
        <w:t xml:space="preserve"> registreerimise taotluse puhul</w:t>
      </w:r>
      <w:r w:rsidR="00862C89">
        <w:rPr>
          <w:rFonts w:ascii="Times New Roman" w:hAnsi="Times New Roman" w:cs="Times New Roman"/>
          <w:sz w:val="24"/>
          <w:szCs w:val="24"/>
        </w:rPr>
        <w:t xml:space="preserve">. </w:t>
      </w:r>
      <w:r w:rsidRPr="00CF39DD">
        <w:rPr>
          <w:rFonts w:ascii="Times New Roman" w:hAnsi="Times New Roman" w:cs="Times New Roman"/>
          <w:sz w:val="24"/>
          <w:szCs w:val="24"/>
        </w:rPr>
        <w:t xml:space="preserve">Muudatus on seotud </w:t>
      </w:r>
      <w:r w:rsidRPr="00646CA0">
        <w:rPr>
          <w:rFonts w:ascii="Times New Roman" w:hAnsi="Times New Roman" w:cs="Times New Roman"/>
          <w:sz w:val="24"/>
          <w:szCs w:val="24"/>
        </w:rPr>
        <w:t>eelnõu § 1 punktiga 6,</w:t>
      </w:r>
      <w:r w:rsidRPr="00CF39DD">
        <w:rPr>
          <w:rFonts w:ascii="Times New Roman" w:hAnsi="Times New Roman" w:cs="Times New Roman"/>
          <w:sz w:val="24"/>
          <w:szCs w:val="24"/>
        </w:rPr>
        <w:t xml:space="preserve"> mille</w:t>
      </w:r>
      <w:r w:rsidR="00E51E70">
        <w:rPr>
          <w:rFonts w:ascii="Times New Roman" w:hAnsi="Times New Roman" w:cs="Times New Roman"/>
          <w:sz w:val="24"/>
          <w:szCs w:val="24"/>
        </w:rPr>
        <w:t>ga</w:t>
      </w:r>
      <w:r w:rsidRPr="00CF39DD">
        <w:rPr>
          <w:rFonts w:ascii="Times New Roman" w:hAnsi="Times New Roman" w:cs="Times New Roman"/>
          <w:sz w:val="24"/>
          <w:szCs w:val="24"/>
        </w:rPr>
        <w:t xml:space="preserve"> täiendatakse m</w:t>
      </w:r>
      <w:r w:rsidR="00A94BDB">
        <w:rPr>
          <w:rFonts w:ascii="Times New Roman" w:hAnsi="Times New Roman" w:cs="Times New Roman"/>
          <w:sz w:val="24"/>
          <w:szCs w:val="24"/>
        </w:rPr>
        <w:t>uuhulgas</w:t>
      </w:r>
      <w:r w:rsidRPr="00CF39DD">
        <w:rPr>
          <w:rFonts w:ascii="Times New Roman" w:hAnsi="Times New Roman" w:cs="Times New Roman"/>
          <w:sz w:val="24"/>
          <w:szCs w:val="24"/>
        </w:rPr>
        <w:t xml:space="preserve"> VMS</w:t>
      </w:r>
      <w:r w:rsidR="00646CA0">
        <w:rPr>
          <w:rFonts w:ascii="Times New Roman" w:hAnsi="Times New Roman" w:cs="Times New Roman"/>
          <w:sz w:val="24"/>
          <w:szCs w:val="24"/>
        </w:rPr>
        <w:t xml:space="preserve">-i </w:t>
      </w:r>
      <w:r w:rsidRPr="00CF39DD">
        <w:rPr>
          <w:rFonts w:ascii="Times New Roman" w:hAnsi="Times New Roman" w:cs="Times New Roman"/>
          <w:sz w:val="24"/>
          <w:szCs w:val="24"/>
        </w:rPr>
        <w:t>§</w:t>
      </w:r>
      <w:r w:rsidR="0010177D">
        <w:rPr>
          <w:rFonts w:ascii="Times New Roman" w:hAnsi="Times New Roman" w:cs="Times New Roman"/>
          <w:sz w:val="24"/>
          <w:szCs w:val="24"/>
        </w:rPr>
        <w:t>-ga</w:t>
      </w:r>
      <w:r w:rsidR="00646CA0">
        <w:rPr>
          <w:rFonts w:ascii="Times New Roman" w:hAnsi="Times New Roman" w:cs="Times New Roman"/>
          <w:sz w:val="24"/>
          <w:szCs w:val="24"/>
        </w:rPr>
        <w:t xml:space="preserve"> </w:t>
      </w:r>
      <w:r w:rsidRPr="00CF39DD">
        <w:rPr>
          <w:rFonts w:ascii="Times New Roman" w:hAnsi="Times New Roman" w:cs="Times New Roman"/>
          <w:sz w:val="24"/>
          <w:szCs w:val="24"/>
        </w:rPr>
        <w:t>18</w:t>
      </w:r>
      <w:r w:rsidR="0010177D">
        <w:rPr>
          <w:rFonts w:ascii="Times New Roman" w:hAnsi="Times New Roman" w:cs="Times New Roman"/>
          <w:sz w:val="24"/>
          <w:szCs w:val="24"/>
        </w:rPr>
        <w:t>4</w:t>
      </w:r>
      <w:r w:rsidR="0010177D">
        <w:rPr>
          <w:rFonts w:ascii="Times New Roman" w:hAnsi="Times New Roman" w:cs="Times New Roman"/>
          <w:sz w:val="24"/>
          <w:szCs w:val="24"/>
          <w:vertAlign w:val="superscript"/>
        </w:rPr>
        <w:t>1</w:t>
      </w:r>
      <w:r w:rsidR="0010177D">
        <w:rPr>
          <w:rFonts w:ascii="Times New Roman" w:hAnsi="Times New Roman" w:cs="Times New Roman"/>
          <w:sz w:val="24"/>
          <w:szCs w:val="24"/>
        </w:rPr>
        <w:t>. Viidatud paragrahvi</w:t>
      </w:r>
      <w:r w:rsidR="003439FA">
        <w:rPr>
          <w:rFonts w:ascii="Times New Roman" w:hAnsi="Times New Roman" w:cs="Times New Roman"/>
          <w:sz w:val="24"/>
          <w:szCs w:val="24"/>
        </w:rPr>
        <w:t xml:space="preserve"> </w:t>
      </w:r>
      <w:r w:rsidRPr="00CF39DD">
        <w:rPr>
          <w:rFonts w:ascii="Times New Roman" w:hAnsi="Times New Roman" w:cs="Times New Roman"/>
          <w:sz w:val="24"/>
          <w:szCs w:val="24"/>
        </w:rPr>
        <w:t xml:space="preserve">lõike </w:t>
      </w:r>
      <w:r w:rsidR="0010177D">
        <w:rPr>
          <w:rFonts w:ascii="Times New Roman" w:hAnsi="Times New Roman" w:cs="Times New Roman"/>
          <w:sz w:val="24"/>
          <w:szCs w:val="24"/>
        </w:rPr>
        <w:t>5</w:t>
      </w:r>
      <w:r w:rsidRPr="00CF39DD">
        <w:rPr>
          <w:rFonts w:ascii="Times New Roman" w:hAnsi="Times New Roman" w:cs="Times New Roman"/>
          <w:sz w:val="24"/>
          <w:szCs w:val="24"/>
        </w:rPr>
        <w:t xml:space="preserve">, </w:t>
      </w:r>
      <w:r w:rsidR="0010177D">
        <w:rPr>
          <w:rFonts w:ascii="Times New Roman" w:hAnsi="Times New Roman" w:cs="Times New Roman"/>
          <w:sz w:val="24"/>
          <w:szCs w:val="24"/>
        </w:rPr>
        <w:t xml:space="preserve">kohaselt võib </w:t>
      </w:r>
      <w:r w:rsidRPr="00CF39DD">
        <w:rPr>
          <w:rFonts w:ascii="Times New Roman" w:hAnsi="Times New Roman" w:cs="Times New Roman"/>
          <w:sz w:val="24"/>
          <w:szCs w:val="24"/>
        </w:rPr>
        <w:t xml:space="preserve">PPA jätta </w:t>
      </w:r>
      <w:r w:rsidR="00602F4A">
        <w:rPr>
          <w:rFonts w:ascii="Times New Roman" w:hAnsi="Times New Roman" w:cs="Times New Roman"/>
          <w:sz w:val="24"/>
          <w:szCs w:val="24"/>
        </w:rPr>
        <w:t>töökohavahetuse</w:t>
      </w:r>
      <w:r w:rsidRPr="00CF39DD">
        <w:rPr>
          <w:rFonts w:ascii="Times New Roman" w:hAnsi="Times New Roman" w:cs="Times New Roman"/>
          <w:sz w:val="24"/>
          <w:szCs w:val="24"/>
        </w:rPr>
        <w:t xml:space="preserve"> registreerimise taotlus</w:t>
      </w:r>
      <w:r w:rsidR="0010177D">
        <w:rPr>
          <w:rFonts w:ascii="Times New Roman" w:hAnsi="Times New Roman" w:cs="Times New Roman"/>
          <w:sz w:val="24"/>
          <w:szCs w:val="24"/>
        </w:rPr>
        <w:t>e</w:t>
      </w:r>
      <w:r w:rsidRPr="00CF39DD">
        <w:rPr>
          <w:rFonts w:ascii="Times New Roman" w:hAnsi="Times New Roman" w:cs="Times New Roman"/>
          <w:sz w:val="24"/>
          <w:szCs w:val="24"/>
        </w:rPr>
        <w:t xml:space="preserve"> läbi vaatamata, kui </w:t>
      </w:r>
      <w:r w:rsidR="0010177D">
        <w:rPr>
          <w:rFonts w:ascii="Times New Roman" w:hAnsi="Times New Roman" w:cs="Times New Roman"/>
          <w:sz w:val="24"/>
          <w:szCs w:val="24"/>
        </w:rPr>
        <w:t>ta</w:t>
      </w:r>
      <w:r w:rsidR="0010177D" w:rsidRPr="00CF39DD">
        <w:rPr>
          <w:rFonts w:ascii="Times New Roman" w:hAnsi="Times New Roman" w:cs="Times New Roman"/>
          <w:sz w:val="24"/>
          <w:szCs w:val="24"/>
        </w:rPr>
        <w:t xml:space="preserve"> </w:t>
      </w:r>
      <w:r w:rsidRPr="00CF39DD">
        <w:rPr>
          <w:rFonts w:ascii="Times New Roman" w:hAnsi="Times New Roman" w:cs="Times New Roman"/>
          <w:sz w:val="24"/>
          <w:szCs w:val="24"/>
        </w:rPr>
        <w:t xml:space="preserve">on andnud hinnangu välismaalase kutsuja </w:t>
      </w:r>
      <w:r w:rsidR="0010177D">
        <w:rPr>
          <w:rFonts w:ascii="Times New Roman" w:hAnsi="Times New Roman" w:cs="Times New Roman"/>
          <w:sz w:val="24"/>
          <w:szCs w:val="24"/>
        </w:rPr>
        <w:t xml:space="preserve">ehk uue tööandja </w:t>
      </w:r>
      <w:r w:rsidRPr="00CF39DD">
        <w:rPr>
          <w:rFonts w:ascii="Times New Roman" w:hAnsi="Times New Roman" w:cs="Times New Roman"/>
          <w:sz w:val="24"/>
          <w:szCs w:val="24"/>
        </w:rPr>
        <w:t xml:space="preserve">ebausaldusväärsuse kohta. </w:t>
      </w:r>
      <w:r w:rsidR="00CC3BF8">
        <w:rPr>
          <w:rFonts w:ascii="Times New Roman" w:hAnsi="Times New Roman" w:cs="Times New Roman"/>
          <w:sz w:val="24"/>
          <w:szCs w:val="24"/>
        </w:rPr>
        <w:t>Eelnevast tulenevalt on vajalik täpsustada VMS</w:t>
      </w:r>
      <w:r w:rsidR="00646CA0">
        <w:rPr>
          <w:rFonts w:ascii="Times New Roman" w:hAnsi="Times New Roman" w:cs="Times New Roman"/>
          <w:sz w:val="24"/>
          <w:szCs w:val="24"/>
        </w:rPr>
        <w:t>-i</w:t>
      </w:r>
      <w:r w:rsidR="00CC3BF8">
        <w:rPr>
          <w:rFonts w:ascii="Times New Roman" w:hAnsi="Times New Roman" w:cs="Times New Roman"/>
          <w:sz w:val="24"/>
          <w:szCs w:val="24"/>
        </w:rPr>
        <w:t xml:space="preserve"> § </w:t>
      </w:r>
      <w:r w:rsidR="00CC3BF8" w:rsidRPr="00CF39DD">
        <w:rPr>
          <w:rFonts w:ascii="Times New Roman" w:hAnsi="Times New Roman" w:cs="Times New Roman"/>
          <w:sz w:val="24"/>
          <w:szCs w:val="24"/>
        </w:rPr>
        <w:t>40</w:t>
      </w:r>
      <w:r w:rsidR="00CC3BF8" w:rsidRPr="00CF39DD">
        <w:rPr>
          <w:rFonts w:ascii="Times New Roman" w:hAnsi="Times New Roman" w:cs="Times New Roman"/>
          <w:sz w:val="24"/>
          <w:szCs w:val="24"/>
          <w:vertAlign w:val="superscript"/>
        </w:rPr>
        <w:t>2</w:t>
      </w:r>
      <w:r w:rsidR="00CC3BF8" w:rsidRPr="00CF39DD">
        <w:rPr>
          <w:rFonts w:ascii="Times New Roman" w:hAnsi="Times New Roman" w:cs="Times New Roman"/>
          <w:sz w:val="24"/>
          <w:szCs w:val="24"/>
        </w:rPr>
        <w:t xml:space="preserve"> lõiget 2</w:t>
      </w:r>
      <w:r w:rsidR="00D509AC">
        <w:rPr>
          <w:rFonts w:ascii="Times New Roman" w:hAnsi="Times New Roman" w:cs="Times New Roman"/>
          <w:sz w:val="24"/>
          <w:szCs w:val="24"/>
        </w:rPr>
        <w:t xml:space="preserve">, </w:t>
      </w:r>
      <w:r w:rsidR="00602F4A">
        <w:rPr>
          <w:rFonts w:ascii="Times New Roman" w:hAnsi="Times New Roman" w:cs="Times New Roman"/>
          <w:sz w:val="24"/>
          <w:szCs w:val="24"/>
        </w:rPr>
        <w:t>sätestades</w:t>
      </w:r>
      <w:r w:rsidR="00D509AC">
        <w:rPr>
          <w:rFonts w:ascii="Times New Roman" w:hAnsi="Times New Roman" w:cs="Times New Roman"/>
          <w:sz w:val="24"/>
          <w:szCs w:val="24"/>
        </w:rPr>
        <w:t>, et haldusorgan võib ka töökoha</w:t>
      </w:r>
      <w:r w:rsidR="00602F4A">
        <w:rPr>
          <w:rFonts w:ascii="Times New Roman" w:hAnsi="Times New Roman" w:cs="Times New Roman"/>
          <w:sz w:val="24"/>
          <w:szCs w:val="24"/>
        </w:rPr>
        <w:t>vahetuse</w:t>
      </w:r>
      <w:r w:rsidR="00D509AC">
        <w:rPr>
          <w:rFonts w:ascii="Times New Roman" w:hAnsi="Times New Roman" w:cs="Times New Roman"/>
          <w:sz w:val="24"/>
          <w:szCs w:val="24"/>
        </w:rPr>
        <w:t xml:space="preserve"> registreerimise taotluse puhul arvestada kutsuja ebausaldusväärsuse hinnanguga. </w:t>
      </w:r>
      <w:r w:rsidR="0010177D">
        <w:rPr>
          <w:rFonts w:ascii="Times New Roman" w:hAnsi="Times New Roman" w:cs="Times New Roman"/>
          <w:sz w:val="24"/>
          <w:szCs w:val="24"/>
        </w:rPr>
        <w:t xml:space="preserve">Ühtlasi muudetakse sätte struktuuri, et oleks selgem, milliste menetluste puhul haldusorgan võib kutsuja ebausaldusväärsuse hinnanguga arvestada. </w:t>
      </w:r>
    </w:p>
    <w:p w14:paraId="448B537C" w14:textId="77777777" w:rsidR="0010177D" w:rsidRDefault="0010177D" w:rsidP="007E0942">
      <w:pPr>
        <w:spacing w:after="0" w:line="240" w:lineRule="auto"/>
        <w:jc w:val="both"/>
        <w:rPr>
          <w:rFonts w:ascii="Times New Roman" w:hAnsi="Times New Roman" w:cs="Times New Roman"/>
          <w:sz w:val="24"/>
          <w:szCs w:val="24"/>
        </w:rPr>
      </w:pPr>
    </w:p>
    <w:p w14:paraId="4B787925" w14:textId="27CA0008" w:rsidR="0010177D" w:rsidRPr="00CF39DD" w:rsidRDefault="0010177D" w:rsidP="007E0942">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Eelnõu § 1 punktiga 4 </w:t>
      </w:r>
      <w:r w:rsidRPr="0010177D">
        <w:rPr>
          <w:rFonts w:ascii="Times New Roman" w:hAnsi="Times New Roman" w:cs="Times New Roman"/>
          <w:sz w:val="24"/>
          <w:szCs w:val="24"/>
        </w:rPr>
        <w:t xml:space="preserve">muudetakse VMS </w:t>
      </w:r>
      <w:r>
        <w:rPr>
          <w:rFonts w:ascii="Times New Roman" w:hAnsi="Times New Roman" w:cs="Times New Roman"/>
          <w:sz w:val="24"/>
          <w:szCs w:val="24"/>
        </w:rPr>
        <w:t>§-i 177 lõiget 4</w:t>
      </w:r>
      <w:r w:rsidR="004B4DE6">
        <w:rPr>
          <w:rFonts w:ascii="Times New Roman" w:hAnsi="Times New Roman" w:cs="Times New Roman"/>
          <w:sz w:val="24"/>
          <w:szCs w:val="24"/>
        </w:rPr>
        <w:t>, millega on sätestatud Eesti Töötukassa loa nõude erisus välismaalasele, kes vahetab töökohta sama tööandja juures</w:t>
      </w:r>
      <w:r w:rsidR="0089190F">
        <w:rPr>
          <w:rFonts w:ascii="Times New Roman" w:hAnsi="Times New Roman" w:cs="Times New Roman"/>
          <w:sz w:val="24"/>
          <w:szCs w:val="24"/>
        </w:rPr>
        <w:t>, kuid</w:t>
      </w:r>
      <w:r w:rsidR="004B4DE6">
        <w:rPr>
          <w:rFonts w:ascii="Times New Roman" w:hAnsi="Times New Roman" w:cs="Times New Roman"/>
          <w:sz w:val="24"/>
          <w:szCs w:val="24"/>
        </w:rPr>
        <w:t xml:space="preserve"> </w:t>
      </w:r>
      <w:r w:rsidR="004B4DE6" w:rsidRPr="00436214">
        <w:rPr>
          <w:rFonts w:ascii="Times New Roman" w:hAnsi="Times New Roman" w:cs="Times New Roman"/>
          <w:sz w:val="24"/>
          <w:szCs w:val="24"/>
        </w:rPr>
        <w:t xml:space="preserve">muud </w:t>
      </w:r>
      <w:r w:rsidR="004B4DE6">
        <w:rPr>
          <w:rFonts w:ascii="Times New Roman" w:hAnsi="Times New Roman" w:cs="Times New Roman"/>
          <w:sz w:val="24"/>
          <w:szCs w:val="24"/>
        </w:rPr>
        <w:t xml:space="preserve">töötamiseks antud tähtajalises </w:t>
      </w:r>
      <w:r w:rsidR="004B4DE6" w:rsidRPr="00436214">
        <w:rPr>
          <w:rFonts w:ascii="Times New Roman" w:hAnsi="Times New Roman" w:cs="Times New Roman"/>
          <w:sz w:val="24"/>
          <w:szCs w:val="24"/>
        </w:rPr>
        <w:t xml:space="preserve">elamisloas kindlaks määratud tingimused </w:t>
      </w:r>
      <w:r w:rsidR="004B4DE6">
        <w:rPr>
          <w:rFonts w:ascii="Times New Roman" w:hAnsi="Times New Roman" w:cs="Times New Roman"/>
          <w:sz w:val="24"/>
          <w:szCs w:val="24"/>
        </w:rPr>
        <w:t xml:space="preserve">peale töökoha </w:t>
      </w:r>
      <w:r w:rsidR="004B4DE6" w:rsidRPr="00436214">
        <w:rPr>
          <w:rFonts w:ascii="Times New Roman" w:hAnsi="Times New Roman" w:cs="Times New Roman"/>
          <w:sz w:val="24"/>
          <w:szCs w:val="24"/>
        </w:rPr>
        <w:t xml:space="preserve">ei muutu </w:t>
      </w:r>
      <w:r w:rsidR="0089190F">
        <w:rPr>
          <w:rFonts w:ascii="Times New Roman" w:hAnsi="Times New Roman" w:cs="Times New Roman"/>
          <w:sz w:val="24"/>
          <w:szCs w:val="24"/>
        </w:rPr>
        <w:t>ja</w:t>
      </w:r>
      <w:r w:rsidR="004B4DE6" w:rsidRPr="00436214">
        <w:rPr>
          <w:rFonts w:ascii="Times New Roman" w:hAnsi="Times New Roman" w:cs="Times New Roman"/>
          <w:sz w:val="24"/>
          <w:szCs w:val="24"/>
        </w:rPr>
        <w:t xml:space="preserve"> </w:t>
      </w:r>
      <w:r w:rsidR="004B4DE6">
        <w:rPr>
          <w:rFonts w:ascii="Times New Roman" w:hAnsi="Times New Roman" w:cs="Times New Roman"/>
          <w:sz w:val="24"/>
          <w:szCs w:val="24"/>
        </w:rPr>
        <w:t xml:space="preserve">uuel töökohal on samad kutse- ja kvalifikatsiooninõuded. Tegemist on tehnilise muudatusega, </w:t>
      </w:r>
      <w:r w:rsidR="0089190F">
        <w:rPr>
          <w:rFonts w:ascii="Times New Roman" w:hAnsi="Times New Roman" w:cs="Times New Roman"/>
          <w:sz w:val="24"/>
          <w:szCs w:val="24"/>
        </w:rPr>
        <w:t>kuna õiguslik alus, mille kohaselt välismaalasel on lubatud töökohta vahetada sama tööandja juures</w:t>
      </w:r>
      <w:r w:rsidR="004B4DE6">
        <w:rPr>
          <w:rFonts w:ascii="Times New Roman" w:hAnsi="Times New Roman" w:cs="Times New Roman"/>
          <w:sz w:val="24"/>
          <w:szCs w:val="24"/>
        </w:rPr>
        <w:t xml:space="preserve"> </w:t>
      </w:r>
      <w:r w:rsidR="00651048">
        <w:rPr>
          <w:rFonts w:ascii="Times New Roman" w:hAnsi="Times New Roman" w:cs="Times New Roman"/>
          <w:sz w:val="24"/>
          <w:szCs w:val="24"/>
        </w:rPr>
        <w:t xml:space="preserve">eelnimetatud juhul, </w:t>
      </w:r>
      <w:r w:rsidR="004B4DE6">
        <w:rPr>
          <w:rFonts w:ascii="Times New Roman" w:hAnsi="Times New Roman" w:cs="Times New Roman"/>
          <w:sz w:val="24"/>
          <w:szCs w:val="24"/>
        </w:rPr>
        <w:t xml:space="preserve">viiakse </w:t>
      </w:r>
      <w:r w:rsidR="0089190F">
        <w:rPr>
          <w:rFonts w:ascii="Times New Roman" w:hAnsi="Times New Roman" w:cs="Times New Roman"/>
          <w:sz w:val="24"/>
          <w:szCs w:val="24"/>
        </w:rPr>
        <w:t>eelnõu</w:t>
      </w:r>
      <w:r w:rsidR="004B4DE6">
        <w:rPr>
          <w:rFonts w:ascii="Times New Roman" w:hAnsi="Times New Roman" w:cs="Times New Roman"/>
          <w:sz w:val="24"/>
          <w:szCs w:val="24"/>
        </w:rPr>
        <w:t xml:space="preserve"> § 1 punktiga 6 loodavasse § 184</w:t>
      </w:r>
      <w:r w:rsidR="004B4DE6" w:rsidRPr="004B4DE6">
        <w:rPr>
          <w:rFonts w:ascii="Times New Roman" w:hAnsi="Times New Roman" w:cs="Times New Roman"/>
          <w:sz w:val="24"/>
          <w:szCs w:val="24"/>
          <w:vertAlign w:val="superscript"/>
        </w:rPr>
        <w:t>2</w:t>
      </w:r>
      <w:r w:rsidR="003439FA">
        <w:rPr>
          <w:rFonts w:ascii="Times New Roman" w:hAnsi="Times New Roman" w:cs="Times New Roman"/>
          <w:sz w:val="24"/>
          <w:szCs w:val="24"/>
        </w:rPr>
        <w:t xml:space="preserve"> lõikesse 2,</w:t>
      </w:r>
      <w:r w:rsidR="004B4DE6">
        <w:rPr>
          <w:rFonts w:ascii="Times New Roman" w:hAnsi="Times New Roman" w:cs="Times New Roman"/>
          <w:sz w:val="24"/>
          <w:szCs w:val="24"/>
        </w:rPr>
        <w:t xml:space="preserve"> kuhu see</w:t>
      </w:r>
      <w:r w:rsidR="00651048">
        <w:rPr>
          <w:rFonts w:ascii="Times New Roman" w:hAnsi="Times New Roman" w:cs="Times New Roman"/>
          <w:sz w:val="24"/>
          <w:szCs w:val="24"/>
        </w:rPr>
        <w:t xml:space="preserve"> VMS</w:t>
      </w:r>
      <w:r w:rsidR="004B4DE6">
        <w:rPr>
          <w:rFonts w:ascii="Times New Roman" w:hAnsi="Times New Roman" w:cs="Times New Roman"/>
          <w:sz w:val="24"/>
          <w:szCs w:val="24"/>
        </w:rPr>
        <w:t xml:space="preserve"> ülesehituselt paremini sobib. </w:t>
      </w:r>
      <w:r w:rsidR="0089190F">
        <w:rPr>
          <w:rFonts w:ascii="Times New Roman" w:hAnsi="Times New Roman" w:cs="Times New Roman"/>
          <w:sz w:val="24"/>
          <w:szCs w:val="24"/>
        </w:rPr>
        <w:t xml:space="preserve">Eelnõu § 1 punktiga </w:t>
      </w:r>
      <w:r w:rsidR="00786FCB">
        <w:rPr>
          <w:rFonts w:ascii="Times New Roman" w:hAnsi="Times New Roman" w:cs="Times New Roman"/>
          <w:sz w:val="24"/>
          <w:szCs w:val="24"/>
        </w:rPr>
        <w:t>7</w:t>
      </w:r>
      <w:r w:rsidR="0089190F">
        <w:rPr>
          <w:rFonts w:ascii="Times New Roman" w:hAnsi="Times New Roman" w:cs="Times New Roman"/>
          <w:sz w:val="24"/>
          <w:szCs w:val="24"/>
        </w:rPr>
        <w:t xml:space="preserve"> tunnistatakse VMS § 185 lõige 4 kehtetuks. Eelnevast</w:t>
      </w:r>
      <w:r w:rsidR="004B4DE6">
        <w:rPr>
          <w:rFonts w:ascii="Times New Roman" w:hAnsi="Times New Roman" w:cs="Times New Roman"/>
          <w:sz w:val="24"/>
          <w:szCs w:val="24"/>
        </w:rPr>
        <w:t xml:space="preserve"> tulenevalt on vaja muuta VMS §-i 177 lõikes 4 olevat viidet </w:t>
      </w:r>
      <w:r w:rsidR="0089190F">
        <w:rPr>
          <w:rFonts w:ascii="Times New Roman" w:hAnsi="Times New Roman" w:cs="Times New Roman"/>
          <w:sz w:val="24"/>
          <w:szCs w:val="24"/>
        </w:rPr>
        <w:t xml:space="preserve">õiguslikule </w:t>
      </w:r>
      <w:r w:rsidR="004B4DE6">
        <w:rPr>
          <w:rFonts w:ascii="Times New Roman" w:hAnsi="Times New Roman" w:cs="Times New Roman"/>
          <w:sz w:val="24"/>
          <w:szCs w:val="24"/>
        </w:rPr>
        <w:t xml:space="preserve">alusele. </w:t>
      </w:r>
    </w:p>
    <w:p w14:paraId="3437DDB3" w14:textId="77777777" w:rsidR="00591B5C" w:rsidRPr="00CF39DD" w:rsidRDefault="00591B5C" w:rsidP="007E0942">
      <w:pPr>
        <w:spacing w:after="0" w:line="240" w:lineRule="auto"/>
        <w:jc w:val="both"/>
        <w:rPr>
          <w:rFonts w:ascii="Times New Roman" w:hAnsi="Times New Roman" w:cs="Times New Roman"/>
          <w:b/>
          <w:bCs/>
          <w:sz w:val="24"/>
          <w:szCs w:val="24"/>
        </w:rPr>
      </w:pPr>
    </w:p>
    <w:p w14:paraId="24CCAD99" w14:textId="63BF451A" w:rsidR="002111E8" w:rsidRPr="00CF39DD" w:rsidRDefault="00F56BDF"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w:t>
      </w:r>
      <w:r w:rsidRPr="00E51E70">
        <w:rPr>
          <w:rFonts w:ascii="Times New Roman" w:hAnsi="Times New Roman" w:cs="Times New Roman"/>
          <w:b/>
          <w:bCs/>
          <w:sz w:val="24"/>
          <w:szCs w:val="24"/>
        </w:rPr>
        <w:t xml:space="preserve">punktiga </w:t>
      </w:r>
      <w:r w:rsidR="00176EEE" w:rsidRPr="00E51E70">
        <w:rPr>
          <w:rFonts w:ascii="Times New Roman" w:hAnsi="Times New Roman" w:cs="Times New Roman"/>
          <w:b/>
          <w:bCs/>
          <w:sz w:val="24"/>
          <w:szCs w:val="24"/>
        </w:rPr>
        <w:t>5</w:t>
      </w:r>
      <w:r w:rsidRPr="00E51E70">
        <w:rPr>
          <w:rFonts w:ascii="Times New Roman" w:hAnsi="Times New Roman" w:cs="Times New Roman"/>
          <w:sz w:val="24"/>
          <w:szCs w:val="24"/>
        </w:rPr>
        <w:t xml:space="preserve"> täiendatakse VMS-i § 177 lõikega 4</w:t>
      </w:r>
      <w:r w:rsidR="004203F0" w:rsidRPr="00E51E70">
        <w:rPr>
          <w:rFonts w:ascii="Times New Roman" w:hAnsi="Times New Roman" w:cs="Times New Roman"/>
          <w:sz w:val="24"/>
          <w:szCs w:val="24"/>
          <w:vertAlign w:val="superscript"/>
        </w:rPr>
        <w:t>1</w:t>
      </w:r>
      <w:r w:rsidRPr="00E51E70">
        <w:rPr>
          <w:rFonts w:ascii="Times New Roman" w:hAnsi="Times New Roman" w:cs="Times New Roman"/>
          <w:sz w:val="24"/>
          <w:szCs w:val="24"/>
        </w:rPr>
        <w:t>, mille kohaselt ei kohaldata Eesti Töötukassa loa nõuet</w:t>
      </w:r>
      <w:r w:rsidR="004203F0" w:rsidRPr="00E51E70">
        <w:rPr>
          <w:rFonts w:ascii="Times New Roman" w:hAnsi="Times New Roman" w:cs="Times New Roman"/>
          <w:sz w:val="24"/>
          <w:szCs w:val="24"/>
        </w:rPr>
        <w:t xml:space="preserve"> </w:t>
      </w:r>
      <w:r w:rsidR="00602F4A" w:rsidRPr="00E51E70">
        <w:rPr>
          <w:rFonts w:ascii="Times New Roman" w:hAnsi="Times New Roman" w:cs="Times New Roman"/>
          <w:sz w:val="24"/>
          <w:szCs w:val="24"/>
        </w:rPr>
        <w:t>töökohavahetuse puhul</w:t>
      </w:r>
      <w:r w:rsidRPr="00E51E70">
        <w:rPr>
          <w:rFonts w:ascii="Times New Roman" w:hAnsi="Times New Roman" w:cs="Times New Roman"/>
          <w:sz w:val="24"/>
          <w:szCs w:val="24"/>
        </w:rPr>
        <w:t>, kui välismaalane on</w:t>
      </w:r>
      <w:r w:rsidR="00D51460">
        <w:rPr>
          <w:rFonts w:ascii="Times New Roman" w:hAnsi="Times New Roman" w:cs="Times New Roman"/>
          <w:sz w:val="24"/>
          <w:szCs w:val="24"/>
        </w:rPr>
        <w:t xml:space="preserve"> </w:t>
      </w:r>
      <w:r w:rsidRPr="00E51E70">
        <w:rPr>
          <w:rFonts w:ascii="Times New Roman" w:hAnsi="Times New Roman" w:cs="Times New Roman"/>
          <w:sz w:val="24"/>
          <w:szCs w:val="24"/>
        </w:rPr>
        <w:t>töötanud</w:t>
      </w:r>
      <w:r w:rsidR="00D51460">
        <w:rPr>
          <w:rFonts w:ascii="Times New Roman" w:hAnsi="Times New Roman" w:cs="Times New Roman"/>
          <w:sz w:val="24"/>
          <w:szCs w:val="24"/>
        </w:rPr>
        <w:t xml:space="preserve"> tähtajalises </w:t>
      </w:r>
      <w:r w:rsidR="00D51460">
        <w:rPr>
          <w:rFonts w:ascii="Times New Roman" w:hAnsi="Times New Roman" w:cs="Times New Roman"/>
          <w:sz w:val="24"/>
          <w:szCs w:val="24"/>
        </w:rPr>
        <w:lastRenderedPageBreak/>
        <w:t>elamisloas kindlaks määratud</w:t>
      </w:r>
      <w:r w:rsidRPr="00E51E70">
        <w:rPr>
          <w:rFonts w:ascii="Times New Roman" w:hAnsi="Times New Roman" w:cs="Times New Roman"/>
          <w:sz w:val="24"/>
          <w:szCs w:val="24"/>
        </w:rPr>
        <w:t xml:space="preserve"> tööandja juuresvähemalt 12 kuud</w:t>
      </w:r>
      <w:r w:rsidR="004203F0" w:rsidRPr="00E51E70">
        <w:rPr>
          <w:rFonts w:ascii="Times New Roman" w:hAnsi="Times New Roman" w:cs="Times New Roman"/>
          <w:sz w:val="24"/>
          <w:szCs w:val="24"/>
        </w:rPr>
        <w:t xml:space="preserve">. </w:t>
      </w:r>
      <w:r w:rsidR="002101CA" w:rsidRPr="00E51E70">
        <w:rPr>
          <w:rFonts w:ascii="Times New Roman" w:hAnsi="Times New Roman" w:cs="Times New Roman"/>
          <w:sz w:val="24"/>
          <w:szCs w:val="24"/>
        </w:rPr>
        <w:t xml:space="preserve">Muudatus on seotud eelnõu § 1 punktiga </w:t>
      </w:r>
      <w:r w:rsidR="007151D0" w:rsidRPr="00E51E70">
        <w:rPr>
          <w:rFonts w:ascii="Times New Roman" w:hAnsi="Times New Roman" w:cs="Times New Roman"/>
          <w:sz w:val="24"/>
          <w:szCs w:val="24"/>
        </w:rPr>
        <w:t>6</w:t>
      </w:r>
      <w:r w:rsidR="002101CA" w:rsidRPr="00E51E70">
        <w:rPr>
          <w:rFonts w:ascii="Times New Roman" w:hAnsi="Times New Roman" w:cs="Times New Roman"/>
          <w:sz w:val="24"/>
          <w:szCs w:val="24"/>
        </w:rPr>
        <w:t>, mille</w:t>
      </w:r>
      <w:r w:rsidR="002101CA" w:rsidRPr="00CF39DD">
        <w:rPr>
          <w:rFonts w:ascii="Times New Roman" w:hAnsi="Times New Roman" w:cs="Times New Roman"/>
          <w:sz w:val="24"/>
          <w:szCs w:val="24"/>
        </w:rPr>
        <w:t xml:space="preserve"> kohaselt peab </w:t>
      </w:r>
      <w:r w:rsidR="00602F4A">
        <w:rPr>
          <w:rFonts w:ascii="Times New Roman" w:hAnsi="Times New Roman" w:cs="Times New Roman"/>
          <w:sz w:val="24"/>
          <w:szCs w:val="24"/>
        </w:rPr>
        <w:t>töökohavahetusel</w:t>
      </w:r>
      <w:r w:rsidR="0033460B">
        <w:rPr>
          <w:rFonts w:ascii="Times New Roman" w:hAnsi="Times New Roman" w:cs="Times New Roman"/>
          <w:sz w:val="24"/>
          <w:szCs w:val="24"/>
        </w:rPr>
        <w:t xml:space="preserve"> töötamine </w:t>
      </w:r>
      <w:r w:rsidR="007B74F9">
        <w:rPr>
          <w:rFonts w:ascii="Times New Roman" w:hAnsi="Times New Roman" w:cs="Times New Roman"/>
          <w:sz w:val="24"/>
          <w:szCs w:val="24"/>
        </w:rPr>
        <w:t xml:space="preserve">uue </w:t>
      </w:r>
      <w:r w:rsidR="0033460B">
        <w:rPr>
          <w:rFonts w:ascii="Times New Roman" w:hAnsi="Times New Roman" w:cs="Times New Roman"/>
          <w:sz w:val="24"/>
          <w:szCs w:val="24"/>
        </w:rPr>
        <w:t xml:space="preserve">tööandja juures või </w:t>
      </w:r>
      <w:r w:rsidR="00602F4A">
        <w:rPr>
          <w:rFonts w:ascii="Times New Roman" w:hAnsi="Times New Roman" w:cs="Times New Roman"/>
          <w:sz w:val="24"/>
          <w:szCs w:val="24"/>
        </w:rPr>
        <w:t xml:space="preserve">sama tööandja juures </w:t>
      </w:r>
      <w:r w:rsidR="0033460B">
        <w:rPr>
          <w:rFonts w:ascii="Times New Roman" w:hAnsi="Times New Roman" w:cs="Times New Roman"/>
          <w:sz w:val="24"/>
          <w:szCs w:val="24"/>
        </w:rPr>
        <w:t>uuel töökohal vastama VMS-</w:t>
      </w:r>
      <w:proofErr w:type="spellStart"/>
      <w:r w:rsidR="0033460B">
        <w:rPr>
          <w:rFonts w:ascii="Times New Roman" w:hAnsi="Times New Roman" w:cs="Times New Roman"/>
          <w:sz w:val="24"/>
          <w:szCs w:val="24"/>
        </w:rPr>
        <w:t>is</w:t>
      </w:r>
      <w:proofErr w:type="spellEnd"/>
      <w:r w:rsidR="0033460B">
        <w:rPr>
          <w:rFonts w:ascii="Times New Roman" w:hAnsi="Times New Roman" w:cs="Times New Roman"/>
          <w:sz w:val="24"/>
          <w:szCs w:val="24"/>
        </w:rPr>
        <w:t xml:space="preserve"> </w:t>
      </w:r>
      <w:r w:rsidR="002101CA" w:rsidRPr="00CF39DD">
        <w:rPr>
          <w:rFonts w:ascii="Times New Roman" w:hAnsi="Times New Roman" w:cs="Times New Roman"/>
          <w:sz w:val="24"/>
          <w:szCs w:val="24"/>
        </w:rPr>
        <w:t>sätestatud tähtajalise elamisloa töötamiseks andmise tingimustele, s</w:t>
      </w:r>
      <w:r w:rsidR="00862C89">
        <w:rPr>
          <w:rFonts w:ascii="Times New Roman" w:hAnsi="Times New Roman" w:cs="Times New Roman"/>
          <w:sz w:val="24"/>
          <w:szCs w:val="24"/>
        </w:rPr>
        <w:t>ealhulgas</w:t>
      </w:r>
      <w:r w:rsidR="002101CA" w:rsidRPr="00CF39DD">
        <w:rPr>
          <w:rFonts w:ascii="Times New Roman" w:hAnsi="Times New Roman" w:cs="Times New Roman"/>
          <w:sz w:val="24"/>
          <w:szCs w:val="24"/>
        </w:rPr>
        <w:t xml:space="preserve"> Eesti Töötukassa nõude osas. </w:t>
      </w:r>
    </w:p>
    <w:p w14:paraId="56DD05E4" w14:textId="77777777" w:rsidR="002111E8" w:rsidRPr="00CF39DD" w:rsidRDefault="002111E8" w:rsidP="007E0942">
      <w:pPr>
        <w:spacing w:after="0" w:line="240" w:lineRule="auto"/>
        <w:jc w:val="both"/>
        <w:rPr>
          <w:rFonts w:ascii="Times New Roman" w:hAnsi="Times New Roman" w:cs="Times New Roman"/>
          <w:sz w:val="24"/>
          <w:szCs w:val="24"/>
        </w:rPr>
      </w:pPr>
    </w:p>
    <w:p w14:paraId="573607D3" w14:textId="77777777" w:rsidR="00FE5041" w:rsidRDefault="002111E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Direktiivi artikkel 11 lõike 3 punkti b kohaselt võib liikmesriik ühtse loa kehtivusaja jooksul nõuda, et </w:t>
      </w:r>
      <w:r w:rsidR="0057325B">
        <w:rPr>
          <w:rFonts w:ascii="Times New Roman" w:hAnsi="Times New Roman" w:cs="Times New Roman"/>
          <w:sz w:val="24"/>
          <w:szCs w:val="24"/>
        </w:rPr>
        <w:t>töökohavahetuse</w:t>
      </w:r>
      <w:r w:rsidRPr="00CF39DD">
        <w:rPr>
          <w:rFonts w:ascii="Times New Roman" w:hAnsi="Times New Roman" w:cs="Times New Roman"/>
          <w:sz w:val="24"/>
          <w:szCs w:val="24"/>
        </w:rPr>
        <w:t xml:space="preserve"> korral kontrollitaks tööturu olukorda, kui asjaomane liikmesriik kontrollib ühtse loa taotluste puhul tööturu olukorda. </w:t>
      </w:r>
    </w:p>
    <w:p w14:paraId="3C1D9C20" w14:textId="77777777" w:rsidR="00FE5041" w:rsidRDefault="00FE5041" w:rsidP="007E0942">
      <w:pPr>
        <w:spacing w:after="0" w:line="240" w:lineRule="auto"/>
        <w:jc w:val="both"/>
        <w:rPr>
          <w:rFonts w:ascii="Times New Roman" w:hAnsi="Times New Roman" w:cs="Times New Roman"/>
          <w:sz w:val="24"/>
          <w:szCs w:val="24"/>
        </w:rPr>
      </w:pPr>
    </w:p>
    <w:p w14:paraId="41FF5640" w14:textId="70851258" w:rsidR="000D16FC" w:rsidRDefault="00FD0A16" w:rsidP="007E0942">
      <w:pPr>
        <w:spacing w:after="0" w:line="240" w:lineRule="auto"/>
        <w:jc w:val="both"/>
        <w:rPr>
          <w:rFonts w:ascii="Times New Roman" w:hAnsi="Times New Roman"/>
          <w:bCs/>
          <w:sz w:val="24"/>
          <w:szCs w:val="24"/>
        </w:rPr>
      </w:pPr>
      <w:r w:rsidRPr="00CF39DD">
        <w:rPr>
          <w:rFonts w:ascii="Times New Roman" w:hAnsi="Times New Roman" w:cs="Times New Roman"/>
          <w:sz w:val="24"/>
          <w:szCs w:val="24"/>
        </w:rPr>
        <w:t>Kehtiva</w:t>
      </w:r>
      <w:r w:rsidR="002111E8" w:rsidRPr="00CF39DD">
        <w:rPr>
          <w:rFonts w:ascii="Times New Roman" w:hAnsi="Times New Roman" w:cs="Times New Roman"/>
          <w:sz w:val="24"/>
          <w:szCs w:val="24"/>
        </w:rPr>
        <w:t xml:space="preserve"> Eesti</w:t>
      </w:r>
      <w:r w:rsidRPr="00CF39DD">
        <w:rPr>
          <w:rFonts w:ascii="Times New Roman" w:hAnsi="Times New Roman" w:cs="Times New Roman"/>
          <w:sz w:val="24"/>
          <w:szCs w:val="24"/>
        </w:rPr>
        <w:t xml:space="preserve"> töörände regulatsiooni kohaselt, kui taotletakse </w:t>
      </w:r>
      <w:r w:rsidR="00862C89">
        <w:rPr>
          <w:rFonts w:ascii="Times New Roman" w:hAnsi="Times New Roman" w:cs="Times New Roman"/>
          <w:sz w:val="24"/>
          <w:szCs w:val="24"/>
        </w:rPr>
        <w:t xml:space="preserve">tähtajalist </w:t>
      </w:r>
      <w:r w:rsidRPr="00CF39DD">
        <w:rPr>
          <w:rFonts w:ascii="Times New Roman" w:hAnsi="Times New Roman" w:cs="Times New Roman"/>
          <w:sz w:val="24"/>
          <w:szCs w:val="24"/>
        </w:rPr>
        <w:t xml:space="preserve">elamisluba töötamiseks, peab </w:t>
      </w:r>
      <w:r w:rsidRPr="00CF39DD">
        <w:rPr>
          <w:rFonts w:ascii="Times New Roman" w:hAnsi="Times New Roman"/>
          <w:bCs/>
          <w:sz w:val="24"/>
          <w:szCs w:val="24"/>
        </w:rPr>
        <w:t>üldreeglina VMS</w:t>
      </w:r>
      <w:r w:rsidR="000D16FC">
        <w:rPr>
          <w:rFonts w:ascii="Times New Roman" w:hAnsi="Times New Roman"/>
          <w:bCs/>
          <w:sz w:val="24"/>
          <w:szCs w:val="24"/>
        </w:rPr>
        <w:t>-i</w:t>
      </w:r>
      <w:r w:rsidRPr="00CF39DD">
        <w:rPr>
          <w:rFonts w:ascii="Times New Roman" w:hAnsi="Times New Roman"/>
          <w:bCs/>
          <w:sz w:val="24"/>
          <w:szCs w:val="24"/>
        </w:rPr>
        <w:t xml:space="preserve"> § 177 lõike 1 kohaselt tööandja </w:t>
      </w:r>
      <w:commentRangeStart w:id="129"/>
      <w:r w:rsidRPr="00CF39DD">
        <w:rPr>
          <w:rFonts w:ascii="Times New Roman" w:hAnsi="Times New Roman"/>
          <w:bCs/>
          <w:sz w:val="24"/>
          <w:szCs w:val="24"/>
        </w:rPr>
        <w:t>eelevalt</w:t>
      </w:r>
      <w:commentRangeEnd w:id="129"/>
      <w:r w:rsidR="002A6879">
        <w:rPr>
          <w:rStyle w:val="Kommentaariviide"/>
          <w:rFonts w:asciiTheme="minorHAnsi" w:eastAsiaTheme="minorHAnsi" w:hAnsiTheme="minorHAnsi" w:cstheme="minorBidi"/>
        </w:rPr>
        <w:commentReference w:id="129"/>
      </w:r>
      <w:r w:rsidRPr="00CF39DD">
        <w:rPr>
          <w:rFonts w:ascii="Times New Roman" w:hAnsi="Times New Roman"/>
          <w:bCs/>
          <w:sz w:val="24"/>
          <w:szCs w:val="24"/>
        </w:rPr>
        <w:t xml:space="preserve"> saama Eesti Töötukassalt loa töökoha täitmiseks välismaalasega. </w:t>
      </w:r>
      <w:r w:rsidR="00222D1B" w:rsidRPr="00CF39DD">
        <w:rPr>
          <w:rFonts w:ascii="Times New Roman" w:hAnsi="Times New Roman"/>
          <w:bCs/>
          <w:sz w:val="24"/>
          <w:szCs w:val="24"/>
        </w:rPr>
        <w:t xml:space="preserve">Seda ka juhul, kui välismaalasel on juba varasemalt antud </w:t>
      </w:r>
      <w:r w:rsidR="00862C89">
        <w:rPr>
          <w:rFonts w:ascii="Times New Roman" w:hAnsi="Times New Roman"/>
          <w:bCs/>
          <w:sz w:val="24"/>
          <w:szCs w:val="24"/>
        </w:rPr>
        <w:t xml:space="preserve">tähtajaline </w:t>
      </w:r>
      <w:r w:rsidR="00222D1B" w:rsidRPr="00CF39DD">
        <w:rPr>
          <w:rFonts w:ascii="Times New Roman" w:hAnsi="Times New Roman"/>
          <w:bCs/>
          <w:sz w:val="24"/>
          <w:szCs w:val="24"/>
        </w:rPr>
        <w:t xml:space="preserve">elamisluba töötamiseks ning Eesti Töötukassa andis selleks loa. </w:t>
      </w:r>
      <w:r w:rsidRPr="00CF39DD">
        <w:rPr>
          <w:rFonts w:ascii="Times New Roman" w:hAnsi="Times New Roman"/>
          <w:bCs/>
          <w:sz w:val="24"/>
          <w:szCs w:val="24"/>
        </w:rPr>
        <w:t xml:space="preserve">Eesti Töötukassa loa nõue ei kohaldu </w:t>
      </w:r>
      <w:r w:rsidR="00862C89">
        <w:rPr>
          <w:rFonts w:ascii="Times New Roman" w:hAnsi="Times New Roman"/>
          <w:bCs/>
          <w:sz w:val="24"/>
          <w:szCs w:val="24"/>
        </w:rPr>
        <w:t xml:space="preserve">tähtajalise </w:t>
      </w:r>
      <w:r w:rsidRPr="00CF39DD">
        <w:rPr>
          <w:rFonts w:ascii="Times New Roman" w:hAnsi="Times New Roman"/>
          <w:bCs/>
          <w:sz w:val="24"/>
          <w:szCs w:val="24"/>
        </w:rPr>
        <w:t>elamisloa pikendamisel</w:t>
      </w:r>
      <w:r w:rsidR="00D70555">
        <w:rPr>
          <w:rFonts w:ascii="Times New Roman" w:hAnsi="Times New Roman"/>
          <w:bCs/>
          <w:sz w:val="24"/>
          <w:szCs w:val="24"/>
        </w:rPr>
        <w:t xml:space="preserve"> (VMS</w:t>
      </w:r>
      <w:r w:rsidR="000D16FC">
        <w:rPr>
          <w:rFonts w:ascii="Times New Roman" w:hAnsi="Times New Roman"/>
          <w:bCs/>
          <w:sz w:val="24"/>
          <w:szCs w:val="24"/>
        </w:rPr>
        <w:t>-i</w:t>
      </w:r>
      <w:r w:rsidR="00D70555">
        <w:rPr>
          <w:rFonts w:ascii="Times New Roman" w:hAnsi="Times New Roman"/>
          <w:bCs/>
          <w:sz w:val="24"/>
          <w:szCs w:val="24"/>
        </w:rPr>
        <w:t xml:space="preserve"> § 177 lõige 3)</w:t>
      </w:r>
      <w:r w:rsidRPr="00CF39DD">
        <w:rPr>
          <w:rFonts w:ascii="Times New Roman" w:hAnsi="Times New Roman"/>
          <w:bCs/>
          <w:sz w:val="24"/>
          <w:szCs w:val="24"/>
        </w:rPr>
        <w:t xml:space="preserve">, samuti on erisus tehtud, kui välismaalane vahetab töökohta sama tööandja juures ja </w:t>
      </w:r>
      <w:r w:rsidR="00222D1B" w:rsidRPr="00CF39DD">
        <w:rPr>
          <w:rFonts w:ascii="Times New Roman" w:hAnsi="Times New Roman"/>
          <w:bCs/>
          <w:sz w:val="24"/>
          <w:szCs w:val="24"/>
        </w:rPr>
        <w:t>töökohale esitatavad kutse- ja kvalifikatsioonitingimused ei muutu</w:t>
      </w:r>
      <w:r w:rsidR="00D70555">
        <w:rPr>
          <w:rFonts w:ascii="Times New Roman" w:hAnsi="Times New Roman"/>
          <w:bCs/>
          <w:sz w:val="24"/>
          <w:szCs w:val="24"/>
        </w:rPr>
        <w:t xml:space="preserve"> (VMS</w:t>
      </w:r>
      <w:r w:rsidR="000D16FC">
        <w:rPr>
          <w:rFonts w:ascii="Times New Roman" w:hAnsi="Times New Roman"/>
          <w:bCs/>
          <w:sz w:val="24"/>
          <w:szCs w:val="24"/>
        </w:rPr>
        <w:t>-i</w:t>
      </w:r>
      <w:r w:rsidR="00D70555">
        <w:rPr>
          <w:rFonts w:ascii="Times New Roman" w:hAnsi="Times New Roman"/>
          <w:bCs/>
          <w:sz w:val="24"/>
          <w:szCs w:val="24"/>
        </w:rPr>
        <w:t xml:space="preserve"> § </w:t>
      </w:r>
      <w:r w:rsidR="000D16FC">
        <w:rPr>
          <w:rFonts w:ascii="Times New Roman" w:hAnsi="Times New Roman"/>
          <w:bCs/>
          <w:sz w:val="24"/>
          <w:szCs w:val="24"/>
        </w:rPr>
        <w:t xml:space="preserve">177 lõige 4 ja § </w:t>
      </w:r>
      <w:r w:rsidR="00D70555">
        <w:rPr>
          <w:rFonts w:ascii="Times New Roman" w:hAnsi="Times New Roman"/>
          <w:bCs/>
          <w:sz w:val="24"/>
          <w:szCs w:val="24"/>
        </w:rPr>
        <w:t>185 lõige 4)</w:t>
      </w:r>
      <w:r w:rsidR="00222D1B" w:rsidRPr="00CF39DD">
        <w:rPr>
          <w:rFonts w:ascii="Times New Roman" w:hAnsi="Times New Roman"/>
          <w:bCs/>
          <w:sz w:val="24"/>
          <w:szCs w:val="24"/>
        </w:rPr>
        <w:t>. Teatud soodustatud kategooriate, m</w:t>
      </w:r>
      <w:r w:rsidR="00A94BDB">
        <w:rPr>
          <w:rFonts w:ascii="Times New Roman" w:hAnsi="Times New Roman"/>
          <w:bCs/>
          <w:sz w:val="24"/>
          <w:szCs w:val="24"/>
        </w:rPr>
        <w:t>uuhulgas</w:t>
      </w:r>
      <w:r w:rsidR="00222D1B" w:rsidRPr="00CF39DD">
        <w:rPr>
          <w:rFonts w:ascii="Times New Roman" w:hAnsi="Times New Roman"/>
          <w:bCs/>
          <w:sz w:val="24"/>
          <w:szCs w:val="24"/>
        </w:rPr>
        <w:t xml:space="preserve"> iduettevõtte töötajate, tippspetsialistide ja ekspertide puhul ei ole samuti </w:t>
      </w:r>
      <w:r w:rsidR="00862C89">
        <w:rPr>
          <w:rFonts w:ascii="Times New Roman" w:hAnsi="Times New Roman"/>
          <w:bCs/>
          <w:sz w:val="24"/>
          <w:szCs w:val="24"/>
        </w:rPr>
        <w:t xml:space="preserve">kehtiva korra kohaselt </w:t>
      </w:r>
      <w:r w:rsidR="00222D1B" w:rsidRPr="00CF39DD">
        <w:rPr>
          <w:rFonts w:ascii="Times New Roman" w:hAnsi="Times New Roman"/>
          <w:bCs/>
          <w:sz w:val="24"/>
          <w:szCs w:val="24"/>
        </w:rPr>
        <w:t>vaja Eesti Töötukassalt luba taotleda</w:t>
      </w:r>
      <w:r w:rsidR="00D70555">
        <w:rPr>
          <w:rFonts w:ascii="Times New Roman" w:hAnsi="Times New Roman"/>
          <w:bCs/>
          <w:sz w:val="24"/>
          <w:szCs w:val="24"/>
        </w:rPr>
        <w:t xml:space="preserve"> (VMS</w:t>
      </w:r>
      <w:r w:rsidR="000D16FC">
        <w:rPr>
          <w:rFonts w:ascii="Times New Roman" w:hAnsi="Times New Roman"/>
          <w:bCs/>
          <w:sz w:val="24"/>
          <w:szCs w:val="24"/>
        </w:rPr>
        <w:t>-i</w:t>
      </w:r>
      <w:r w:rsidR="00D70555">
        <w:rPr>
          <w:rFonts w:ascii="Times New Roman" w:hAnsi="Times New Roman"/>
          <w:bCs/>
          <w:sz w:val="24"/>
          <w:szCs w:val="24"/>
        </w:rPr>
        <w:t xml:space="preserve"> 181 </w:t>
      </w:r>
      <w:r w:rsidR="000D16FC">
        <w:rPr>
          <w:rFonts w:ascii="Times New Roman" w:hAnsi="Times New Roman"/>
          <w:bCs/>
          <w:sz w:val="24"/>
          <w:szCs w:val="24"/>
        </w:rPr>
        <w:t>lõiked</w:t>
      </w:r>
      <w:r w:rsidR="00D70555">
        <w:rPr>
          <w:rFonts w:ascii="Times New Roman" w:hAnsi="Times New Roman"/>
          <w:bCs/>
          <w:sz w:val="24"/>
          <w:szCs w:val="24"/>
        </w:rPr>
        <w:t xml:space="preserve"> 1 ja</w:t>
      </w:r>
      <w:r w:rsidR="000D16FC">
        <w:rPr>
          <w:rFonts w:ascii="Times New Roman" w:hAnsi="Times New Roman"/>
          <w:bCs/>
          <w:sz w:val="24"/>
          <w:szCs w:val="24"/>
        </w:rPr>
        <w:t xml:space="preserve"> </w:t>
      </w:r>
      <w:r w:rsidR="00D70555">
        <w:rPr>
          <w:rFonts w:ascii="Times New Roman" w:hAnsi="Times New Roman"/>
          <w:bCs/>
          <w:sz w:val="24"/>
          <w:szCs w:val="24"/>
        </w:rPr>
        <w:t>2)</w:t>
      </w:r>
      <w:r w:rsidR="00222D1B" w:rsidRPr="00CF39DD">
        <w:rPr>
          <w:rFonts w:ascii="Times New Roman" w:hAnsi="Times New Roman"/>
          <w:bCs/>
          <w:sz w:val="24"/>
          <w:szCs w:val="24"/>
        </w:rPr>
        <w:t xml:space="preserve">. </w:t>
      </w:r>
    </w:p>
    <w:p w14:paraId="521C385C" w14:textId="77777777" w:rsidR="000D16FC" w:rsidRDefault="000D16FC" w:rsidP="007E0942">
      <w:pPr>
        <w:spacing w:after="0" w:line="240" w:lineRule="auto"/>
        <w:jc w:val="both"/>
        <w:rPr>
          <w:rFonts w:ascii="Times New Roman" w:hAnsi="Times New Roman"/>
          <w:bCs/>
          <w:sz w:val="24"/>
          <w:szCs w:val="24"/>
        </w:rPr>
      </w:pPr>
    </w:p>
    <w:p w14:paraId="219E1F59" w14:textId="3C8B2498" w:rsidR="00A96DB4" w:rsidRPr="00CF39DD" w:rsidRDefault="00E252D1" w:rsidP="007E0942">
      <w:pPr>
        <w:spacing w:after="0" w:line="240" w:lineRule="auto"/>
        <w:jc w:val="both"/>
        <w:rPr>
          <w:rFonts w:ascii="Times New Roman" w:hAnsi="Times New Roman" w:cs="Times New Roman"/>
          <w:sz w:val="24"/>
          <w:szCs w:val="24"/>
        </w:rPr>
      </w:pPr>
      <w:r w:rsidRPr="00CF39DD">
        <w:rPr>
          <w:rFonts w:ascii="Times New Roman" w:hAnsi="Times New Roman"/>
          <w:bCs/>
          <w:sz w:val="24"/>
          <w:szCs w:val="24"/>
        </w:rPr>
        <w:t>Kui vaadata</w:t>
      </w:r>
      <w:r w:rsidR="00732AFC">
        <w:rPr>
          <w:rFonts w:ascii="Times New Roman" w:hAnsi="Times New Roman"/>
          <w:bCs/>
          <w:sz w:val="24"/>
          <w:szCs w:val="24"/>
        </w:rPr>
        <w:t xml:space="preserve"> 2024. aasta andmete põhjal</w:t>
      </w:r>
      <w:r w:rsidRPr="00CF39DD">
        <w:rPr>
          <w:rFonts w:ascii="Times New Roman" w:hAnsi="Times New Roman"/>
          <w:bCs/>
          <w:sz w:val="24"/>
          <w:szCs w:val="24"/>
        </w:rPr>
        <w:t xml:space="preserve">, </w:t>
      </w:r>
      <w:r w:rsidR="00615BDA">
        <w:rPr>
          <w:rFonts w:ascii="Times New Roman" w:hAnsi="Times New Roman"/>
          <w:bCs/>
          <w:sz w:val="24"/>
          <w:szCs w:val="24"/>
        </w:rPr>
        <w:t>kui mitmel korral</w:t>
      </w:r>
      <w:r w:rsidR="00F57615">
        <w:rPr>
          <w:rFonts w:ascii="Times New Roman" w:hAnsi="Times New Roman"/>
          <w:bCs/>
          <w:sz w:val="24"/>
          <w:szCs w:val="24"/>
        </w:rPr>
        <w:t xml:space="preserve"> tuli tööandja</w:t>
      </w:r>
      <w:r w:rsidR="00615BDA">
        <w:rPr>
          <w:rFonts w:ascii="Times New Roman" w:hAnsi="Times New Roman"/>
          <w:bCs/>
          <w:sz w:val="24"/>
          <w:szCs w:val="24"/>
        </w:rPr>
        <w:t>tel</w:t>
      </w:r>
      <w:r w:rsidR="00F57615">
        <w:rPr>
          <w:rFonts w:ascii="Times New Roman" w:hAnsi="Times New Roman"/>
          <w:bCs/>
          <w:sz w:val="24"/>
          <w:szCs w:val="24"/>
        </w:rPr>
        <w:t xml:space="preserve"> taotleda Eesti Töötukassalt luba juba Eesti tööturul oleva</w:t>
      </w:r>
      <w:r w:rsidR="008027DF">
        <w:rPr>
          <w:rFonts w:ascii="Times New Roman" w:hAnsi="Times New Roman"/>
          <w:bCs/>
          <w:sz w:val="24"/>
          <w:szCs w:val="24"/>
        </w:rPr>
        <w:t>te</w:t>
      </w:r>
      <w:r w:rsidR="00F57615">
        <w:rPr>
          <w:rFonts w:ascii="Times New Roman" w:hAnsi="Times New Roman"/>
          <w:bCs/>
          <w:sz w:val="24"/>
          <w:szCs w:val="24"/>
        </w:rPr>
        <w:t xml:space="preserve"> välismaalas</w:t>
      </w:r>
      <w:r w:rsidR="008027DF">
        <w:rPr>
          <w:rFonts w:ascii="Times New Roman" w:hAnsi="Times New Roman"/>
          <w:bCs/>
          <w:sz w:val="24"/>
          <w:szCs w:val="24"/>
        </w:rPr>
        <w:t>t</w:t>
      </w:r>
      <w:r w:rsidR="00F57615">
        <w:rPr>
          <w:rFonts w:ascii="Times New Roman" w:hAnsi="Times New Roman"/>
          <w:bCs/>
          <w:sz w:val="24"/>
          <w:szCs w:val="24"/>
        </w:rPr>
        <w:t>e tööle võtmiseks</w:t>
      </w:r>
      <w:r w:rsidRPr="00CF39DD">
        <w:rPr>
          <w:rFonts w:ascii="Times New Roman" w:hAnsi="Times New Roman"/>
          <w:bCs/>
          <w:sz w:val="24"/>
          <w:szCs w:val="24"/>
        </w:rPr>
        <w:t xml:space="preserve">, siis </w:t>
      </w:r>
      <w:r w:rsidR="009B13E6" w:rsidRPr="00CF39DD">
        <w:rPr>
          <w:rFonts w:ascii="Times New Roman" w:hAnsi="Times New Roman"/>
          <w:bCs/>
          <w:sz w:val="24"/>
          <w:szCs w:val="24"/>
        </w:rPr>
        <w:t>poolte</w:t>
      </w:r>
      <w:r w:rsidR="008027DF">
        <w:rPr>
          <w:rFonts w:ascii="Times New Roman" w:hAnsi="Times New Roman"/>
          <w:bCs/>
          <w:sz w:val="24"/>
          <w:szCs w:val="24"/>
        </w:rPr>
        <w:t xml:space="preserve"> elamislubade taotluste puhul</w:t>
      </w:r>
      <w:r w:rsidR="009B13E6" w:rsidRPr="00CF39DD">
        <w:rPr>
          <w:rFonts w:ascii="Times New Roman" w:hAnsi="Times New Roman"/>
          <w:bCs/>
          <w:sz w:val="24"/>
          <w:szCs w:val="24"/>
        </w:rPr>
        <w:t xml:space="preserve"> </w:t>
      </w:r>
      <w:r w:rsidR="00732AFC">
        <w:rPr>
          <w:rFonts w:ascii="Times New Roman" w:hAnsi="Times New Roman"/>
          <w:bCs/>
          <w:sz w:val="24"/>
          <w:szCs w:val="24"/>
        </w:rPr>
        <w:t xml:space="preserve">oli </w:t>
      </w:r>
      <w:r w:rsidR="00685B17">
        <w:rPr>
          <w:rFonts w:ascii="Times New Roman" w:hAnsi="Times New Roman"/>
          <w:bCs/>
          <w:sz w:val="24"/>
          <w:szCs w:val="24"/>
        </w:rPr>
        <w:t xml:space="preserve">uuel tööandjal </w:t>
      </w:r>
      <w:r w:rsidR="008027DF">
        <w:rPr>
          <w:rFonts w:ascii="Times New Roman" w:hAnsi="Times New Roman"/>
          <w:bCs/>
          <w:sz w:val="24"/>
          <w:szCs w:val="24"/>
        </w:rPr>
        <w:t xml:space="preserve">esmalt </w:t>
      </w:r>
      <w:r w:rsidR="009B13E6" w:rsidRPr="00CF39DD">
        <w:rPr>
          <w:rFonts w:ascii="Times New Roman" w:hAnsi="Times New Roman"/>
          <w:bCs/>
          <w:sz w:val="24"/>
          <w:szCs w:val="24"/>
        </w:rPr>
        <w:t xml:space="preserve">Eesti Töötukassalt </w:t>
      </w:r>
      <w:r w:rsidR="00732AFC">
        <w:rPr>
          <w:rFonts w:ascii="Times New Roman" w:hAnsi="Times New Roman"/>
          <w:bCs/>
          <w:sz w:val="24"/>
          <w:szCs w:val="24"/>
        </w:rPr>
        <w:t xml:space="preserve">vaja </w:t>
      </w:r>
      <w:r w:rsidR="009B13E6" w:rsidRPr="00CF39DD">
        <w:rPr>
          <w:rFonts w:ascii="Times New Roman" w:hAnsi="Times New Roman"/>
          <w:bCs/>
          <w:sz w:val="24"/>
          <w:szCs w:val="24"/>
        </w:rPr>
        <w:t>luba</w:t>
      </w:r>
      <w:r w:rsidR="008027DF">
        <w:rPr>
          <w:rFonts w:ascii="Times New Roman" w:hAnsi="Times New Roman"/>
          <w:bCs/>
          <w:sz w:val="24"/>
          <w:szCs w:val="24"/>
        </w:rPr>
        <w:t xml:space="preserve"> saada</w:t>
      </w:r>
      <w:r w:rsidR="009B13E6" w:rsidRPr="00CF39DD">
        <w:rPr>
          <w:rFonts w:ascii="Times New Roman" w:hAnsi="Times New Roman"/>
          <w:bCs/>
          <w:sz w:val="24"/>
          <w:szCs w:val="24"/>
        </w:rPr>
        <w:t xml:space="preserve">. </w:t>
      </w:r>
      <w:r w:rsidR="00732AFC">
        <w:rPr>
          <w:rFonts w:ascii="Times New Roman" w:hAnsi="Times New Roman"/>
          <w:bCs/>
          <w:sz w:val="24"/>
          <w:szCs w:val="24"/>
        </w:rPr>
        <w:t>Nendest</w:t>
      </w:r>
      <w:r w:rsidR="008027DF">
        <w:rPr>
          <w:rFonts w:ascii="Times New Roman" w:hAnsi="Times New Roman"/>
          <w:bCs/>
          <w:sz w:val="24"/>
          <w:szCs w:val="24"/>
        </w:rPr>
        <w:t xml:space="preserve"> välismaalastest</w:t>
      </w:r>
      <w:r w:rsidR="00862C89" w:rsidRPr="00CF39DD">
        <w:rPr>
          <w:rFonts w:ascii="Times New Roman" w:hAnsi="Times New Roman"/>
          <w:bCs/>
          <w:sz w:val="24"/>
          <w:szCs w:val="24"/>
        </w:rPr>
        <w:t xml:space="preserve">, </w:t>
      </w:r>
      <w:r w:rsidR="00732AFC">
        <w:rPr>
          <w:rFonts w:ascii="Times New Roman" w:hAnsi="Times New Roman"/>
          <w:bCs/>
          <w:sz w:val="24"/>
          <w:szCs w:val="24"/>
        </w:rPr>
        <w:t xml:space="preserve">kellel tööle võtmiseks Eesti Töötukassa oli eelmise </w:t>
      </w:r>
      <w:r w:rsidR="008027DF">
        <w:rPr>
          <w:rFonts w:ascii="Times New Roman" w:hAnsi="Times New Roman"/>
          <w:bCs/>
          <w:sz w:val="24"/>
          <w:szCs w:val="24"/>
        </w:rPr>
        <w:t>tööandja juurde tööle asumiseks juba loa andnud</w:t>
      </w:r>
      <w:r w:rsidR="00732AFC">
        <w:rPr>
          <w:rFonts w:ascii="Times New Roman" w:hAnsi="Times New Roman"/>
          <w:bCs/>
          <w:sz w:val="24"/>
          <w:szCs w:val="24"/>
        </w:rPr>
        <w:t>, tuli</w:t>
      </w:r>
      <w:r w:rsidR="008027DF">
        <w:rPr>
          <w:rFonts w:ascii="Times New Roman" w:hAnsi="Times New Roman"/>
          <w:bCs/>
          <w:sz w:val="24"/>
          <w:szCs w:val="24"/>
        </w:rPr>
        <w:t xml:space="preserve"> töökohavahetuse korral</w:t>
      </w:r>
      <w:r w:rsidR="00732AFC">
        <w:rPr>
          <w:rFonts w:ascii="Times New Roman" w:hAnsi="Times New Roman"/>
          <w:bCs/>
          <w:sz w:val="24"/>
          <w:szCs w:val="24"/>
        </w:rPr>
        <w:t xml:space="preserve"> </w:t>
      </w:r>
      <w:r w:rsidR="00862C89" w:rsidRPr="00CF39DD">
        <w:rPr>
          <w:rFonts w:ascii="Times New Roman" w:hAnsi="Times New Roman" w:cs="Times New Roman"/>
          <w:sz w:val="24"/>
          <w:szCs w:val="24"/>
        </w:rPr>
        <w:t xml:space="preserve">87% juhtudest </w:t>
      </w:r>
      <w:r w:rsidR="00732AFC">
        <w:rPr>
          <w:rFonts w:ascii="Times New Roman" w:hAnsi="Times New Roman" w:cs="Times New Roman"/>
          <w:sz w:val="24"/>
          <w:szCs w:val="24"/>
        </w:rPr>
        <w:t xml:space="preserve">saada </w:t>
      </w:r>
      <w:r w:rsidR="00862C89" w:rsidRPr="00CF39DD">
        <w:rPr>
          <w:rFonts w:ascii="Times New Roman" w:hAnsi="Times New Roman" w:cs="Times New Roman"/>
          <w:sz w:val="24"/>
          <w:szCs w:val="24"/>
        </w:rPr>
        <w:t>Eesti Töötukassa</w:t>
      </w:r>
      <w:r w:rsidR="00732AFC">
        <w:rPr>
          <w:rFonts w:ascii="Times New Roman" w:hAnsi="Times New Roman" w:cs="Times New Roman"/>
          <w:sz w:val="24"/>
          <w:szCs w:val="24"/>
        </w:rPr>
        <w:t>lt uus</w:t>
      </w:r>
      <w:r w:rsidR="008027DF">
        <w:rPr>
          <w:rFonts w:ascii="Times New Roman" w:hAnsi="Times New Roman" w:cs="Times New Roman"/>
          <w:sz w:val="24"/>
          <w:szCs w:val="24"/>
        </w:rPr>
        <w:t xml:space="preserve"> luba</w:t>
      </w:r>
      <w:r w:rsidR="00DA6EAA">
        <w:rPr>
          <w:rFonts w:ascii="Times New Roman" w:hAnsi="Times New Roman" w:cs="Times New Roman"/>
          <w:sz w:val="24"/>
          <w:szCs w:val="24"/>
        </w:rPr>
        <w:t xml:space="preserve">, </w:t>
      </w:r>
      <w:r w:rsidR="00862C89" w:rsidRPr="00CF39DD">
        <w:rPr>
          <w:rFonts w:ascii="Times New Roman" w:hAnsi="Times New Roman" w:cs="Times New Roman"/>
          <w:sz w:val="24"/>
          <w:szCs w:val="24"/>
        </w:rPr>
        <w:t xml:space="preserve">13% </w:t>
      </w:r>
      <w:r w:rsidR="00DA6EAA">
        <w:rPr>
          <w:rFonts w:ascii="Times New Roman" w:hAnsi="Times New Roman" w:cs="Times New Roman"/>
          <w:sz w:val="24"/>
          <w:szCs w:val="24"/>
        </w:rPr>
        <w:t>juhtudest</w:t>
      </w:r>
      <w:r w:rsidR="008027DF">
        <w:rPr>
          <w:rFonts w:ascii="Times New Roman" w:hAnsi="Times New Roman" w:cs="Times New Roman"/>
          <w:sz w:val="24"/>
          <w:szCs w:val="24"/>
        </w:rPr>
        <w:t xml:space="preserve"> e</w:t>
      </w:r>
      <w:r w:rsidR="00DA6EAA">
        <w:rPr>
          <w:rFonts w:ascii="Times New Roman" w:hAnsi="Times New Roman" w:cs="Times New Roman"/>
          <w:sz w:val="24"/>
          <w:szCs w:val="24"/>
        </w:rPr>
        <w:t xml:space="preserve">nam </w:t>
      </w:r>
      <w:r w:rsidR="008027DF">
        <w:rPr>
          <w:rFonts w:ascii="Times New Roman" w:hAnsi="Times New Roman" w:cs="Times New Roman"/>
          <w:sz w:val="24"/>
          <w:szCs w:val="24"/>
        </w:rPr>
        <w:t>Eesti Töötukassalt uut luba</w:t>
      </w:r>
      <w:r w:rsidR="00DA6EAA">
        <w:rPr>
          <w:rFonts w:ascii="Times New Roman" w:hAnsi="Times New Roman" w:cs="Times New Roman"/>
          <w:sz w:val="24"/>
          <w:szCs w:val="24"/>
        </w:rPr>
        <w:t xml:space="preserve"> ei vajatud</w:t>
      </w:r>
      <w:r w:rsidR="00732AFC">
        <w:rPr>
          <w:rFonts w:ascii="Times New Roman" w:hAnsi="Times New Roman" w:cs="Times New Roman"/>
          <w:sz w:val="24"/>
          <w:szCs w:val="24"/>
        </w:rPr>
        <w:t>.</w:t>
      </w:r>
      <w:r w:rsidR="00862C89" w:rsidRPr="00CF39DD">
        <w:rPr>
          <w:rFonts w:ascii="Times New Roman" w:hAnsi="Times New Roman" w:cs="Times New Roman"/>
          <w:sz w:val="24"/>
          <w:szCs w:val="24"/>
        </w:rPr>
        <w:t xml:space="preserve"> Ne</w:t>
      </w:r>
      <w:r w:rsidR="00DA6EAA">
        <w:rPr>
          <w:rFonts w:ascii="Times New Roman" w:hAnsi="Times New Roman" w:cs="Times New Roman"/>
          <w:sz w:val="24"/>
          <w:szCs w:val="24"/>
        </w:rPr>
        <w:t>ndest</w:t>
      </w:r>
      <w:r w:rsidR="008027DF">
        <w:rPr>
          <w:rFonts w:ascii="Times New Roman" w:hAnsi="Times New Roman" w:cs="Times New Roman"/>
          <w:sz w:val="24"/>
          <w:szCs w:val="24"/>
        </w:rPr>
        <w:t xml:space="preserve"> välismaalastest</w:t>
      </w:r>
      <w:r w:rsidR="00862C89" w:rsidRPr="00CF39DD">
        <w:rPr>
          <w:rFonts w:ascii="Times New Roman" w:hAnsi="Times New Roman" w:cs="Times New Roman"/>
          <w:sz w:val="24"/>
          <w:szCs w:val="24"/>
        </w:rPr>
        <w:t>, ke</w:t>
      </w:r>
      <w:r w:rsidR="00732AFC">
        <w:rPr>
          <w:rFonts w:ascii="Times New Roman" w:hAnsi="Times New Roman" w:cs="Times New Roman"/>
          <w:sz w:val="24"/>
          <w:szCs w:val="24"/>
        </w:rPr>
        <w:t>lle</w:t>
      </w:r>
      <w:r w:rsidR="008027DF">
        <w:rPr>
          <w:rFonts w:ascii="Times New Roman" w:hAnsi="Times New Roman" w:cs="Times New Roman"/>
          <w:sz w:val="24"/>
          <w:szCs w:val="24"/>
        </w:rPr>
        <w:t xml:space="preserve"> tööle võtmiseks ei pidanud </w:t>
      </w:r>
      <w:r w:rsidR="00DA6EAA">
        <w:rPr>
          <w:rFonts w:ascii="Times New Roman" w:hAnsi="Times New Roman" w:cs="Times New Roman"/>
          <w:sz w:val="24"/>
          <w:szCs w:val="24"/>
        </w:rPr>
        <w:t>eelmine</w:t>
      </w:r>
      <w:r w:rsidR="008027DF">
        <w:rPr>
          <w:rFonts w:ascii="Times New Roman" w:hAnsi="Times New Roman" w:cs="Times New Roman"/>
          <w:sz w:val="24"/>
          <w:szCs w:val="24"/>
        </w:rPr>
        <w:t xml:space="preserve"> tööandja Eesti Töötukassalt luba taotlema, oli 14,5,% </w:t>
      </w:r>
      <w:r w:rsidR="00DA6EAA">
        <w:rPr>
          <w:rFonts w:ascii="Times New Roman" w:hAnsi="Times New Roman" w:cs="Times New Roman"/>
          <w:sz w:val="24"/>
          <w:szCs w:val="24"/>
        </w:rPr>
        <w:t xml:space="preserve">juhtudest </w:t>
      </w:r>
      <w:r w:rsidR="008027DF">
        <w:rPr>
          <w:rFonts w:ascii="Times New Roman" w:hAnsi="Times New Roman" w:cs="Times New Roman"/>
          <w:sz w:val="24"/>
          <w:szCs w:val="24"/>
        </w:rPr>
        <w:t xml:space="preserve">vaja töökohavahetuse korral taotleda Eesti Töötukassalt luba. </w:t>
      </w:r>
    </w:p>
    <w:p w14:paraId="196154ED" w14:textId="77777777" w:rsidR="00A96DB4" w:rsidRPr="00CF39DD" w:rsidRDefault="00A96DB4" w:rsidP="007E0942">
      <w:pPr>
        <w:spacing w:after="0" w:line="240" w:lineRule="auto"/>
        <w:jc w:val="both"/>
        <w:rPr>
          <w:rFonts w:ascii="Times New Roman" w:hAnsi="Times New Roman" w:cs="Times New Roman"/>
          <w:sz w:val="24"/>
          <w:szCs w:val="24"/>
        </w:rPr>
      </w:pPr>
    </w:p>
    <w:p w14:paraId="149256D1" w14:textId="7CAE3362" w:rsidR="00A2003E" w:rsidRPr="00CF39DD" w:rsidRDefault="00A2003E"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 xml:space="preserve">Tabel 4. </w:t>
      </w:r>
      <w:r w:rsidR="0013768F" w:rsidRPr="00CF39DD">
        <w:rPr>
          <w:rFonts w:ascii="Times New Roman" w:hAnsi="Times New Roman" w:cs="Times New Roman"/>
          <w:b/>
          <w:bCs/>
          <w:sz w:val="24"/>
          <w:szCs w:val="24"/>
        </w:rPr>
        <w:t>Eesti Töötukassa loa nõude kohaldumine välismaalaste puhul, kes omasid tähtajalist elamisluba töötamiseks ja taotlesid uut tähtajalist elamisluba töötamiseks</w:t>
      </w:r>
    </w:p>
    <w:tbl>
      <w:tblPr>
        <w:tblW w:w="9061" w:type="dxa"/>
        <w:tblCellMar>
          <w:left w:w="70" w:type="dxa"/>
          <w:right w:w="70" w:type="dxa"/>
        </w:tblCellMar>
        <w:tblLook w:val="04A0" w:firstRow="1" w:lastRow="0" w:firstColumn="1" w:lastColumn="0" w:noHBand="0" w:noVBand="1"/>
      </w:tblPr>
      <w:tblGrid>
        <w:gridCol w:w="1838"/>
        <w:gridCol w:w="1134"/>
        <w:gridCol w:w="1255"/>
        <w:gridCol w:w="1321"/>
        <w:gridCol w:w="1143"/>
        <w:gridCol w:w="1143"/>
        <w:gridCol w:w="1227"/>
      </w:tblGrid>
      <w:tr w:rsidR="00A2003E" w:rsidRPr="00CF39DD" w14:paraId="772FD27A" w14:textId="77777777" w:rsidTr="00B74D49">
        <w:trPr>
          <w:trHeight w:val="290"/>
        </w:trPr>
        <w:tc>
          <w:tcPr>
            <w:tcW w:w="1838" w:type="dxa"/>
            <w:tcBorders>
              <w:top w:val="single" w:sz="4" w:space="0" w:color="auto"/>
              <w:left w:val="single" w:sz="4" w:space="0" w:color="auto"/>
              <w:bottom w:val="single" w:sz="4" w:space="0" w:color="auto"/>
              <w:right w:val="single" w:sz="4" w:space="0" w:color="auto"/>
            </w:tcBorders>
            <w:noWrap/>
            <w:vAlign w:val="bottom"/>
            <w:hideMark/>
          </w:tcPr>
          <w:p w14:paraId="687963E5" w14:textId="77777777" w:rsidR="00A2003E" w:rsidRPr="00CF39DD" w:rsidRDefault="00A2003E"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 </w:t>
            </w:r>
          </w:p>
        </w:tc>
        <w:tc>
          <w:tcPr>
            <w:tcW w:w="2389" w:type="dxa"/>
            <w:gridSpan w:val="2"/>
            <w:tcBorders>
              <w:top w:val="single" w:sz="4" w:space="0" w:color="auto"/>
              <w:left w:val="nil"/>
              <w:bottom w:val="single" w:sz="4" w:space="0" w:color="auto"/>
              <w:right w:val="single" w:sz="4" w:space="0" w:color="auto"/>
            </w:tcBorders>
            <w:shd w:val="clear" w:color="000000" w:fill="0070C0"/>
            <w:noWrap/>
            <w:vAlign w:val="bottom"/>
            <w:hideMark/>
          </w:tcPr>
          <w:p w14:paraId="13FA403B" w14:textId="77777777" w:rsidR="00A2003E" w:rsidRPr="00485188" w:rsidRDefault="00A2003E" w:rsidP="007E0942">
            <w:pPr>
              <w:spacing w:after="0" w:line="240" w:lineRule="auto"/>
              <w:jc w:val="center"/>
              <w:rPr>
                <w:rFonts w:ascii="Times New Roman" w:hAnsi="Times New Roman" w:cs="Times New Roman"/>
                <w:b/>
                <w:color w:val="FFFFFF"/>
                <w:sz w:val="24"/>
                <w:szCs w:val="24"/>
                <w:lang w:eastAsia="et-EE"/>
              </w:rPr>
            </w:pPr>
            <w:r w:rsidRPr="00485188">
              <w:rPr>
                <w:rFonts w:ascii="Times New Roman" w:hAnsi="Times New Roman" w:cs="Times New Roman"/>
                <w:b/>
                <w:color w:val="FFFFFF"/>
                <w:sz w:val="24"/>
                <w:szCs w:val="24"/>
                <w:lang w:eastAsia="et-EE"/>
              </w:rPr>
              <w:t>2022</w:t>
            </w:r>
          </w:p>
        </w:tc>
        <w:tc>
          <w:tcPr>
            <w:tcW w:w="2464" w:type="dxa"/>
            <w:gridSpan w:val="2"/>
            <w:tcBorders>
              <w:top w:val="single" w:sz="4" w:space="0" w:color="auto"/>
              <w:left w:val="nil"/>
              <w:bottom w:val="single" w:sz="4" w:space="0" w:color="auto"/>
              <w:right w:val="single" w:sz="4" w:space="0" w:color="auto"/>
            </w:tcBorders>
            <w:shd w:val="clear" w:color="000000" w:fill="0070C0"/>
            <w:noWrap/>
            <w:vAlign w:val="bottom"/>
            <w:hideMark/>
          </w:tcPr>
          <w:p w14:paraId="027ED8DA" w14:textId="77777777" w:rsidR="00A2003E" w:rsidRPr="00485188" w:rsidRDefault="00A2003E" w:rsidP="007E0942">
            <w:pPr>
              <w:spacing w:after="0" w:line="240" w:lineRule="auto"/>
              <w:jc w:val="center"/>
              <w:rPr>
                <w:rFonts w:ascii="Times New Roman" w:hAnsi="Times New Roman" w:cs="Times New Roman"/>
                <w:b/>
                <w:color w:val="FFFFFF"/>
                <w:sz w:val="24"/>
                <w:szCs w:val="24"/>
                <w:lang w:eastAsia="et-EE"/>
              </w:rPr>
            </w:pPr>
            <w:r w:rsidRPr="00485188">
              <w:rPr>
                <w:rFonts w:ascii="Times New Roman" w:hAnsi="Times New Roman" w:cs="Times New Roman"/>
                <w:b/>
                <w:color w:val="FFFFFF"/>
                <w:sz w:val="24"/>
                <w:szCs w:val="24"/>
                <w:lang w:eastAsia="et-EE"/>
              </w:rPr>
              <w:t>2023</w:t>
            </w:r>
          </w:p>
        </w:tc>
        <w:tc>
          <w:tcPr>
            <w:tcW w:w="2370" w:type="dxa"/>
            <w:gridSpan w:val="2"/>
            <w:tcBorders>
              <w:top w:val="single" w:sz="4" w:space="0" w:color="auto"/>
              <w:left w:val="nil"/>
              <w:bottom w:val="single" w:sz="4" w:space="0" w:color="auto"/>
              <w:right w:val="single" w:sz="4" w:space="0" w:color="auto"/>
            </w:tcBorders>
            <w:shd w:val="clear" w:color="000000" w:fill="0070C0"/>
            <w:noWrap/>
            <w:vAlign w:val="bottom"/>
            <w:hideMark/>
          </w:tcPr>
          <w:p w14:paraId="5751C643" w14:textId="77777777" w:rsidR="00A2003E" w:rsidRPr="00485188" w:rsidRDefault="00A2003E" w:rsidP="007E0942">
            <w:pPr>
              <w:spacing w:after="0" w:line="240" w:lineRule="auto"/>
              <w:jc w:val="center"/>
              <w:rPr>
                <w:rFonts w:ascii="Times New Roman" w:hAnsi="Times New Roman" w:cs="Times New Roman"/>
                <w:b/>
                <w:color w:val="FFFFFF"/>
                <w:sz w:val="24"/>
                <w:szCs w:val="24"/>
                <w:lang w:eastAsia="et-EE"/>
              </w:rPr>
            </w:pPr>
            <w:r w:rsidRPr="00485188">
              <w:rPr>
                <w:rFonts w:ascii="Times New Roman" w:hAnsi="Times New Roman" w:cs="Times New Roman"/>
                <w:b/>
                <w:color w:val="FFFFFF"/>
                <w:sz w:val="24"/>
                <w:szCs w:val="24"/>
                <w:lang w:eastAsia="et-EE"/>
              </w:rPr>
              <w:t>2024</w:t>
            </w:r>
          </w:p>
        </w:tc>
      </w:tr>
      <w:tr w:rsidR="00D375C2" w:rsidRPr="00CF39DD" w14:paraId="75C02FE2" w14:textId="77777777" w:rsidTr="00045668">
        <w:trPr>
          <w:trHeight w:val="1124"/>
        </w:trPr>
        <w:tc>
          <w:tcPr>
            <w:tcW w:w="1838" w:type="dxa"/>
            <w:tcBorders>
              <w:top w:val="nil"/>
              <w:left w:val="single" w:sz="4" w:space="0" w:color="auto"/>
              <w:bottom w:val="single" w:sz="4" w:space="0" w:color="auto"/>
              <w:right w:val="single" w:sz="4" w:space="0" w:color="auto"/>
            </w:tcBorders>
            <w:noWrap/>
            <w:vAlign w:val="bottom"/>
            <w:hideMark/>
          </w:tcPr>
          <w:p w14:paraId="00AA96DF" w14:textId="77777777" w:rsidR="00A2003E" w:rsidRPr="00CF39DD" w:rsidRDefault="00A2003E"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lang w:eastAsia="et-EE"/>
              </w:rPr>
              <w:t>Välismaalased, kes omasid elamisluba töötamiseks ja said uue elamisloa töötamiseks</w:t>
            </w:r>
          </w:p>
        </w:tc>
        <w:tc>
          <w:tcPr>
            <w:tcW w:w="2389" w:type="dxa"/>
            <w:gridSpan w:val="2"/>
            <w:tcBorders>
              <w:top w:val="single" w:sz="4" w:space="0" w:color="auto"/>
              <w:left w:val="nil"/>
              <w:bottom w:val="single" w:sz="4" w:space="0" w:color="auto"/>
              <w:right w:val="single" w:sz="4" w:space="0" w:color="auto"/>
            </w:tcBorders>
            <w:noWrap/>
            <w:vAlign w:val="center"/>
            <w:hideMark/>
          </w:tcPr>
          <w:p w14:paraId="2B6AA8ED" w14:textId="77777777" w:rsidR="00A2003E" w:rsidRPr="00CF39DD" w:rsidRDefault="00A2003E" w:rsidP="00045668">
            <w:pPr>
              <w:spacing w:after="0" w:line="240" w:lineRule="auto"/>
              <w:jc w:val="center"/>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564</w:t>
            </w:r>
          </w:p>
        </w:tc>
        <w:tc>
          <w:tcPr>
            <w:tcW w:w="2464" w:type="dxa"/>
            <w:gridSpan w:val="2"/>
            <w:tcBorders>
              <w:top w:val="single" w:sz="4" w:space="0" w:color="auto"/>
              <w:left w:val="nil"/>
              <w:bottom w:val="single" w:sz="4" w:space="0" w:color="auto"/>
              <w:right w:val="single" w:sz="4" w:space="0" w:color="auto"/>
            </w:tcBorders>
            <w:noWrap/>
            <w:vAlign w:val="center"/>
            <w:hideMark/>
          </w:tcPr>
          <w:p w14:paraId="35DF639E" w14:textId="77777777" w:rsidR="00A2003E" w:rsidRPr="00CF39DD" w:rsidRDefault="00A2003E" w:rsidP="00045668">
            <w:pPr>
              <w:spacing w:after="0" w:line="240" w:lineRule="auto"/>
              <w:jc w:val="center"/>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593</w:t>
            </w:r>
          </w:p>
        </w:tc>
        <w:tc>
          <w:tcPr>
            <w:tcW w:w="2370" w:type="dxa"/>
            <w:gridSpan w:val="2"/>
            <w:tcBorders>
              <w:top w:val="single" w:sz="4" w:space="0" w:color="auto"/>
              <w:left w:val="nil"/>
              <w:bottom w:val="single" w:sz="4" w:space="0" w:color="auto"/>
              <w:right w:val="single" w:sz="4" w:space="0" w:color="auto"/>
            </w:tcBorders>
            <w:noWrap/>
            <w:vAlign w:val="center"/>
            <w:hideMark/>
          </w:tcPr>
          <w:p w14:paraId="55FD695E" w14:textId="77777777" w:rsidR="00A2003E" w:rsidRPr="00CF39DD" w:rsidRDefault="00A2003E" w:rsidP="00045668">
            <w:pPr>
              <w:spacing w:after="0" w:line="240" w:lineRule="auto"/>
              <w:jc w:val="center"/>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540</w:t>
            </w:r>
          </w:p>
        </w:tc>
      </w:tr>
      <w:tr w:rsidR="00A2003E" w:rsidRPr="00CF39DD" w14:paraId="252F810F" w14:textId="77777777" w:rsidTr="00B74D49">
        <w:trPr>
          <w:trHeight w:val="290"/>
        </w:trPr>
        <w:tc>
          <w:tcPr>
            <w:tcW w:w="1838" w:type="dxa"/>
            <w:tcBorders>
              <w:top w:val="nil"/>
              <w:left w:val="single" w:sz="4" w:space="0" w:color="auto"/>
              <w:bottom w:val="single" w:sz="4" w:space="0" w:color="auto"/>
              <w:right w:val="single" w:sz="4" w:space="0" w:color="auto"/>
            </w:tcBorders>
            <w:noWrap/>
            <w:vAlign w:val="bottom"/>
            <w:hideMark/>
          </w:tcPr>
          <w:p w14:paraId="68F9F127" w14:textId="77777777" w:rsidR="00A2003E" w:rsidRPr="00CF39DD" w:rsidRDefault="00A2003E"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000000" w:fill="E8E8E8"/>
            <w:noWrap/>
            <w:vAlign w:val="bottom"/>
            <w:hideMark/>
          </w:tcPr>
          <w:p w14:paraId="57A54F57" w14:textId="77777777" w:rsidR="00A2003E" w:rsidRPr="00D70555" w:rsidRDefault="00A2003E" w:rsidP="007E0942">
            <w:pPr>
              <w:spacing w:after="0" w:line="240" w:lineRule="auto"/>
              <w:rPr>
                <w:rFonts w:ascii="Times New Roman" w:hAnsi="Times New Roman" w:cs="Times New Roman"/>
                <w:color w:val="000000"/>
                <w:sz w:val="20"/>
                <w:szCs w:val="20"/>
                <w:lang w:eastAsia="et-EE"/>
              </w:rPr>
            </w:pPr>
            <w:r w:rsidRPr="00D70555">
              <w:rPr>
                <w:rFonts w:ascii="Times New Roman" w:hAnsi="Times New Roman" w:cs="Times New Roman"/>
                <w:color w:val="000000"/>
                <w:sz w:val="20"/>
                <w:szCs w:val="20"/>
                <w:lang w:eastAsia="et-EE"/>
              </w:rPr>
              <w:t>Töötukassa loa nõudega</w:t>
            </w:r>
          </w:p>
        </w:tc>
        <w:tc>
          <w:tcPr>
            <w:tcW w:w="1255" w:type="dxa"/>
            <w:tcBorders>
              <w:top w:val="nil"/>
              <w:left w:val="nil"/>
              <w:bottom w:val="single" w:sz="4" w:space="0" w:color="auto"/>
              <w:right w:val="single" w:sz="4" w:space="0" w:color="auto"/>
            </w:tcBorders>
            <w:shd w:val="clear" w:color="000000" w:fill="E8E8E8"/>
            <w:noWrap/>
            <w:vAlign w:val="bottom"/>
            <w:hideMark/>
          </w:tcPr>
          <w:p w14:paraId="7BE1A534" w14:textId="52303594" w:rsidR="00A2003E" w:rsidRPr="00D70555" w:rsidRDefault="00A2003E" w:rsidP="007E0942">
            <w:pPr>
              <w:spacing w:after="0" w:line="240" w:lineRule="auto"/>
              <w:rPr>
                <w:rFonts w:ascii="Times New Roman" w:hAnsi="Times New Roman" w:cs="Times New Roman"/>
                <w:color w:val="000000"/>
                <w:sz w:val="20"/>
                <w:szCs w:val="20"/>
                <w:lang w:eastAsia="et-EE"/>
              </w:rPr>
            </w:pPr>
            <w:r w:rsidRPr="00D70555">
              <w:rPr>
                <w:rFonts w:ascii="Times New Roman" w:hAnsi="Times New Roman" w:cs="Times New Roman"/>
                <w:color w:val="000000"/>
                <w:sz w:val="20"/>
                <w:szCs w:val="20"/>
                <w:lang w:eastAsia="et-EE"/>
              </w:rPr>
              <w:t>Ilma Töötukassa loa nõudeta</w:t>
            </w:r>
          </w:p>
        </w:tc>
        <w:tc>
          <w:tcPr>
            <w:tcW w:w="1321" w:type="dxa"/>
            <w:tcBorders>
              <w:top w:val="nil"/>
              <w:left w:val="nil"/>
              <w:bottom w:val="single" w:sz="4" w:space="0" w:color="auto"/>
              <w:right w:val="single" w:sz="4" w:space="0" w:color="auto"/>
            </w:tcBorders>
            <w:shd w:val="clear" w:color="000000" w:fill="E8E8E8"/>
            <w:noWrap/>
            <w:vAlign w:val="bottom"/>
            <w:hideMark/>
          </w:tcPr>
          <w:p w14:paraId="1A8BAB9C" w14:textId="77777777" w:rsidR="00A2003E" w:rsidRPr="00D70555" w:rsidRDefault="00A2003E" w:rsidP="007E0942">
            <w:pPr>
              <w:spacing w:after="0" w:line="240" w:lineRule="auto"/>
              <w:rPr>
                <w:rFonts w:ascii="Times New Roman" w:hAnsi="Times New Roman" w:cs="Times New Roman"/>
                <w:color w:val="000000"/>
                <w:sz w:val="20"/>
                <w:szCs w:val="20"/>
                <w:lang w:eastAsia="et-EE"/>
              </w:rPr>
            </w:pPr>
            <w:r w:rsidRPr="00D70555">
              <w:rPr>
                <w:rFonts w:ascii="Times New Roman" w:hAnsi="Times New Roman" w:cs="Times New Roman"/>
                <w:color w:val="000000"/>
                <w:sz w:val="20"/>
                <w:szCs w:val="20"/>
                <w:lang w:eastAsia="et-EE"/>
              </w:rPr>
              <w:t>Töötukassa loa nõudega</w:t>
            </w:r>
          </w:p>
        </w:tc>
        <w:tc>
          <w:tcPr>
            <w:tcW w:w="1143" w:type="dxa"/>
            <w:tcBorders>
              <w:top w:val="nil"/>
              <w:left w:val="nil"/>
              <w:bottom w:val="single" w:sz="4" w:space="0" w:color="auto"/>
              <w:right w:val="single" w:sz="4" w:space="0" w:color="auto"/>
            </w:tcBorders>
            <w:shd w:val="clear" w:color="000000" w:fill="E8E8E8"/>
            <w:noWrap/>
            <w:vAlign w:val="bottom"/>
            <w:hideMark/>
          </w:tcPr>
          <w:p w14:paraId="7B4352EA" w14:textId="5BCBCAD9" w:rsidR="00A2003E" w:rsidRPr="00D70555" w:rsidRDefault="00A2003E" w:rsidP="007E0942">
            <w:pPr>
              <w:spacing w:after="0" w:line="240" w:lineRule="auto"/>
              <w:rPr>
                <w:rFonts w:ascii="Times New Roman" w:hAnsi="Times New Roman" w:cs="Times New Roman"/>
                <w:color w:val="000000"/>
                <w:sz w:val="20"/>
                <w:szCs w:val="20"/>
                <w:lang w:eastAsia="et-EE"/>
              </w:rPr>
            </w:pPr>
            <w:r w:rsidRPr="00D70555">
              <w:rPr>
                <w:rFonts w:ascii="Times New Roman" w:hAnsi="Times New Roman" w:cs="Times New Roman"/>
                <w:color w:val="000000"/>
                <w:sz w:val="20"/>
                <w:szCs w:val="20"/>
                <w:lang w:eastAsia="et-EE"/>
              </w:rPr>
              <w:t>Ilma Töötukassa loa nõudeta</w:t>
            </w:r>
          </w:p>
        </w:tc>
        <w:tc>
          <w:tcPr>
            <w:tcW w:w="1143" w:type="dxa"/>
            <w:tcBorders>
              <w:top w:val="nil"/>
              <w:left w:val="nil"/>
              <w:bottom w:val="single" w:sz="4" w:space="0" w:color="auto"/>
              <w:right w:val="single" w:sz="4" w:space="0" w:color="auto"/>
            </w:tcBorders>
            <w:shd w:val="clear" w:color="000000" w:fill="E8E8E8"/>
            <w:noWrap/>
            <w:vAlign w:val="bottom"/>
            <w:hideMark/>
          </w:tcPr>
          <w:p w14:paraId="60D0D3A4" w14:textId="77777777" w:rsidR="00A2003E" w:rsidRPr="00D70555" w:rsidRDefault="00A2003E" w:rsidP="007E0942">
            <w:pPr>
              <w:spacing w:after="0" w:line="240" w:lineRule="auto"/>
              <w:rPr>
                <w:rFonts w:ascii="Times New Roman" w:hAnsi="Times New Roman" w:cs="Times New Roman"/>
                <w:color w:val="000000"/>
                <w:sz w:val="20"/>
                <w:szCs w:val="20"/>
                <w:lang w:eastAsia="et-EE"/>
              </w:rPr>
            </w:pPr>
            <w:r w:rsidRPr="00D70555">
              <w:rPr>
                <w:rFonts w:ascii="Times New Roman" w:hAnsi="Times New Roman" w:cs="Times New Roman"/>
                <w:color w:val="000000"/>
                <w:sz w:val="20"/>
                <w:szCs w:val="20"/>
                <w:lang w:eastAsia="et-EE"/>
              </w:rPr>
              <w:t>Töötukassa loa nõudega</w:t>
            </w:r>
          </w:p>
        </w:tc>
        <w:tc>
          <w:tcPr>
            <w:tcW w:w="1227" w:type="dxa"/>
            <w:tcBorders>
              <w:top w:val="nil"/>
              <w:left w:val="nil"/>
              <w:bottom w:val="single" w:sz="4" w:space="0" w:color="auto"/>
              <w:right w:val="single" w:sz="4" w:space="0" w:color="auto"/>
            </w:tcBorders>
            <w:shd w:val="clear" w:color="000000" w:fill="E8E8E8"/>
            <w:noWrap/>
            <w:vAlign w:val="bottom"/>
            <w:hideMark/>
          </w:tcPr>
          <w:p w14:paraId="46542580" w14:textId="298FB07A" w:rsidR="00A2003E" w:rsidRPr="00D70555" w:rsidRDefault="00A2003E" w:rsidP="007E0942">
            <w:pPr>
              <w:spacing w:after="0" w:line="240" w:lineRule="auto"/>
              <w:rPr>
                <w:rFonts w:ascii="Times New Roman" w:hAnsi="Times New Roman" w:cs="Times New Roman"/>
                <w:color w:val="000000"/>
                <w:sz w:val="20"/>
                <w:szCs w:val="20"/>
                <w:lang w:eastAsia="et-EE"/>
              </w:rPr>
            </w:pPr>
            <w:r w:rsidRPr="00D70555">
              <w:rPr>
                <w:rFonts w:ascii="Times New Roman" w:hAnsi="Times New Roman" w:cs="Times New Roman"/>
                <w:color w:val="000000"/>
                <w:sz w:val="20"/>
                <w:szCs w:val="20"/>
                <w:lang w:eastAsia="et-EE"/>
              </w:rPr>
              <w:t>Ilma Töötukassa loa nõudeta</w:t>
            </w:r>
          </w:p>
        </w:tc>
      </w:tr>
      <w:tr w:rsidR="00D375C2" w:rsidRPr="00CF39DD" w14:paraId="64E6F150" w14:textId="77777777" w:rsidTr="00B97653">
        <w:trPr>
          <w:trHeight w:val="558"/>
        </w:trPr>
        <w:tc>
          <w:tcPr>
            <w:tcW w:w="1838" w:type="dxa"/>
            <w:tcBorders>
              <w:top w:val="nil"/>
              <w:left w:val="single" w:sz="4" w:space="0" w:color="auto"/>
              <w:bottom w:val="single" w:sz="4" w:space="0" w:color="auto"/>
              <w:right w:val="single" w:sz="4" w:space="0" w:color="auto"/>
            </w:tcBorders>
            <w:noWrap/>
            <w:vAlign w:val="bottom"/>
            <w:hideMark/>
          </w:tcPr>
          <w:p w14:paraId="2A76E2F5" w14:textId="6FF3DCE1" w:rsidR="00A2003E" w:rsidRPr="00CF39DD" w:rsidRDefault="00A2003E"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 xml:space="preserve">Varasem elamisluba töötamiseks </w:t>
            </w:r>
          </w:p>
        </w:tc>
        <w:tc>
          <w:tcPr>
            <w:tcW w:w="1134" w:type="dxa"/>
            <w:tcBorders>
              <w:top w:val="nil"/>
              <w:left w:val="nil"/>
              <w:bottom w:val="single" w:sz="4" w:space="0" w:color="auto"/>
              <w:right w:val="single" w:sz="4" w:space="0" w:color="auto"/>
            </w:tcBorders>
            <w:noWrap/>
            <w:vAlign w:val="center"/>
            <w:hideMark/>
          </w:tcPr>
          <w:p w14:paraId="2DEDA7EC"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345</w:t>
            </w:r>
          </w:p>
        </w:tc>
        <w:tc>
          <w:tcPr>
            <w:tcW w:w="1255" w:type="dxa"/>
            <w:tcBorders>
              <w:top w:val="nil"/>
              <w:left w:val="nil"/>
              <w:bottom w:val="single" w:sz="4" w:space="0" w:color="auto"/>
              <w:right w:val="single" w:sz="4" w:space="0" w:color="auto"/>
            </w:tcBorders>
            <w:noWrap/>
            <w:vAlign w:val="center"/>
            <w:hideMark/>
          </w:tcPr>
          <w:p w14:paraId="114FD730"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219</w:t>
            </w:r>
          </w:p>
        </w:tc>
        <w:tc>
          <w:tcPr>
            <w:tcW w:w="1321" w:type="dxa"/>
            <w:tcBorders>
              <w:top w:val="nil"/>
              <w:left w:val="nil"/>
              <w:bottom w:val="single" w:sz="4" w:space="0" w:color="auto"/>
              <w:right w:val="single" w:sz="4" w:space="0" w:color="auto"/>
            </w:tcBorders>
            <w:noWrap/>
            <w:vAlign w:val="center"/>
            <w:hideMark/>
          </w:tcPr>
          <w:p w14:paraId="3EFF06BB"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343</w:t>
            </w:r>
          </w:p>
        </w:tc>
        <w:tc>
          <w:tcPr>
            <w:tcW w:w="1143" w:type="dxa"/>
            <w:tcBorders>
              <w:top w:val="nil"/>
              <w:left w:val="nil"/>
              <w:bottom w:val="single" w:sz="4" w:space="0" w:color="auto"/>
              <w:right w:val="single" w:sz="4" w:space="0" w:color="auto"/>
            </w:tcBorders>
            <w:noWrap/>
            <w:vAlign w:val="center"/>
            <w:hideMark/>
          </w:tcPr>
          <w:p w14:paraId="58B219E9"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250</w:t>
            </w:r>
          </w:p>
        </w:tc>
        <w:tc>
          <w:tcPr>
            <w:tcW w:w="1143" w:type="dxa"/>
            <w:tcBorders>
              <w:top w:val="nil"/>
              <w:left w:val="nil"/>
              <w:bottom w:val="single" w:sz="4" w:space="0" w:color="auto"/>
              <w:right w:val="single" w:sz="4" w:space="0" w:color="auto"/>
            </w:tcBorders>
            <w:noWrap/>
            <w:vAlign w:val="center"/>
            <w:hideMark/>
          </w:tcPr>
          <w:p w14:paraId="4398E1A7"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275</w:t>
            </w:r>
          </w:p>
        </w:tc>
        <w:tc>
          <w:tcPr>
            <w:tcW w:w="1227" w:type="dxa"/>
            <w:tcBorders>
              <w:top w:val="nil"/>
              <w:left w:val="nil"/>
              <w:bottom w:val="single" w:sz="4" w:space="0" w:color="auto"/>
              <w:right w:val="single" w:sz="4" w:space="0" w:color="auto"/>
            </w:tcBorders>
            <w:noWrap/>
            <w:vAlign w:val="center"/>
            <w:hideMark/>
          </w:tcPr>
          <w:p w14:paraId="5B158D9F"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265</w:t>
            </w:r>
          </w:p>
        </w:tc>
      </w:tr>
      <w:tr w:rsidR="00D375C2" w:rsidRPr="00CF39DD" w14:paraId="2342185E" w14:textId="77777777" w:rsidTr="00B97653">
        <w:trPr>
          <w:trHeight w:val="290"/>
        </w:trPr>
        <w:tc>
          <w:tcPr>
            <w:tcW w:w="1838" w:type="dxa"/>
            <w:tcBorders>
              <w:top w:val="nil"/>
              <w:left w:val="single" w:sz="4" w:space="0" w:color="auto"/>
              <w:bottom w:val="single" w:sz="4" w:space="0" w:color="auto"/>
              <w:right w:val="single" w:sz="4" w:space="0" w:color="auto"/>
            </w:tcBorders>
            <w:noWrap/>
            <w:vAlign w:val="bottom"/>
            <w:hideMark/>
          </w:tcPr>
          <w:p w14:paraId="0AC48121" w14:textId="77777777" w:rsidR="00A2003E" w:rsidRPr="00CF39DD" w:rsidRDefault="00A2003E"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Uus elamisluba töötamiseks</w:t>
            </w:r>
          </w:p>
        </w:tc>
        <w:tc>
          <w:tcPr>
            <w:tcW w:w="1134" w:type="dxa"/>
            <w:tcBorders>
              <w:top w:val="nil"/>
              <w:left w:val="nil"/>
              <w:bottom w:val="single" w:sz="4" w:space="0" w:color="auto"/>
              <w:right w:val="single" w:sz="4" w:space="0" w:color="auto"/>
            </w:tcBorders>
            <w:noWrap/>
            <w:vAlign w:val="center"/>
            <w:hideMark/>
          </w:tcPr>
          <w:p w14:paraId="2F9A7427"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340</w:t>
            </w:r>
          </w:p>
        </w:tc>
        <w:tc>
          <w:tcPr>
            <w:tcW w:w="1255" w:type="dxa"/>
            <w:tcBorders>
              <w:top w:val="nil"/>
              <w:left w:val="nil"/>
              <w:bottom w:val="single" w:sz="4" w:space="0" w:color="auto"/>
              <w:right w:val="single" w:sz="4" w:space="0" w:color="auto"/>
            </w:tcBorders>
            <w:noWrap/>
            <w:vAlign w:val="center"/>
            <w:hideMark/>
          </w:tcPr>
          <w:p w14:paraId="5366D99A"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224</w:t>
            </w:r>
          </w:p>
        </w:tc>
        <w:tc>
          <w:tcPr>
            <w:tcW w:w="1321" w:type="dxa"/>
            <w:tcBorders>
              <w:top w:val="nil"/>
              <w:left w:val="nil"/>
              <w:bottom w:val="single" w:sz="4" w:space="0" w:color="auto"/>
              <w:right w:val="single" w:sz="4" w:space="0" w:color="auto"/>
            </w:tcBorders>
            <w:noWrap/>
            <w:vAlign w:val="center"/>
            <w:hideMark/>
          </w:tcPr>
          <w:p w14:paraId="2BB6D631"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333</w:t>
            </w:r>
          </w:p>
        </w:tc>
        <w:tc>
          <w:tcPr>
            <w:tcW w:w="1143" w:type="dxa"/>
            <w:tcBorders>
              <w:top w:val="nil"/>
              <w:left w:val="nil"/>
              <w:bottom w:val="single" w:sz="4" w:space="0" w:color="auto"/>
              <w:right w:val="single" w:sz="4" w:space="0" w:color="auto"/>
            </w:tcBorders>
            <w:noWrap/>
            <w:vAlign w:val="center"/>
            <w:hideMark/>
          </w:tcPr>
          <w:p w14:paraId="2043E933"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260</w:t>
            </w:r>
          </w:p>
        </w:tc>
        <w:tc>
          <w:tcPr>
            <w:tcW w:w="1143" w:type="dxa"/>
            <w:tcBorders>
              <w:top w:val="nil"/>
              <w:left w:val="nil"/>
              <w:bottom w:val="single" w:sz="4" w:space="0" w:color="auto"/>
              <w:right w:val="single" w:sz="4" w:space="0" w:color="auto"/>
            </w:tcBorders>
            <w:noWrap/>
            <w:vAlign w:val="center"/>
            <w:hideMark/>
          </w:tcPr>
          <w:p w14:paraId="6856035F"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270</w:t>
            </w:r>
          </w:p>
        </w:tc>
        <w:tc>
          <w:tcPr>
            <w:tcW w:w="1227" w:type="dxa"/>
            <w:tcBorders>
              <w:top w:val="nil"/>
              <w:left w:val="nil"/>
              <w:bottom w:val="single" w:sz="4" w:space="0" w:color="auto"/>
              <w:right w:val="single" w:sz="4" w:space="0" w:color="auto"/>
            </w:tcBorders>
            <w:noWrap/>
            <w:vAlign w:val="center"/>
            <w:hideMark/>
          </w:tcPr>
          <w:p w14:paraId="46CC360B"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270</w:t>
            </w:r>
          </w:p>
        </w:tc>
      </w:tr>
    </w:tbl>
    <w:p w14:paraId="1B5084C5" w14:textId="04BBB3F7" w:rsidR="00A96DB4" w:rsidRPr="00CF39DD" w:rsidRDefault="0013768F" w:rsidP="007E0942">
      <w:pPr>
        <w:spacing w:after="0" w:line="240" w:lineRule="auto"/>
        <w:jc w:val="both"/>
        <w:rPr>
          <w:rFonts w:ascii="Times New Roman" w:hAnsi="Times New Roman" w:cs="Times New Roman"/>
        </w:rPr>
      </w:pPr>
      <w:r w:rsidRPr="00CF39DD">
        <w:rPr>
          <w:rFonts w:ascii="Times New Roman" w:hAnsi="Times New Roman" w:cs="Times New Roman"/>
        </w:rPr>
        <w:t>Allikas: PPA</w:t>
      </w:r>
    </w:p>
    <w:p w14:paraId="29B443CA" w14:textId="77777777" w:rsidR="00CD2AAC" w:rsidRPr="00CF39DD" w:rsidRDefault="00CD2AAC" w:rsidP="007E0942">
      <w:pPr>
        <w:spacing w:after="0" w:line="240" w:lineRule="auto"/>
        <w:jc w:val="both"/>
        <w:rPr>
          <w:rFonts w:ascii="Times New Roman" w:hAnsi="Times New Roman" w:cs="Times New Roman"/>
          <w:sz w:val="24"/>
          <w:szCs w:val="24"/>
        </w:rPr>
      </w:pPr>
    </w:p>
    <w:p w14:paraId="22DEC4E2" w14:textId="2525A748" w:rsidR="00581FDA" w:rsidRDefault="00222D1B"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Seega</w:t>
      </w:r>
      <w:r w:rsidR="00CD2A04">
        <w:rPr>
          <w:rFonts w:ascii="Times New Roman" w:hAnsi="Times New Roman" w:cs="Times New Roman"/>
          <w:sz w:val="24"/>
          <w:szCs w:val="24"/>
        </w:rPr>
        <w:t xml:space="preserve"> oli</w:t>
      </w:r>
      <w:r w:rsidRPr="00CF39DD">
        <w:rPr>
          <w:rFonts w:ascii="Times New Roman" w:hAnsi="Times New Roman" w:cs="Times New Roman"/>
          <w:sz w:val="24"/>
          <w:szCs w:val="24"/>
        </w:rPr>
        <w:t xml:space="preserve"> </w:t>
      </w:r>
      <w:r w:rsidR="00DA6EAA">
        <w:rPr>
          <w:rFonts w:ascii="Times New Roman" w:hAnsi="Times New Roman" w:cs="Times New Roman"/>
          <w:sz w:val="24"/>
          <w:szCs w:val="24"/>
        </w:rPr>
        <w:t xml:space="preserve">töökohavahetuste puhul </w:t>
      </w:r>
      <w:r w:rsidR="00CD2A04">
        <w:rPr>
          <w:rFonts w:ascii="Times New Roman" w:hAnsi="Times New Roman" w:cs="Times New Roman"/>
          <w:sz w:val="24"/>
          <w:szCs w:val="24"/>
        </w:rPr>
        <w:t>märkimisväärsel osal juhtudel vajalik uuel</w:t>
      </w:r>
      <w:r w:rsidR="00DA6EAA">
        <w:rPr>
          <w:rFonts w:ascii="Times New Roman" w:hAnsi="Times New Roman" w:cs="Times New Roman"/>
          <w:sz w:val="24"/>
          <w:szCs w:val="24"/>
        </w:rPr>
        <w:t xml:space="preserve"> tööandja</w:t>
      </w:r>
      <w:r w:rsidR="00CD2A04">
        <w:rPr>
          <w:rFonts w:ascii="Times New Roman" w:hAnsi="Times New Roman" w:cs="Times New Roman"/>
          <w:sz w:val="24"/>
          <w:szCs w:val="24"/>
        </w:rPr>
        <w:t>l taotleda</w:t>
      </w:r>
      <w:r w:rsidR="00DA6EAA">
        <w:rPr>
          <w:rFonts w:ascii="Times New Roman" w:hAnsi="Times New Roman" w:cs="Times New Roman"/>
          <w:sz w:val="24"/>
          <w:szCs w:val="24"/>
        </w:rPr>
        <w:t xml:space="preserve"> Eesti Töötukassalt </w:t>
      </w:r>
      <w:r w:rsidR="00CD2A04">
        <w:rPr>
          <w:rFonts w:ascii="Times New Roman" w:hAnsi="Times New Roman" w:cs="Times New Roman"/>
          <w:sz w:val="24"/>
          <w:szCs w:val="24"/>
        </w:rPr>
        <w:t>luba</w:t>
      </w:r>
      <w:r w:rsidR="00DA6EAA">
        <w:rPr>
          <w:rFonts w:ascii="Times New Roman" w:hAnsi="Times New Roman" w:cs="Times New Roman"/>
          <w:sz w:val="24"/>
          <w:szCs w:val="24"/>
        </w:rPr>
        <w:t xml:space="preserve"> juba Eesti tööturul oleva välismaalase tööle võtmiseks. </w:t>
      </w:r>
    </w:p>
    <w:p w14:paraId="7F690B28" w14:textId="77777777" w:rsidR="00581FDA" w:rsidRDefault="00581FDA" w:rsidP="007E0942">
      <w:pPr>
        <w:spacing w:after="0" w:line="240" w:lineRule="auto"/>
        <w:jc w:val="both"/>
        <w:rPr>
          <w:rFonts w:ascii="Times New Roman" w:hAnsi="Times New Roman" w:cs="Times New Roman"/>
          <w:sz w:val="24"/>
          <w:szCs w:val="24"/>
        </w:rPr>
      </w:pPr>
    </w:p>
    <w:p w14:paraId="7BEFA729" w14:textId="030A7301" w:rsidR="00732AFC" w:rsidRDefault="002101CA"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Eesmärgipärane on võimaldada </w:t>
      </w:r>
      <w:r w:rsidR="00CD2A04">
        <w:rPr>
          <w:rFonts w:ascii="Times New Roman" w:hAnsi="Times New Roman" w:cs="Times New Roman"/>
          <w:sz w:val="24"/>
          <w:szCs w:val="24"/>
        </w:rPr>
        <w:t xml:space="preserve">juba </w:t>
      </w:r>
      <w:r w:rsidRPr="00CF39DD">
        <w:rPr>
          <w:rFonts w:ascii="Times New Roman" w:hAnsi="Times New Roman" w:cs="Times New Roman"/>
          <w:sz w:val="24"/>
          <w:szCs w:val="24"/>
        </w:rPr>
        <w:t xml:space="preserve">Eesti tööturul olevate välismaalaste võimalikult paindlikku ja ulatuslikku tööhõivesse kaasamist. </w:t>
      </w:r>
      <w:r w:rsidR="00222D1B" w:rsidRPr="00CF39DD">
        <w:rPr>
          <w:rFonts w:ascii="Times New Roman" w:hAnsi="Times New Roman" w:cs="Times New Roman"/>
          <w:sz w:val="24"/>
          <w:szCs w:val="24"/>
        </w:rPr>
        <w:t>Eeln</w:t>
      </w:r>
      <w:r w:rsidRPr="00CF39DD">
        <w:rPr>
          <w:rFonts w:ascii="Times New Roman" w:hAnsi="Times New Roman" w:cs="Times New Roman"/>
          <w:sz w:val="24"/>
          <w:szCs w:val="24"/>
        </w:rPr>
        <w:t>e</w:t>
      </w:r>
      <w:r w:rsidR="00222D1B" w:rsidRPr="00CF39DD">
        <w:rPr>
          <w:rFonts w:ascii="Times New Roman" w:hAnsi="Times New Roman" w:cs="Times New Roman"/>
          <w:sz w:val="24"/>
          <w:szCs w:val="24"/>
        </w:rPr>
        <w:t xml:space="preserve">vast lähtuvalt on mõistlik vabastada </w:t>
      </w:r>
      <w:r w:rsidR="00222D1B" w:rsidRPr="00CF39DD">
        <w:rPr>
          <w:rFonts w:ascii="Times New Roman" w:hAnsi="Times New Roman" w:cs="Times New Roman"/>
          <w:sz w:val="24"/>
          <w:szCs w:val="24"/>
        </w:rPr>
        <w:lastRenderedPageBreak/>
        <w:t xml:space="preserve">Eesti Töötukassa loa nõudest need välismaalased, kes on juba saanud </w:t>
      </w:r>
      <w:r w:rsidR="00D442D4">
        <w:rPr>
          <w:rFonts w:ascii="Times New Roman" w:hAnsi="Times New Roman" w:cs="Times New Roman"/>
          <w:sz w:val="24"/>
          <w:szCs w:val="24"/>
        </w:rPr>
        <w:t xml:space="preserve">tähtajalise </w:t>
      </w:r>
      <w:r w:rsidR="00222D1B" w:rsidRPr="00CF39DD">
        <w:rPr>
          <w:rFonts w:ascii="Times New Roman" w:hAnsi="Times New Roman" w:cs="Times New Roman"/>
          <w:sz w:val="24"/>
          <w:szCs w:val="24"/>
        </w:rPr>
        <w:t>elamisloa töötamiseks</w:t>
      </w:r>
      <w:r w:rsidRPr="00CF39DD">
        <w:rPr>
          <w:rFonts w:ascii="Times New Roman" w:hAnsi="Times New Roman" w:cs="Times New Roman"/>
          <w:sz w:val="24"/>
          <w:szCs w:val="24"/>
        </w:rPr>
        <w:t xml:space="preserve"> ning </w:t>
      </w:r>
      <w:r w:rsidR="00040D2A">
        <w:rPr>
          <w:rFonts w:ascii="Times New Roman" w:hAnsi="Times New Roman" w:cs="Times New Roman"/>
          <w:sz w:val="24"/>
          <w:szCs w:val="24"/>
        </w:rPr>
        <w:t xml:space="preserve">soovivad töökohavahetust selle loa </w:t>
      </w:r>
      <w:r w:rsidR="00581FDA">
        <w:rPr>
          <w:rFonts w:ascii="Times New Roman" w:hAnsi="Times New Roman" w:cs="Times New Roman"/>
          <w:sz w:val="24"/>
          <w:szCs w:val="24"/>
        </w:rPr>
        <w:t>kehtivusaja jooksul</w:t>
      </w:r>
      <w:r w:rsidR="00222D1B" w:rsidRPr="00CF39DD">
        <w:rPr>
          <w:rFonts w:ascii="Times New Roman" w:hAnsi="Times New Roman" w:cs="Times New Roman"/>
          <w:sz w:val="24"/>
          <w:szCs w:val="24"/>
        </w:rPr>
        <w:t xml:space="preserve">. </w:t>
      </w:r>
    </w:p>
    <w:p w14:paraId="7D5BEB23" w14:textId="77777777" w:rsidR="00732AFC" w:rsidRDefault="00732AFC" w:rsidP="007E0942">
      <w:pPr>
        <w:spacing w:after="0" w:line="240" w:lineRule="auto"/>
        <w:jc w:val="both"/>
        <w:rPr>
          <w:rFonts w:ascii="Times New Roman" w:hAnsi="Times New Roman" w:cs="Times New Roman"/>
          <w:sz w:val="24"/>
          <w:szCs w:val="24"/>
        </w:rPr>
      </w:pPr>
    </w:p>
    <w:p w14:paraId="2FE1DA81" w14:textId="42EAA795" w:rsidR="009A4AF3" w:rsidRPr="009A4AF3" w:rsidRDefault="00222D1B" w:rsidP="007E0942">
      <w:pPr>
        <w:spacing w:after="0" w:line="240" w:lineRule="auto"/>
        <w:jc w:val="both"/>
        <w:rPr>
          <w:rFonts w:ascii="Times New Roman" w:hAnsi="Times New Roman"/>
          <w:bCs/>
          <w:sz w:val="24"/>
          <w:szCs w:val="24"/>
        </w:rPr>
      </w:pPr>
      <w:r w:rsidRPr="00CD2A04">
        <w:rPr>
          <w:rFonts w:ascii="Times New Roman" w:hAnsi="Times New Roman" w:cs="Times New Roman"/>
          <w:sz w:val="24"/>
          <w:szCs w:val="24"/>
        </w:rPr>
        <w:t xml:space="preserve">Samas on oluline, et uus paindlikum </w:t>
      </w:r>
      <w:r w:rsidR="003C5A1A" w:rsidRPr="00CD2A04">
        <w:rPr>
          <w:rFonts w:ascii="Times New Roman" w:hAnsi="Times New Roman" w:cs="Times New Roman"/>
          <w:sz w:val="24"/>
          <w:szCs w:val="24"/>
        </w:rPr>
        <w:t>töökohavahet</w:t>
      </w:r>
      <w:r w:rsidR="00040D2A" w:rsidRPr="00CD2A04">
        <w:rPr>
          <w:rFonts w:ascii="Times New Roman" w:hAnsi="Times New Roman" w:cs="Times New Roman"/>
          <w:sz w:val="24"/>
          <w:szCs w:val="24"/>
        </w:rPr>
        <w:t>use</w:t>
      </w:r>
      <w:r w:rsidR="003C5A1A" w:rsidRPr="00CD2A04">
        <w:rPr>
          <w:rFonts w:ascii="Times New Roman" w:hAnsi="Times New Roman" w:cs="Times New Roman"/>
          <w:sz w:val="24"/>
          <w:szCs w:val="24"/>
        </w:rPr>
        <w:t xml:space="preserve"> </w:t>
      </w:r>
      <w:r w:rsidR="00040D2A" w:rsidRPr="00CD2A04">
        <w:rPr>
          <w:rFonts w:ascii="Times New Roman" w:hAnsi="Times New Roman" w:cs="Times New Roman"/>
          <w:sz w:val="24"/>
          <w:szCs w:val="24"/>
        </w:rPr>
        <w:t xml:space="preserve">regulatsioon </w:t>
      </w:r>
      <w:r w:rsidRPr="00CD2A04">
        <w:rPr>
          <w:rFonts w:ascii="Times New Roman" w:hAnsi="Times New Roman" w:cs="Times New Roman"/>
          <w:sz w:val="24"/>
          <w:szCs w:val="24"/>
        </w:rPr>
        <w:t xml:space="preserve">ei muutuks võimaluseks pääseda </w:t>
      </w:r>
      <w:r w:rsidR="002101CA" w:rsidRPr="00CD2A04">
        <w:rPr>
          <w:rFonts w:ascii="Times New Roman" w:hAnsi="Times New Roman" w:cs="Times New Roman"/>
          <w:sz w:val="24"/>
          <w:szCs w:val="24"/>
        </w:rPr>
        <w:t xml:space="preserve">mööda tööturu kaitsemehhanismidest. </w:t>
      </w:r>
      <w:commentRangeStart w:id="130"/>
      <w:r w:rsidR="002101CA" w:rsidRPr="00047835">
        <w:rPr>
          <w:rFonts w:ascii="Times New Roman" w:hAnsi="Times New Roman" w:cs="Times New Roman"/>
          <w:sz w:val="24"/>
          <w:szCs w:val="24"/>
        </w:rPr>
        <w:t xml:space="preserve">Näiteks tuleb välistada olukord, </w:t>
      </w:r>
      <w:r w:rsidR="002101CA" w:rsidRPr="00047835">
        <w:rPr>
          <w:rFonts w:ascii="Times New Roman" w:hAnsi="Times New Roman"/>
          <w:bCs/>
          <w:sz w:val="24"/>
          <w:szCs w:val="24"/>
        </w:rPr>
        <w:t xml:space="preserve">et taotletakse </w:t>
      </w:r>
      <w:r w:rsidR="003C5A1A" w:rsidRPr="00047835">
        <w:rPr>
          <w:rFonts w:ascii="Times New Roman" w:hAnsi="Times New Roman"/>
          <w:bCs/>
          <w:sz w:val="24"/>
          <w:szCs w:val="24"/>
        </w:rPr>
        <w:t xml:space="preserve">töötamiseks </w:t>
      </w:r>
      <w:r w:rsidR="006C29B1" w:rsidRPr="00047835">
        <w:rPr>
          <w:rFonts w:ascii="Times New Roman" w:hAnsi="Times New Roman"/>
          <w:bCs/>
          <w:sz w:val="24"/>
          <w:szCs w:val="24"/>
        </w:rPr>
        <w:t>ant</w:t>
      </w:r>
      <w:r w:rsidR="00042927" w:rsidRPr="00047835">
        <w:rPr>
          <w:rFonts w:ascii="Times New Roman" w:hAnsi="Times New Roman"/>
          <w:bCs/>
          <w:sz w:val="24"/>
          <w:szCs w:val="24"/>
        </w:rPr>
        <w:t>ud</w:t>
      </w:r>
      <w:r w:rsidR="003C5A1A" w:rsidRPr="00047835">
        <w:rPr>
          <w:rFonts w:ascii="Times New Roman" w:hAnsi="Times New Roman"/>
          <w:bCs/>
          <w:sz w:val="24"/>
          <w:szCs w:val="24"/>
        </w:rPr>
        <w:t xml:space="preserve"> </w:t>
      </w:r>
      <w:r w:rsidR="00066001" w:rsidRPr="00047835">
        <w:rPr>
          <w:rFonts w:ascii="Times New Roman" w:hAnsi="Times New Roman"/>
          <w:bCs/>
          <w:sz w:val="24"/>
          <w:szCs w:val="24"/>
        </w:rPr>
        <w:t xml:space="preserve">tähtajalist </w:t>
      </w:r>
      <w:r w:rsidR="002101CA" w:rsidRPr="00047835">
        <w:rPr>
          <w:rFonts w:ascii="Times New Roman" w:hAnsi="Times New Roman"/>
          <w:bCs/>
          <w:sz w:val="24"/>
          <w:szCs w:val="24"/>
        </w:rPr>
        <w:t xml:space="preserve">elamisluba alusel, mille puhul Eesti Töötukassa luba ei ole tarvis ning </w:t>
      </w:r>
      <w:r w:rsidR="00066001" w:rsidRPr="00047835">
        <w:rPr>
          <w:rFonts w:ascii="Times New Roman" w:hAnsi="Times New Roman"/>
          <w:bCs/>
          <w:sz w:val="24"/>
          <w:szCs w:val="24"/>
        </w:rPr>
        <w:t>elamisloa saades vahetatakse</w:t>
      </w:r>
      <w:r w:rsidR="002101CA" w:rsidRPr="00047835">
        <w:rPr>
          <w:rFonts w:ascii="Times New Roman" w:hAnsi="Times New Roman"/>
          <w:bCs/>
          <w:sz w:val="24"/>
          <w:szCs w:val="24"/>
        </w:rPr>
        <w:t xml:space="preserve"> </w:t>
      </w:r>
      <w:r w:rsidR="00040D2A" w:rsidRPr="00047835">
        <w:rPr>
          <w:rFonts w:ascii="Times New Roman" w:hAnsi="Times New Roman"/>
          <w:bCs/>
          <w:sz w:val="24"/>
          <w:szCs w:val="24"/>
        </w:rPr>
        <w:t xml:space="preserve">töökohavahetuse registreerimise taotluse alusel </w:t>
      </w:r>
      <w:r w:rsidR="002101CA" w:rsidRPr="00047835">
        <w:rPr>
          <w:rFonts w:ascii="Times New Roman" w:hAnsi="Times New Roman"/>
          <w:bCs/>
          <w:sz w:val="24"/>
          <w:szCs w:val="24"/>
        </w:rPr>
        <w:t>ümber alusele, millele tavapäraselt on tarvis tööandjal saada esmalt Eesti Töötukassalt luba</w:t>
      </w:r>
      <w:commentRangeEnd w:id="130"/>
      <w:r w:rsidR="00047835" w:rsidRPr="00047835">
        <w:rPr>
          <w:rStyle w:val="Kommentaariviide"/>
          <w:rFonts w:asciiTheme="minorHAnsi" w:eastAsiaTheme="minorHAnsi" w:hAnsiTheme="minorHAnsi" w:cstheme="minorBidi"/>
        </w:rPr>
        <w:commentReference w:id="130"/>
      </w:r>
      <w:r w:rsidR="002101CA" w:rsidRPr="00047835">
        <w:rPr>
          <w:rFonts w:ascii="Times New Roman" w:hAnsi="Times New Roman"/>
          <w:bCs/>
          <w:sz w:val="24"/>
          <w:szCs w:val="24"/>
        </w:rPr>
        <w:t>.</w:t>
      </w:r>
      <w:r w:rsidR="002101CA" w:rsidRPr="009A4AF3">
        <w:rPr>
          <w:rFonts w:ascii="Times New Roman" w:hAnsi="Times New Roman"/>
          <w:bCs/>
          <w:sz w:val="24"/>
          <w:szCs w:val="24"/>
        </w:rPr>
        <w:t xml:space="preserve"> </w:t>
      </w:r>
      <w:r w:rsidR="002101CA" w:rsidRPr="00E57E70">
        <w:rPr>
          <w:rFonts w:ascii="Times New Roman" w:hAnsi="Times New Roman"/>
          <w:bCs/>
          <w:sz w:val="24"/>
          <w:szCs w:val="24"/>
        </w:rPr>
        <w:t xml:space="preserve">Eelnevast lähtuvalt seatakse piirang, et Eesti Töötukassalt tuleb luba taotleda, kui välismaalane soovib </w:t>
      </w:r>
      <w:r w:rsidR="005418FC" w:rsidRPr="00E57E70">
        <w:rPr>
          <w:rFonts w:ascii="Times New Roman" w:hAnsi="Times New Roman"/>
          <w:bCs/>
          <w:sz w:val="24"/>
          <w:szCs w:val="24"/>
        </w:rPr>
        <w:t>kehtiva töötamiseks antud tähtajalise elamisloa alusel töökohavahetust</w:t>
      </w:r>
      <w:r w:rsidR="002101CA" w:rsidRPr="00E57E70">
        <w:rPr>
          <w:rFonts w:ascii="Times New Roman" w:hAnsi="Times New Roman"/>
          <w:bCs/>
          <w:sz w:val="24"/>
          <w:szCs w:val="24"/>
        </w:rPr>
        <w:t xml:space="preserve"> enne 12 kuu möödumist.</w:t>
      </w:r>
      <w:r w:rsidR="002101CA" w:rsidRPr="009A4AF3">
        <w:rPr>
          <w:rFonts w:ascii="Times New Roman" w:hAnsi="Times New Roman"/>
          <w:bCs/>
          <w:sz w:val="24"/>
          <w:szCs w:val="24"/>
        </w:rPr>
        <w:t xml:space="preserve"> </w:t>
      </w:r>
    </w:p>
    <w:p w14:paraId="29602316" w14:textId="1BA31ED6" w:rsidR="00471E6D" w:rsidRPr="009A4AF3" w:rsidRDefault="009A4AF3" w:rsidP="007E0942">
      <w:pPr>
        <w:spacing w:after="0" w:line="240" w:lineRule="auto"/>
        <w:jc w:val="both"/>
        <w:rPr>
          <w:rFonts w:ascii="Times New Roman" w:hAnsi="Times New Roman"/>
          <w:bCs/>
          <w:sz w:val="24"/>
          <w:szCs w:val="24"/>
        </w:rPr>
      </w:pPr>
      <w:r w:rsidRPr="009A4AF3">
        <w:rPr>
          <w:rFonts w:ascii="Times New Roman" w:hAnsi="Times New Roman" w:cs="Times New Roman"/>
          <w:sz w:val="24"/>
          <w:szCs w:val="24"/>
        </w:rPr>
        <w:t>S</w:t>
      </w:r>
      <w:r w:rsidRPr="009A4AF3">
        <w:rPr>
          <w:rFonts w:ascii="Times New Roman" w:hAnsi="Times New Roman"/>
          <w:bCs/>
          <w:sz w:val="24"/>
          <w:szCs w:val="24"/>
        </w:rPr>
        <w:t>arnane regulatsioon on kehtestatud kehtivas seaduses, kui taotletakse töötamiseks antud elamisluba EL-i sinise kaardi erisuse alusel. VMS-i § 190</w:t>
      </w:r>
      <w:r w:rsidRPr="009A4AF3">
        <w:rPr>
          <w:rFonts w:ascii="Times New Roman" w:hAnsi="Times New Roman"/>
          <w:bCs/>
          <w:sz w:val="24"/>
          <w:szCs w:val="24"/>
          <w:vertAlign w:val="superscript"/>
        </w:rPr>
        <w:t>8</w:t>
      </w:r>
      <w:r w:rsidRPr="009A4AF3">
        <w:rPr>
          <w:rFonts w:ascii="Times New Roman" w:hAnsi="Times New Roman"/>
          <w:bCs/>
          <w:sz w:val="24"/>
          <w:szCs w:val="24"/>
        </w:rPr>
        <w:t xml:space="preserve"> lõike 1 kohaselt, kui EL-i sinise kaardi valdaja soovib esimese 12 kuu jooksul lõpetada </w:t>
      </w:r>
      <w:r w:rsidRPr="009A4AF3">
        <w:rPr>
          <w:rFonts w:ascii="Times New Roman" w:hAnsi="Times New Roman" w:cs="Times New Roman"/>
          <w:sz w:val="24"/>
          <w:szCs w:val="24"/>
        </w:rPr>
        <w:t xml:space="preserve">töötamise selle tööandja juures, kelle juurde tööle asumiseks talle </w:t>
      </w:r>
      <w:r w:rsidRPr="009A4AF3">
        <w:rPr>
          <w:rFonts w:ascii="Times New Roman" w:hAnsi="Times New Roman"/>
          <w:bCs/>
          <w:sz w:val="24"/>
          <w:szCs w:val="24"/>
        </w:rPr>
        <w:t xml:space="preserve">EL-i </w:t>
      </w:r>
      <w:r w:rsidRPr="009A4AF3">
        <w:rPr>
          <w:rFonts w:ascii="Times New Roman" w:hAnsi="Times New Roman" w:cs="Times New Roman"/>
          <w:sz w:val="24"/>
          <w:szCs w:val="24"/>
        </w:rPr>
        <w:t xml:space="preserve">sinine kaart anti, ning asuda tööle teise tööandja juurde, vajab teine tööandja välismaalase tööle võtmiseks Eesti Töötukassa luba. Kui aga </w:t>
      </w:r>
      <w:r w:rsidRPr="009A4AF3">
        <w:rPr>
          <w:rFonts w:ascii="Times New Roman" w:hAnsi="Times New Roman"/>
          <w:bCs/>
          <w:sz w:val="24"/>
          <w:szCs w:val="24"/>
        </w:rPr>
        <w:t xml:space="preserve">EL-i </w:t>
      </w:r>
      <w:r w:rsidRPr="009A4AF3">
        <w:rPr>
          <w:rFonts w:ascii="Times New Roman" w:hAnsi="Times New Roman" w:cs="Times New Roman"/>
          <w:sz w:val="24"/>
          <w:szCs w:val="24"/>
        </w:rPr>
        <w:t>sinise kaardi valdaja on juba töötanud tööandja juures vähemalt 12 kuud järjest, siis võib ta VMS-i § 190</w:t>
      </w:r>
      <w:r w:rsidRPr="009A4AF3">
        <w:rPr>
          <w:rFonts w:ascii="Times New Roman" w:hAnsi="Times New Roman" w:cs="Times New Roman"/>
          <w:sz w:val="24"/>
          <w:szCs w:val="24"/>
          <w:vertAlign w:val="superscript"/>
        </w:rPr>
        <w:t>9</w:t>
      </w:r>
      <w:r w:rsidRPr="009A4AF3">
        <w:rPr>
          <w:rFonts w:ascii="Times New Roman" w:hAnsi="Times New Roman" w:cs="Times New Roman"/>
          <w:sz w:val="24"/>
          <w:szCs w:val="24"/>
        </w:rPr>
        <w:t xml:space="preserve"> lõike 3 kohaselt asuda tööle teise tööandja juurde, lõpetades töötamise senise tööandja juures, ning sellisel juhul ei vaja uus tööandja Eesti Töötukassa luba töökoha täitmiseks välismaalasega. Eelnõuga kehtestatakse sama põhimõte töötamiseks antud tähtajalise elamisloa </w:t>
      </w:r>
      <w:proofErr w:type="spellStart"/>
      <w:r w:rsidRPr="009A4AF3">
        <w:rPr>
          <w:rFonts w:ascii="Times New Roman" w:hAnsi="Times New Roman" w:cs="Times New Roman"/>
          <w:sz w:val="24"/>
          <w:szCs w:val="24"/>
        </w:rPr>
        <w:t>üldregulatsioonis</w:t>
      </w:r>
      <w:proofErr w:type="spellEnd"/>
      <w:r w:rsidRPr="009A4AF3">
        <w:rPr>
          <w:rFonts w:ascii="Times New Roman" w:hAnsi="Times New Roman" w:cs="Times New Roman"/>
          <w:sz w:val="24"/>
          <w:szCs w:val="24"/>
        </w:rPr>
        <w:t>.</w:t>
      </w:r>
      <w:r w:rsidR="003B47D9">
        <w:rPr>
          <w:rFonts w:ascii="Times New Roman" w:hAnsi="Times New Roman" w:cs="Times New Roman"/>
          <w:sz w:val="24"/>
          <w:szCs w:val="24"/>
        </w:rPr>
        <w:t xml:space="preserve"> </w:t>
      </w:r>
      <w:r w:rsidRPr="009A4AF3">
        <w:rPr>
          <w:rFonts w:ascii="Times New Roman" w:hAnsi="Times New Roman"/>
          <w:bCs/>
          <w:sz w:val="24"/>
          <w:szCs w:val="24"/>
        </w:rPr>
        <w:t xml:space="preserve">Erinevalt kehtivast EL sinise kaardi regulatsioonist ei piirata, et välismaalane peab olema töötanud </w:t>
      </w:r>
      <w:r w:rsidRPr="009A4AF3">
        <w:rPr>
          <w:rFonts w:ascii="Times New Roman" w:hAnsi="Times New Roman" w:cs="Times New Roman"/>
          <w:sz w:val="24"/>
          <w:szCs w:val="24"/>
        </w:rPr>
        <w:t xml:space="preserve">12 kuud ühe tööandja juures või ühel ametikohal. Oluline on, et välismaalane on Eestis töötanud töötamiseks antud elamisloa alusel järjestikku vähemalt 12 kuud. </w:t>
      </w:r>
      <w:r w:rsidR="003B47D9">
        <w:rPr>
          <w:rFonts w:ascii="Times New Roman" w:hAnsi="Times New Roman" w:cs="Times New Roman"/>
          <w:sz w:val="24"/>
          <w:szCs w:val="24"/>
        </w:rPr>
        <w:t xml:space="preserve">Aastane töötamise nõue on </w:t>
      </w:r>
      <w:r w:rsidR="007E2486">
        <w:rPr>
          <w:rFonts w:ascii="Times New Roman" w:hAnsi="Times New Roman" w:cs="Times New Roman"/>
          <w:sz w:val="24"/>
          <w:szCs w:val="24"/>
        </w:rPr>
        <w:t xml:space="preserve">eelduslikult </w:t>
      </w:r>
      <w:r w:rsidR="003B47D9">
        <w:rPr>
          <w:rFonts w:ascii="Times New Roman" w:hAnsi="Times New Roman" w:cs="Times New Roman"/>
          <w:sz w:val="24"/>
          <w:szCs w:val="24"/>
        </w:rPr>
        <w:t>piisav aeg, mille puhul paindlikuma regulatsiooni väärkasutuse riskid on minimaalsed ning ühtlasi võib pidada välismaalast Eesti tööturule integreerituks.</w:t>
      </w:r>
      <w:r w:rsidRPr="009A4AF3">
        <w:rPr>
          <w:rFonts w:ascii="Times New Roman" w:hAnsi="Times New Roman" w:cs="Times New Roman"/>
          <w:sz w:val="24"/>
          <w:szCs w:val="24"/>
        </w:rPr>
        <w:t xml:space="preserve"> </w:t>
      </w:r>
    </w:p>
    <w:p w14:paraId="0DE36B5A" w14:textId="329E69CC" w:rsidR="00F56BDF" w:rsidRPr="00CF39DD" w:rsidRDefault="00F56BDF" w:rsidP="007E0942">
      <w:pPr>
        <w:spacing w:after="0" w:line="240" w:lineRule="auto"/>
        <w:jc w:val="both"/>
        <w:rPr>
          <w:rFonts w:ascii="Times New Roman" w:hAnsi="Times New Roman" w:cs="Times New Roman"/>
          <w:sz w:val="24"/>
          <w:szCs w:val="24"/>
          <w:lang w:eastAsia="et-EE"/>
        </w:rPr>
      </w:pPr>
    </w:p>
    <w:p w14:paraId="1D9AD47B" w14:textId="408A23AA" w:rsidR="007B6408" w:rsidRPr="00CF39DD" w:rsidRDefault="004203F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w:t>
      </w:r>
      <w:r w:rsidR="00176EEE" w:rsidRPr="00CF39DD">
        <w:rPr>
          <w:rFonts w:ascii="Times New Roman" w:hAnsi="Times New Roman" w:cs="Times New Roman"/>
          <w:b/>
          <w:bCs/>
          <w:sz w:val="24"/>
          <w:szCs w:val="24"/>
        </w:rPr>
        <w:t>6</w:t>
      </w:r>
      <w:r w:rsidRPr="00CF39DD">
        <w:rPr>
          <w:rFonts w:ascii="Times New Roman" w:hAnsi="Times New Roman" w:cs="Times New Roman"/>
          <w:sz w:val="24"/>
          <w:szCs w:val="24"/>
        </w:rPr>
        <w:t xml:space="preserve"> täiendatakse VMS §-</w:t>
      </w:r>
      <w:proofErr w:type="spellStart"/>
      <w:r w:rsidRPr="00CF39DD">
        <w:rPr>
          <w:rFonts w:ascii="Times New Roman" w:hAnsi="Times New Roman" w:cs="Times New Roman"/>
          <w:sz w:val="24"/>
          <w:szCs w:val="24"/>
        </w:rPr>
        <w:t>i</w:t>
      </w:r>
      <w:r w:rsidR="00954268">
        <w:rPr>
          <w:rFonts w:ascii="Times New Roman" w:hAnsi="Times New Roman" w:cs="Times New Roman"/>
          <w:sz w:val="24"/>
          <w:szCs w:val="24"/>
        </w:rPr>
        <w:t>de</w:t>
      </w:r>
      <w:r w:rsidR="00A2049F">
        <w:rPr>
          <w:rFonts w:ascii="Times New Roman" w:hAnsi="Times New Roman" w:cs="Times New Roman"/>
          <w:sz w:val="24"/>
          <w:szCs w:val="24"/>
        </w:rPr>
        <w:t>ga</w:t>
      </w:r>
      <w:proofErr w:type="spellEnd"/>
      <w:r w:rsidRPr="00CF39DD">
        <w:rPr>
          <w:rFonts w:ascii="Times New Roman" w:hAnsi="Times New Roman" w:cs="Times New Roman"/>
          <w:sz w:val="24"/>
          <w:szCs w:val="24"/>
        </w:rPr>
        <w:t xml:space="preserve"> </w:t>
      </w:r>
      <w:r w:rsidRPr="00954268">
        <w:rPr>
          <w:rFonts w:ascii="Times New Roman" w:hAnsi="Times New Roman" w:cs="Times New Roman"/>
          <w:sz w:val="24"/>
          <w:szCs w:val="24"/>
        </w:rPr>
        <w:t>18</w:t>
      </w:r>
      <w:r w:rsidR="00A2049F" w:rsidRPr="00954268">
        <w:rPr>
          <w:rFonts w:ascii="Times New Roman" w:hAnsi="Times New Roman" w:cs="Times New Roman"/>
          <w:sz w:val="24"/>
          <w:szCs w:val="24"/>
        </w:rPr>
        <w:t>4</w:t>
      </w:r>
      <w:r w:rsidR="00581FDA" w:rsidRPr="00954268">
        <w:rPr>
          <w:rFonts w:ascii="Times New Roman" w:hAnsi="Times New Roman" w:cs="Times New Roman"/>
          <w:sz w:val="24"/>
          <w:szCs w:val="24"/>
          <w:vertAlign w:val="superscript"/>
        </w:rPr>
        <w:t>1</w:t>
      </w:r>
      <w:r w:rsidR="00954268">
        <w:rPr>
          <w:rFonts w:ascii="Times New Roman" w:hAnsi="Times New Roman" w:cs="Times New Roman"/>
          <w:sz w:val="24"/>
          <w:szCs w:val="24"/>
        </w:rPr>
        <w:t xml:space="preserve"> ja § 184</w:t>
      </w:r>
      <w:r w:rsidR="00954268" w:rsidRPr="00954268">
        <w:rPr>
          <w:rFonts w:ascii="Times New Roman" w:hAnsi="Times New Roman" w:cs="Times New Roman"/>
          <w:sz w:val="24"/>
          <w:szCs w:val="24"/>
          <w:vertAlign w:val="superscript"/>
        </w:rPr>
        <w:t>2</w:t>
      </w:r>
      <w:r w:rsidR="001703E5">
        <w:rPr>
          <w:rFonts w:ascii="Times New Roman" w:hAnsi="Times New Roman" w:cs="Times New Roman"/>
          <w:sz w:val="24"/>
          <w:szCs w:val="24"/>
        </w:rPr>
        <w:t xml:space="preserve">, võimaldades välismaalasel </w:t>
      </w:r>
      <w:r w:rsidR="00581FDA">
        <w:rPr>
          <w:rFonts w:ascii="Times New Roman" w:hAnsi="Times New Roman" w:cs="Times New Roman"/>
          <w:sz w:val="24"/>
          <w:szCs w:val="24"/>
        </w:rPr>
        <w:t xml:space="preserve">lubatud vahetada töötamiseks antud tähtajalise elamisloa kehtivusajal </w:t>
      </w:r>
      <w:r w:rsidR="001703E5">
        <w:rPr>
          <w:rFonts w:ascii="Times New Roman" w:hAnsi="Times New Roman" w:cs="Times New Roman"/>
          <w:sz w:val="24"/>
          <w:szCs w:val="24"/>
        </w:rPr>
        <w:t>töökohavahetust</w:t>
      </w:r>
      <w:r w:rsidR="00581FDA">
        <w:rPr>
          <w:rFonts w:ascii="Times New Roman" w:hAnsi="Times New Roman" w:cs="Times New Roman"/>
          <w:sz w:val="24"/>
          <w:szCs w:val="24"/>
        </w:rPr>
        <w:t>.</w:t>
      </w:r>
      <w:r w:rsidR="00A95B8D" w:rsidRPr="00CF39DD">
        <w:rPr>
          <w:rFonts w:ascii="Times New Roman" w:hAnsi="Times New Roman" w:cs="Times New Roman"/>
          <w:sz w:val="24"/>
          <w:szCs w:val="24"/>
        </w:rPr>
        <w:t xml:space="preserve"> </w:t>
      </w:r>
    </w:p>
    <w:p w14:paraId="064D4383" w14:textId="77777777" w:rsidR="002111E8" w:rsidRPr="00CF39DD" w:rsidRDefault="002111E8" w:rsidP="007E0942">
      <w:pPr>
        <w:spacing w:after="0" w:line="240" w:lineRule="auto"/>
        <w:jc w:val="both"/>
        <w:rPr>
          <w:rFonts w:ascii="Times New Roman" w:hAnsi="Times New Roman" w:cs="Times New Roman"/>
          <w:sz w:val="24"/>
          <w:szCs w:val="24"/>
        </w:rPr>
      </w:pPr>
    </w:p>
    <w:p w14:paraId="3BB5438C" w14:textId="6B4FDC8A" w:rsidR="002111E8" w:rsidRPr="00CF39DD" w:rsidRDefault="001E364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Direktiivi artikkel 11 lõike 2 kohaselt peavad EL-i liikmesriigid lubama ühtse loa valdajal vahetada tööandjat. </w:t>
      </w:r>
      <w:r>
        <w:rPr>
          <w:rFonts w:ascii="Times New Roman" w:hAnsi="Times New Roman" w:cs="Times New Roman"/>
          <w:sz w:val="24"/>
          <w:szCs w:val="24"/>
        </w:rPr>
        <w:t>Sama artikli</w:t>
      </w:r>
      <w:r w:rsidR="00786FCB">
        <w:rPr>
          <w:rFonts w:ascii="Times New Roman" w:hAnsi="Times New Roman" w:cs="Times New Roman"/>
          <w:sz w:val="24"/>
          <w:szCs w:val="24"/>
        </w:rPr>
        <w:t xml:space="preserve"> </w:t>
      </w:r>
      <w:r w:rsidR="002111E8" w:rsidRPr="00CF39DD">
        <w:rPr>
          <w:rFonts w:ascii="Times New Roman" w:hAnsi="Times New Roman" w:cs="Times New Roman"/>
          <w:sz w:val="24"/>
          <w:szCs w:val="24"/>
        </w:rPr>
        <w:t>lõike 3 punkti a kohaselt võib liikmesriik ühtse loa kehtivusaja jooksul nõuda, et tööandja vahetamisest tea</w:t>
      </w:r>
      <w:r w:rsidR="00DA07D5">
        <w:rPr>
          <w:rFonts w:ascii="Times New Roman" w:hAnsi="Times New Roman" w:cs="Times New Roman"/>
          <w:sz w:val="24"/>
          <w:szCs w:val="24"/>
        </w:rPr>
        <w:t>vitataks</w:t>
      </w:r>
      <w:r w:rsidR="002111E8" w:rsidRPr="00CF39DD">
        <w:rPr>
          <w:rFonts w:ascii="Times New Roman" w:hAnsi="Times New Roman" w:cs="Times New Roman"/>
          <w:sz w:val="24"/>
          <w:szCs w:val="24"/>
        </w:rPr>
        <w:t xml:space="preserve"> asjaomase liikmesriigi pädeva</w:t>
      </w:r>
      <w:r w:rsidR="00DA07D5">
        <w:rPr>
          <w:rFonts w:ascii="Times New Roman" w:hAnsi="Times New Roman" w:cs="Times New Roman"/>
          <w:sz w:val="24"/>
          <w:szCs w:val="24"/>
        </w:rPr>
        <w:t>id</w:t>
      </w:r>
      <w:r w:rsidR="002111E8" w:rsidRPr="00CF39DD">
        <w:rPr>
          <w:rFonts w:ascii="Times New Roman" w:hAnsi="Times New Roman" w:cs="Times New Roman"/>
          <w:sz w:val="24"/>
          <w:szCs w:val="24"/>
        </w:rPr>
        <w:t xml:space="preserve"> asutus</w:t>
      </w:r>
      <w:r w:rsidR="00DA07D5">
        <w:rPr>
          <w:rFonts w:ascii="Times New Roman" w:hAnsi="Times New Roman" w:cs="Times New Roman"/>
          <w:sz w:val="24"/>
          <w:szCs w:val="24"/>
        </w:rPr>
        <w:t>i</w:t>
      </w:r>
      <w:r w:rsidR="002111E8" w:rsidRPr="00CF39DD">
        <w:rPr>
          <w:rFonts w:ascii="Times New Roman" w:hAnsi="Times New Roman" w:cs="Times New Roman"/>
          <w:sz w:val="24"/>
          <w:szCs w:val="24"/>
        </w:rPr>
        <w:t xml:space="preserve"> riigisiseses õiguses sätestatud korras. </w:t>
      </w:r>
      <w:r w:rsidR="00581FDA">
        <w:rPr>
          <w:rFonts w:ascii="Times New Roman" w:hAnsi="Times New Roman" w:cs="Times New Roman"/>
          <w:sz w:val="24"/>
          <w:szCs w:val="24"/>
        </w:rPr>
        <w:t>K</w:t>
      </w:r>
      <w:r w:rsidR="002111E8" w:rsidRPr="00CF39DD">
        <w:rPr>
          <w:rFonts w:ascii="Times New Roman" w:hAnsi="Times New Roman" w:cs="Times New Roman"/>
          <w:sz w:val="24"/>
          <w:szCs w:val="24"/>
        </w:rPr>
        <w:t xml:space="preserve">ui liikmesriik nõuab tööandja vahetusest teavitamist, siis võib ta ühtse loa valdaja </w:t>
      </w:r>
      <w:r w:rsidR="00545A1E" w:rsidRPr="00CF39DD">
        <w:rPr>
          <w:rFonts w:ascii="Times New Roman" w:hAnsi="Times New Roman" w:cs="Times New Roman"/>
          <w:sz w:val="24"/>
          <w:szCs w:val="24"/>
        </w:rPr>
        <w:t xml:space="preserve">peatada </w:t>
      </w:r>
      <w:r w:rsidR="002111E8" w:rsidRPr="00CF39DD">
        <w:rPr>
          <w:rFonts w:ascii="Times New Roman" w:hAnsi="Times New Roman" w:cs="Times New Roman"/>
          <w:sz w:val="24"/>
          <w:szCs w:val="24"/>
        </w:rPr>
        <w:t xml:space="preserve">õiguse tööandjat vahetada maksimaalselt 45 päevaks alates teavituse esitamise kuupäevast. Selle ajavahemiku jooksul võivad pädevad asutused kontrollida, kas seaduses sätestatud nõuded on täidetud. Samuti võib liikmesriik esitada tööandja vahetamise suhtes vastuväite. </w:t>
      </w:r>
    </w:p>
    <w:p w14:paraId="1D1D414B" w14:textId="77777777" w:rsidR="00657B3C" w:rsidRDefault="00657B3C" w:rsidP="007E0942">
      <w:pPr>
        <w:spacing w:after="0" w:line="240" w:lineRule="auto"/>
        <w:jc w:val="both"/>
        <w:rPr>
          <w:rFonts w:ascii="Times New Roman" w:hAnsi="Times New Roman" w:cs="Times New Roman"/>
          <w:sz w:val="24"/>
          <w:szCs w:val="24"/>
        </w:rPr>
      </w:pPr>
    </w:p>
    <w:p w14:paraId="525FD91E" w14:textId="34218D36" w:rsidR="001703E5" w:rsidRDefault="001703E5" w:rsidP="007E0942">
      <w:pPr>
        <w:spacing w:after="0" w:line="240" w:lineRule="auto"/>
        <w:jc w:val="both"/>
        <w:rPr>
          <w:rFonts w:ascii="Times New Roman" w:hAnsi="Times New Roman" w:cs="Times New Roman"/>
          <w:sz w:val="24"/>
          <w:szCs w:val="24"/>
        </w:rPr>
      </w:pPr>
      <w:r w:rsidRPr="00253AD5">
        <w:rPr>
          <w:rFonts w:ascii="Times New Roman" w:hAnsi="Times New Roman" w:cs="Times New Roman"/>
          <w:sz w:val="24"/>
          <w:szCs w:val="24"/>
          <w:u w:val="single"/>
        </w:rPr>
        <w:t>Paragrahvis 184</w:t>
      </w:r>
      <w:r w:rsidRPr="00253AD5">
        <w:rPr>
          <w:rFonts w:ascii="Times New Roman" w:hAnsi="Times New Roman" w:cs="Times New Roman"/>
          <w:sz w:val="24"/>
          <w:szCs w:val="24"/>
          <w:u w:val="single"/>
          <w:vertAlign w:val="superscript"/>
        </w:rPr>
        <w:t>1</w:t>
      </w:r>
      <w:r>
        <w:rPr>
          <w:rFonts w:ascii="Times New Roman" w:hAnsi="Times New Roman" w:cs="Times New Roman"/>
          <w:sz w:val="24"/>
          <w:szCs w:val="24"/>
        </w:rPr>
        <w:t xml:space="preserve"> on sätestatud tingimused tööandja vahetamiseks elamisloa kehtivusaja jooksul.</w:t>
      </w:r>
    </w:p>
    <w:p w14:paraId="3B115C99" w14:textId="77777777" w:rsidR="001703E5" w:rsidRPr="00CF39DD" w:rsidRDefault="001703E5" w:rsidP="007E0942">
      <w:pPr>
        <w:spacing w:after="0" w:line="240" w:lineRule="auto"/>
        <w:jc w:val="both"/>
        <w:rPr>
          <w:rFonts w:ascii="Times New Roman" w:hAnsi="Times New Roman" w:cs="Times New Roman"/>
          <w:sz w:val="24"/>
          <w:szCs w:val="24"/>
        </w:rPr>
      </w:pPr>
    </w:p>
    <w:p w14:paraId="7123F731" w14:textId="4F4CDDF4" w:rsidR="00DA5F08" w:rsidRPr="00CF39DD" w:rsidRDefault="001703E5" w:rsidP="00DA5F08">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Pr>
          <w:rFonts w:ascii="Times New Roman" w:hAnsi="Times New Roman" w:cs="Times New Roman"/>
          <w:sz w:val="24"/>
          <w:szCs w:val="24"/>
          <w:u w:val="single"/>
          <w:vertAlign w:val="superscript"/>
        </w:rPr>
        <w:t>1</w:t>
      </w:r>
      <w:r w:rsidRPr="001703E5">
        <w:rPr>
          <w:rFonts w:ascii="Times New Roman" w:hAnsi="Times New Roman" w:cs="Times New Roman"/>
          <w:sz w:val="24"/>
          <w:szCs w:val="24"/>
          <w:u w:val="single"/>
        </w:rPr>
        <w:t xml:space="preserve"> l</w:t>
      </w:r>
      <w:r w:rsidR="007B6408" w:rsidRPr="001703E5">
        <w:rPr>
          <w:rFonts w:ascii="Times New Roman" w:hAnsi="Times New Roman" w:cs="Times New Roman"/>
          <w:sz w:val="24"/>
          <w:szCs w:val="24"/>
          <w:u w:val="single"/>
        </w:rPr>
        <w:t xml:space="preserve">õikega </w:t>
      </w:r>
      <w:r w:rsidR="00A2049F" w:rsidRPr="001703E5">
        <w:rPr>
          <w:rFonts w:ascii="Times New Roman" w:hAnsi="Times New Roman" w:cs="Times New Roman"/>
          <w:sz w:val="24"/>
          <w:szCs w:val="24"/>
          <w:u w:val="single"/>
        </w:rPr>
        <w:t>1</w:t>
      </w:r>
      <w:r w:rsidR="007B6408" w:rsidRPr="00CF39DD">
        <w:rPr>
          <w:rFonts w:ascii="Times New Roman" w:hAnsi="Times New Roman" w:cs="Times New Roman"/>
          <w:sz w:val="24"/>
          <w:szCs w:val="24"/>
        </w:rPr>
        <w:t xml:space="preserve"> sätestatakse, et välismaalane</w:t>
      </w:r>
      <w:r w:rsidR="00444B08">
        <w:rPr>
          <w:rFonts w:ascii="Times New Roman" w:hAnsi="Times New Roman" w:cs="Times New Roman"/>
          <w:sz w:val="24"/>
          <w:szCs w:val="24"/>
        </w:rPr>
        <w:t xml:space="preserve"> võib töötamiseks antud tähtajalise elamisloa kehtivusajal vahetada tööandjat, kui </w:t>
      </w:r>
      <w:r w:rsidR="00DA5F08" w:rsidRPr="00CF39DD">
        <w:rPr>
          <w:rFonts w:ascii="Times New Roman" w:hAnsi="Times New Roman" w:cs="Times New Roman"/>
          <w:sz w:val="24"/>
          <w:szCs w:val="24"/>
        </w:rPr>
        <w:t xml:space="preserve">enne töökoha vahetamist on uus tööandja </w:t>
      </w:r>
      <w:proofErr w:type="spellStart"/>
      <w:r w:rsidR="00DA5F08" w:rsidRPr="00CF39DD">
        <w:rPr>
          <w:rFonts w:ascii="Times New Roman" w:hAnsi="Times New Roman" w:cs="Times New Roman"/>
          <w:sz w:val="24"/>
          <w:szCs w:val="24"/>
        </w:rPr>
        <w:t>PPA-le</w:t>
      </w:r>
      <w:proofErr w:type="spellEnd"/>
      <w:r w:rsidR="00DA5F08" w:rsidRPr="00CF39DD">
        <w:rPr>
          <w:rFonts w:ascii="Times New Roman" w:hAnsi="Times New Roman" w:cs="Times New Roman"/>
          <w:sz w:val="24"/>
          <w:szCs w:val="24"/>
        </w:rPr>
        <w:t xml:space="preserve"> esitatud </w:t>
      </w:r>
      <w:r w:rsidR="00DA5F08">
        <w:rPr>
          <w:rFonts w:ascii="Times New Roman" w:hAnsi="Times New Roman" w:cs="Times New Roman"/>
          <w:sz w:val="24"/>
          <w:szCs w:val="24"/>
        </w:rPr>
        <w:t>töökohavahetuse</w:t>
      </w:r>
      <w:r w:rsidR="00DA5F08" w:rsidRPr="00CF39DD">
        <w:rPr>
          <w:rFonts w:ascii="Times New Roman" w:hAnsi="Times New Roman" w:cs="Times New Roman"/>
          <w:sz w:val="24"/>
          <w:szCs w:val="24"/>
        </w:rPr>
        <w:t xml:space="preserve"> registreerimise taotluse ning PPA on </w:t>
      </w:r>
      <w:r w:rsidR="00581FDA">
        <w:rPr>
          <w:rFonts w:ascii="Times New Roman" w:hAnsi="Times New Roman" w:cs="Times New Roman"/>
          <w:sz w:val="24"/>
          <w:szCs w:val="24"/>
        </w:rPr>
        <w:t>kontrollinud töötamise vastavust VMS-</w:t>
      </w:r>
      <w:proofErr w:type="spellStart"/>
      <w:r w:rsidR="00581FDA">
        <w:rPr>
          <w:rFonts w:ascii="Times New Roman" w:hAnsi="Times New Roman" w:cs="Times New Roman"/>
          <w:sz w:val="24"/>
          <w:szCs w:val="24"/>
        </w:rPr>
        <w:t>is</w:t>
      </w:r>
      <w:proofErr w:type="spellEnd"/>
      <w:r w:rsidR="00581FDA">
        <w:rPr>
          <w:rFonts w:ascii="Times New Roman" w:hAnsi="Times New Roman" w:cs="Times New Roman"/>
          <w:sz w:val="24"/>
          <w:szCs w:val="24"/>
        </w:rPr>
        <w:t xml:space="preserve"> sätestatud tingimustele ja registreerinud töökohavahetuse. </w:t>
      </w:r>
      <w:r w:rsidR="00DA5F08" w:rsidRPr="00CF39DD">
        <w:rPr>
          <w:rFonts w:ascii="Times New Roman" w:hAnsi="Times New Roman" w:cs="Times New Roman"/>
          <w:sz w:val="24"/>
          <w:szCs w:val="24"/>
        </w:rPr>
        <w:t xml:space="preserve">Enne, kui PPA ei ole </w:t>
      </w:r>
      <w:r w:rsidR="00DA5F08">
        <w:rPr>
          <w:rFonts w:ascii="Times New Roman" w:hAnsi="Times New Roman" w:cs="Times New Roman"/>
          <w:sz w:val="24"/>
          <w:szCs w:val="24"/>
        </w:rPr>
        <w:t>töökohavahetuse</w:t>
      </w:r>
      <w:r w:rsidR="00DA5F08" w:rsidRPr="00CF39DD">
        <w:rPr>
          <w:rFonts w:ascii="Times New Roman" w:hAnsi="Times New Roman" w:cs="Times New Roman"/>
          <w:sz w:val="24"/>
          <w:szCs w:val="24"/>
        </w:rPr>
        <w:t xml:space="preserve"> registreerimise taotluse alusel kontrollinud </w:t>
      </w:r>
      <w:r w:rsidR="00DA5F08">
        <w:rPr>
          <w:rFonts w:ascii="Times New Roman" w:hAnsi="Times New Roman" w:cs="Times New Roman"/>
          <w:sz w:val="24"/>
          <w:szCs w:val="24"/>
        </w:rPr>
        <w:t xml:space="preserve">töötamise </w:t>
      </w:r>
      <w:r w:rsidR="00DA5F08" w:rsidRPr="00CF39DD">
        <w:rPr>
          <w:rFonts w:ascii="Times New Roman" w:hAnsi="Times New Roman" w:cs="Times New Roman"/>
          <w:sz w:val="24"/>
          <w:szCs w:val="24"/>
        </w:rPr>
        <w:t xml:space="preserve">tingimustele vastavust </w:t>
      </w:r>
      <w:r w:rsidR="00DA5F08">
        <w:rPr>
          <w:rFonts w:ascii="Times New Roman" w:hAnsi="Times New Roman" w:cs="Times New Roman"/>
          <w:sz w:val="24"/>
          <w:szCs w:val="24"/>
        </w:rPr>
        <w:t>VMS-</w:t>
      </w:r>
      <w:proofErr w:type="spellStart"/>
      <w:r w:rsidR="00DA5F08">
        <w:rPr>
          <w:rFonts w:ascii="Times New Roman" w:hAnsi="Times New Roman" w:cs="Times New Roman"/>
          <w:sz w:val="24"/>
          <w:szCs w:val="24"/>
        </w:rPr>
        <w:t>is</w:t>
      </w:r>
      <w:proofErr w:type="spellEnd"/>
      <w:r w:rsidR="00DA5F08">
        <w:rPr>
          <w:rFonts w:ascii="Times New Roman" w:hAnsi="Times New Roman" w:cs="Times New Roman"/>
          <w:sz w:val="24"/>
          <w:szCs w:val="24"/>
        </w:rPr>
        <w:t xml:space="preserve"> sätestatud nõuetele </w:t>
      </w:r>
      <w:r w:rsidR="00DA5F08" w:rsidRPr="00CF39DD">
        <w:rPr>
          <w:rFonts w:ascii="Times New Roman" w:hAnsi="Times New Roman" w:cs="Times New Roman"/>
          <w:sz w:val="24"/>
          <w:szCs w:val="24"/>
        </w:rPr>
        <w:t xml:space="preserve">ja </w:t>
      </w:r>
      <w:r w:rsidR="00DA5F08">
        <w:rPr>
          <w:rFonts w:ascii="Times New Roman" w:hAnsi="Times New Roman" w:cs="Times New Roman"/>
          <w:sz w:val="24"/>
          <w:szCs w:val="24"/>
        </w:rPr>
        <w:t>teinud</w:t>
      </w:r>
      <w:r w:rsidR="00DA5F08" w:rsidRPr="00CF39DD">
        <w:rPr>
          <w:rFonts w:ascii="Times New Roman" w:hAnsi="Times New Roman" w:cs="Times New Roman"/>
          <w:sz w:val="24"/>
          <w:szCs w:val="24"/>
        </w:rPr>
        <w:t xml:space="preserve"> positiivse</w:t>
      </w:r>
      <w:r w:rsidR="00DA5F08">
        <w:rPr>
          <w:rFonts w:ascii="Times New Roman" w:hAnsi="Times New Roman" w:cs="Times New Roman"/>
          <w:sz w:val="24"/>
          <w:szCs w:val="24"/>
        </w:rPr>
        <w:t>t</w:t>
      </w:r>
      <w:r w:rsidR="00DA5F08" w:rsidRPr="00CF39DD">
        <w:rPr>
          <w:rFonts w:ascii="Times New Roman" w:hAnsi="Times New Roman" w:cs="Times New Roman"/>
          <w:sz w:val="24"/>
          <w:szCs w:val="24"/>
        </w:rPr>
        <w:t xml:space="preserve"> otsus</w:t>
      </w:r>
      <w:r w:rsidR="00DA5F08">
        <w:rPr>
          <w:rFonts w:ascii="Times New Roman" w:hAnsi="Times New Roman" w:cs="Times New Roman"/>
          <w:sz w:val="24"/>
          <w:szCs w:val="24"/>
        </w:rPr>
        <w:t>t</w:t>
      </w:r>
      <w:r w:rsidR="00DA5F08" w:rsidRPr="00CF39DD">
        <w:rPr>
          <w:rFonts w:ascii="Times New Roman" w:hAnsi="Times New Roman" w:cs="Times New Roman"/>
          <w:sz w:val="24"/>
          <w:szCs w:val="24"/>
        </w:rPr>
        <w:t xml:space="preserve">, ei ole lubatud uue tööandja juurde tööle asuda.  </w:t>
      </w:r>
    </w:p>
    <w:p w14:paraId="3FAF8EB9" w14:textId="77777777" w:rsidR="00DA5F08" w:rsidRDefault="00DA5F08" w:rsidP="00DA5F08">
      <w:pPr>
        <w:spacing w:after="0" w:line="240" w:lineRule="auto"/>
        <w:jc w:val="both"/>
        <w:rPr>
          <w:rFonts w:ascii="Times New Roman" w:hAnsi="Times New Roman" w:cs="Times New Roman"/>
          <w:sz w:val="24"/>
          <w:szCs w:val="24"/>
        </w:rPr>
      </w:pPr>
    </w:p>
    <w:p w14:paraId="2D1C27EB" w14:textId="3FE10AE5" w:rsidR="00DA5F08" w:rsidRPr="003B2B90" w:rsidRDefault="00DA5F08" w:rsidP="00DA5F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Töökohavahetuse registreerimise</w:t>
      </w:r>
      <w:r w:rsidR="00347B82">
        <w:rPr>
          <w:rFonts w:ascii="Times New Roman" w:hAnsi="Times New Roman" w:cs="Times New Roman"/>
          <w:sz w:val="24"/>
          <w:szCs w:val="24"/>
        </w:rPr>
        <w:t xml:space="preserve"> menetluses</w:t>
      </w:r>
      <w:r>
        <w:rPr>
          <w:rFonts w:ascii="Times New Roman" w:hAnsi="Times New Roman" w:cs="Times New Roman"/>
          <w:sz w:val="24"/>
          <w:szCs w:val="24"/>
        </w:rPr>
        <w:t xml:space="preserve"> kontrollib </w:t>
      </w:r>
      <w:r w:rsidRPr="00CF39DD">
        <w:rPr>
          <w:rFonts w:ascii="Times New Roman" w:hAnsi="Times New Roman"/>
          <w:bCs/>
          <w:sz w:val="24"/>
          <w:szCs w:val="24"/>
        </w:rPr>
        <w:t>PPA</w:t>
      </w:r>
      <w:r>
        <w:rPr>
          <w:rFonts w:ascii="Times New Roman" w:hAnsi="Times New Roman"/>
          <w:bCs/>
          <w:sz w:val="24"/>
          <w:szCs w:val="24"/>
        </w:rPr>
        <w:t xml:space="preserve">, et töötamine uue tööandja juures vastab seaduses </w:t>
      </w:r>
      <w:r w:rsidR="00685C4B" w:rsidRPr="00CF39DD">
        <w:rPr>
          <w:rFonts w:ascii="Times New Roman" w:hAnsi="Times New Roman" w:cs="Times New Roman"/>
          <w:sz w:val="24"/>
          <w:szCs w:val="24"/>
        </w:rPr>
        <w:t>sätestatud tingimustele</w:t>
      </w:r>
      <w:r>
        <w:rPr>
          <w:rFonts w:ascii="Times New Roman" w:hAnsi="Times New Roman" w:cs="Times New Roman"/>
          <w:sz w:val="24"/>
          <w:szCs w:val="24"/>
        </w:rPr>
        <w:t xml:space="preserve"> </w:t>
      </w:r>
      <w:r w:rsidR="00006148" w:rsidRPr="00CF39DD">
        <w:rPr>
          <w:rFonts w:ascii="Times New Roman" w:hAnsi="Times New Roman" w:cs="Times New Roman"/>
          <w:sz w:val="24"/>
          <w:szCs w:val="24"/>
        </w:rPr>
        <w:t>töötamise osas</w:t>
      </w:r>
      <w:r w:rsidR="000875B5">
        <w:rPr>
          <w:rFonts w:ascii="Times New Roman" w:hAnsi="Times New Roman" w:cs="Times New Roman"/>
          <w:sz w:val="24"/>
          <w:szCs w:val="24"/>
        </w:rPr>
        <w:t xml:space="preserve">, </w:t>
      </w:r>
      <w:r>
        <w:rPr>
          <w:rFonts w:ascii="Times New Roman" w:hAnsi="Times New Roman"/>
          <w:bCs/>
          <w:sz w:val="24"/>
          <w:szCs w:val="24"/>
        </w:rPr>
        <w:t xml:space="preserve">sh </w:t>
      </w:r>
      <w:r w:rsidRPr="00CF39DD">
        <w:rPr>
          <w:rFonts w:ascii="Times New Roman" w:hAnsi="Times New Roman"/>
          <w:bCs/>
          <w:sz w:val="24"/>
          <w:szCs w:val="24"/>
        </w:rPr>
        <w:t xml:space="preserve">palganõude, Eesti Töötukassa loa nõude ning muude </w:t>
      </w:r>
      <w:r>
        <w:rPr>
          <w:rFonts w:ascii="Times New Roman" w:hAnsi="Times New Roman"/>
          <w:bCs/>
          <w:sz w:val="24"/>
          <w:szCs w:val="24"/>
        </w:rPr>
        <w:t>VMS-</w:t>
      </w:r>
      <w:proofErr w:type="spellStart"/>
      <w:r>
        <w:rPr>
          <w:rFonts w:ascii="Times New Roman" w:hAnsi="Times New Roman"/>
          <w:bCs/>
          <w:sz w:val="24"/>
          <w:szCs w:val="24"/>
        </w:rPr>
        <w:t>is</w:t>
      </w:r>
      <w:proofErr w:type="spellEnd"/>
      <w:r w:rsidRPr="00CF39DD">
        <w:rPr>
          <w:rFonts w:ascii="Times New Roman" w:hAnsi="Times New Roman"/>
          <w:bCs/>
          <w:sz w:val="24"/>
          <w:szCs w:val="24"/>
        </w:rPr>
        <w:t xml:space="preserve"> sätestatud töötamise </w:t>
      </w:r>
      <w:r>
        <w:rPr>
          <w:rFonts w:ascii="Times New Roman" w:hAnsi="Times New Roman"/>
          <w:bCs/>
          <w:sz w:val="24"/>
          <w:szCs w:val="24"/>
        </w:rPr>
        <w:t>tingimuste osas</w:t>
      </w:r>
      <w:r w:rsidRPr="00CF39DD">
        <w:rPr>
          <w:rFonts w:ascii="Times New Roman" w:hAnsi="Times New Roman"/>
          <w:bCs/>
          <w:sz w:val="24"/>
          <w:szCs w:val="24"/>
        </w:rPr>
        <w:t>. Näiteks</w:t>
      </w:r>
      <w:r>
        <w:rPr>
          <w:rFonts w:ascii="Times New Roman" w:hAnsi="Times New Roman"/>
          <w:bCs/>
          <w:sz w:val="24"/>
          <w:szCs w:val="24"/>
        </w:rPr>
        <w:t>,</w:t>
      </w:r>
      <w:r w:rsidRPr="00CF39DD">
        <w:rPr>
          <w:rFonts w:ascii="Times New Roman" w:hAnsi="Times New Roman"/>
          <w:bCs/>
          <w:sz w:val="24"/>
          <w:szCs w:val="24"/>
        </w:rPr>
        <w:t xml:space="preserve"> kui asutakse tööle </w:t>
      </w:r>
      <w:r w:rsidRPr="00CF39DD">
        <w:rPr>
          <w:rFonts w:ascii="Times New Roman" w:hAnsi="Times New Roman"/>
          <w:bCs/>
          <w:sz w:val="24"/>
          <w:szCs w:val="24"/>
        </w:rPr>
        <w:lastRenderedPageBreak/>
        <w:t>iduettevõtte erisuse alusel</w:t>
      </w:r>
      <w:r>
        <w:rPr>
          <w:rFonts w:ascii="Times New Roman" w:hAnsi="Times New Roman"/>
          <w:bCs/>
          <w:sz w:val="24"/>
          <w:szCs w:val="24"/>
        </w:rPr>
        <w:t>,</w:t>
      </w:r>
      <w:r w:rsidRPr="00CF39DD">
        <w:rPr>
          <w:rFonts w:ascii="Times New Roman" w:hAnsi="Times New Roman"/>
          <w:bCs/>
          <w:sz w:val="24"/>
          <w:szCs w:val="24"/>
        </w:rPr>
        <w:t xml:space="preserve"> tuleb </w:t>
      </w:r>
      <w:r>
        <w:rPr>
          <w:rFonts w:ascii="Times New Roman" w:hAnsi="Times New Roman"/>
          <w:bCs/>
          <w:sz w:val="24"/>
          <w:szCs w:val="24"/>
        </w:rPr>
        <w:t>muuhulgas</w:t>
      </w:r>
      <w:r w:rsidRPr="00CF39DD">
        <w:rPr>
          <w:rFonts w:ascii="Times New Roman" w:hAnsi="Times New Roman"/>
          <w:bCs/>
          <w:sz w:val="24"/>
          <w:szCs w:val="24"/>
        </w:rPr>
        <w:t xml:space="preserve"> kontrollida, kas ettevõte vastab iduettevõtte määratlusele. Kui tööle asutakse tippspetsialisti erisuse alusel, tuleb m</w:t>
      </w:r>
      <w:r>
        <w:rPr>
          <w:rFonts w:ascii="Times New Roman" w:hAnsi="Times New Roman"/>
          <w:bCs/>
          <w:sz w:val="24"/>
          <w:szCs w:val="24"/>
        </w:rPr>
        <w:t>uuhulgas</w:t>
      </w:r>
      <w:r w:rsidRPr="00CF39DD">
        <w:rPr>
          <w:rFonts w:ascii="Times New Roman" w:hAnsi="Times New Roman"/>
          <w:bCs/>
          <w:sz w:val="24"/>
          <w:szCs w:val="24"/>
        </w:rPr>
        <w:t xml:space="preserve"> kontrollida, kas palgakriteerium vastab nõuetele ning äriühing vastab VMS</w:t>
      </w:r>
      <w:r>
        <w:rPr>
          <w:rFonts w:ascii="Times New Roman" w:hAnsi="Times New Roman"/>
          <w:bCs/>
          <w:sz w:val="24"/>
          <w:szCs w:val="24"/>
        </w:rPr>
        <w:t>-i</w:t>
      </w:r>
      <w:r w:rsidRPr="00CF39DD">
        <w:rPr>
          <w:rFonts w:ascii="Times New Roman" w:hAnsi="Times New Roman"/>
          <w:bCs/>
          <w:sz w:val="24"/>
          <w:szCs w:val="24"/>
        </w:rPr>
        <w:t xml:space="preserve"> § 181 lõikes 5 või 5</w:t>
      </w:r>
      <w:r w:rsidRPr="00CF39DD">
        <w:rPr>
          <w:rFonts w:ascii="Times New Roman" w:hAnsi="Times New Roman"/>
          <w:bCs/>
          <w:sz w:val="24"/>
          <w:szCs w:val="24"/>
          <w:vertAlign w:val="superscript"/>
        </w:rPr>
        <w:t>1</w:t>
      </w:r>
      <w:r w:rsidRPr="00CF39DD">
        <w:rPr>
          <w:rFonts w:ascii="Times New Roman" w:hAnsi="Times New Roman"/>
          <w:bCs/>
          <w:sz w:val="24"/>
          <w:szCs w:val="24"/>
        </w:rPr>
        <w:t xml:space="preserve"> sätestatud tingimustele. Kui tööle asutakse E</w:t>
      </w:r>
      <w:r>
        <w:rPr>
          <w:rFonts w:ascii="Times New Roman" w:hAnsi="Times New Roman"/>
          <w:bCs/>
          <w:sz w:val="24"/>
          <w:szCs w:val="24"/>
        </w:rPr>
        <w:t>L-i s</w:t>
      </w:r>
      <w:r w:rsidRPr="00CF39DD">
        <w:rPr>
          <w:rFonts w:ascii="Times New Roman" w:hAnsi="Times New Roman"/>
          <w:bCs/>
          <w:sz w:val="24"/>
          <w:szCs w:val="24"/>
        </w:rPr>
        <w:t>inise kaardi alusel, tuleb m</w:t>
      </w:r>
      <w:r>
        <w:rPr>
          <w:rFonts w:ascii="Times New Roman" w:hAnsi="Times New Roman"/>
          <w:bCs/>
          <w:sz w:val="24"/>
          <w:szCs w:val="24"/>
        </w:rPr>
        <w:t>uuhulgas</w:t>
      </w:r>
      <w:r w:rsidRPr="00CF39DD">
        <w:rPr>
          <w:rFonts w:ascii="Times New Roman" w:hAnsi="Times New Roman"/>
          <w:bCs/>
          <w:sz w:val="24"/>
          <w:szCs w:val="24"/>
        </w:rPr>
        <w:t xml:space="preserve"> kontrollida</w:t>
      </w:r>
      <w:r>
        <w:rPr>
          <w:rFonts w:ascii="Times New Roman" w:hAnsi="Times New Roman"/>
          <w:bCs/>
          <w:sz w:val="24"/>
          <w:szCs w:val="24"/>
        </w:rPr>
        <w:t>,</w:t>
      </w:r>
      <w:r w:rsidRPr="00CF39DD">
        <w:rPr>
          <w:rFonts w:ascii="Times New Roman" w:hAnsi="Times New Roman"/>
          <w:bCs/>
          <w:sz w:val="24"/>
          <w:szCs w:val="24"/>
        </w:rPr>
        <w:t xml:space="preserve"> kas välismaalasel on kõrgem kutsekvalifikatsioon, kas palgakriteerium on täidetud ning kas Eesti Töötukassa on välismaalase tööle võtmiseks andnud loa. Oluline on, et töökohavahet</w:t>
      </w:r>
      <w:r>
        <w:rPr>
          <w:rFonts w:ascii="Times New Roman" w:hAnsi="Times New Roman"/>
          <w:bCs/>
          <w:sz w:val="24"/>
          <w:szCs w:val="24"/>
        </w:rPr>
        <w:t>use</w:t>
      </w:r>
      <w:r w:rsidRPr="00CF39DD">
        <w:rPr>
          <w:rFonts w:ascii="Times New Roman" w:hAnsi="Times New Roman"/>
          <w:bCs/>
          <w:sz w:val="24"/>
          <w:szCs w:val="24"/>
        </w:rPr>
        <w:t xml:space="preserve"> registreerimise </w:t>
      </w:r>
      <w:r>
        <w:rPr>
          <w:rFonts w:ascii="Times New Roman" w:hAnsi="Times New Roman"/>
          <w:bCs/>
          <w:sz w:val="24"/>
          <w:szCs w:val="24"/>
        </w:rPr>
        <w:t xml:space="preserve">taotluse </w:t>
      </w:r>
      <w:r w:rsidRPr="00CF39DD">
        <w:rPr>
          <w:rFonts w:ascii="Times New Roman" w:hAnsi="Times New Roman"/>
          <w:bCs/>
          <w:sz w:val="24"/>
          <w:szCs w:val="24"/>
        </w:rPr>
        <w:t xml:space="preserve">menetluses kontrollitakse üksnes uue </w:t>
      </w:r>
      <w:r>
        <w:rPr>
          <w:rFonts w:ascii="Times New Roman" w:hAnsi="Times New Roman"/>
          <w:bCs/>
          <w:sz w:val="24"/>
          <w:szCs w:val="24"/>
        </w:rPr>
        <w:t>töökohaga ja tööandjaga</w:t>
      </w:r>
      <w:r w:rsidRPr="00CF39DD">
        <w:rPr>
          <w:rFonts w:ascii="Times New Roman" w:hAnsi="Times New Roman"/>
          <w:bCs/>
          <w:sz w:val="24"/>
          <w:szCs w:val="24"/>
        </w:rPr>
        <w:t xml:space="preserve"> seonduvaid asjaolusid. Töökohavahet</w:t>
      </w:r>
      <w:r>
        <w:rPr>
          <w:rFonts w:ascii="Times New Roman" w:hAnsi="Times New Roman"/>
          <w:bCs/>
          <w:sz w:val="24"/>
          <w:szCs w:val="24"/>
        </w:rPr>
        <w:t>use</w:t>
      </w:r>
      <w:r w:rsidRPr="00CF39DD">
        <w:rPr>
          <w:rFonts w:ascii="Times New Roman" w:hAnsi="Times New Roman"/>
          <w:bCs/>
          <w:sz w:val="24"/>
          <w:szCs w:val="24"/>
        </w:rPr>
        <w:t xml:space="preserve"> registreerimise </w:t>
      </w:r>
      <w:r>
        <w:rPr>
          <w:rFonts w:ascii="Times New Roman" w:hAnsi="Times New Roman"/>
          <w:bCs/>
          <w:sz w:val="24"/>
          <w:szCs w:val="24"/>
        </w:rPr>
        <w:t xml:space="preserve">taotluse </w:t>
      </w:r>
      <w:r w:rsidRPr="00CF39DD">
        <w:rPr>
          <w:rFonts w:ascii="Times New Roman" w:hAnsi="Times New Roman"/>
          <w:bCs/>
          <w:sz w:val="24"/>
          <w:szCs w:val="24"/>
        </w:rPr>
        <w:t xml:space="preserve">menetluses ei kontrollita välismaalasega seonduvaid elamisloa andmise </w:t>
      </w:r>
      <w:r>
        <w:rPr>
          <w:rFonts w:ascii="Times New Roman" w:hAnsi="Times New Roman"/>
          <w:bCs/>
          <w:sz w:val="24"/>
          <w:szCs w:val="24"/>
        </w:rPr>
        <w:t>üld</w:t>
      </w:r>
      <w:r w:rsidRPr="00CF39DD">
        <w:rPr>
          <w:rFonts w:ascii="Times New Roman" w:hAnsi="Times New Roman"/>
          <w:bCs/>
          <w:sz w:val="24"/>
          <w:szCs w:val="24"/>
        </w:rPr>
        <w:t xml:space="preserve">tingimusi, kuivõrd pädevad </w:t>
      </w:r>
      <w:r>
        <w:rPr>
          <w:rFonts w:ascii="Times New Roman" w:hAnsi="Times New Roman"/>
          <w:bCs/>
          <w:sz w:val="24"/>
          <w:szCs w:val="24"/>
        </w:rPr>
        <w:t>haldus</w:t>
      </w:r>
      <w:r w:rsidRPr="00CF39DD">
        <w:rPr>
          <w:rFonts w:ascii="Times New Roman" w:hAnsi="Times New Roman"/>
          <w:bCs/>
          <w:sz w:val="24"/>
          <w:szCs w:val="24"/>
        </w:rPr>
        <w:t xml:space="preserve">organid on välismaalase tausta ja temaga seonduvad asjaolusid juba </w:t>
      </w:r>
      <w:r>
        <w:rPr>
          <w:rFonts w:ascii="Times New Roman" w:hAnsi="Times New Roman"/>
          <w:bCs/>
          <w:sz w:val="24"/>
          <w:szCs w:val="24"/>
        </w:rPr>
        <w:t xml:space="preserve">töötamiseks antud tähtajalise </w:t>
      </w:r>
      <w:r w:rsidRPr="00CF39DD">
        <w:rPr>
          <w:rFonts w:ascii="Times New Roman" w:hAnsi="Times New Roman"/>
          <w:bCs/>
          <w:sz w:val="24"/>
          <w:szCs w:val="24"/>
        </w:rPr>
        <w:t>elamisloa andmise menetluses kontrollinud ning välismaalase</w:t>
      </w:r>
      <w:r>
        <w:rPr>
          <w:rFonts w:ascii="Times New Roman" w:hAnsi="Times New Roman"/>
          <w:bCs/>
          <w:sz w:val="24"/>
          <w:szCs w:val="24"/>
        </w:rPr>
        <w:t>l on kehtiv elamisluba.</w:t>
      </w:r>
      <w:r w:rsidRPr="00CF39DD">
        <w:rPr>
          <w:rFonts w:ascii="Times New Roman" w:hAnsi="Times New Roman"/>
          <w:bCs/>
          <w:sz w:val="24"/>
          <w:szCs w:val="24"/>
        </w:rPr>
        <w:t xml:space="preserve"> Välismaalase ja töötamisega seonduvad asjaolud hinnatakse tervikuna uuesti üle </w:t>
      </w:r>
      <w:r>
        <w:rPr>
          <w:rFonts w:ascii="Times New Roman" w:hAnsi="Times New Roman"/>
          <w:bCs/>
          <w:sz w:val="24"/>
          <w:szCs w:val="24"/>
        </w:rPr>
        <w:t xml:space="preserve">tähtajalise </w:t>
      </w:r>
      <w:r w:rsidRPr="00CF39DD">
        <w:rPr>
          <w:rFonts w:ascii="Times New Roman" w:hAnsi="Times New Roman"/>
          <w:bCs/>
          <w:sz w:val="24"/>
          <w:szCs w:val="24"/>
        </w:rPr>
        <w:t>elamisloa pikendamise menetluse</w:t>
      </w:r>
      <w:r>
        <w:rPr>
          <w:rFonts w:ascii="Times New Roman" w:hAnsi="Times New Roman"/>
          <w:bCs/>
          <w:sz w:val="24"/>
          <w:szCs w:val="24"/>
        </w:rPr>
        <w:t>, uut tähtajalise elamisloa taotlemise</w:t>
      </w:r>
      <w:r w:rsidRPr="00CF39DD">
        <w:rPr>
          <w:rFonts w:ascii="Times New Roman" w:hAnsi="Times New Roman"/>
          <w:bCs/>
          <w:sz w:val="24"/>
          <w:szCs w:val="24"/>
        </w:rPr>
        <w:t xml:space="preserve"> </w:t>
      </w:r>
      <w:r>
        <w:rPr>
          <w:rFonts w:ascii="Times New Roman" w:hAnsi="Times New Roman"/>
          <w:bCs/>
          <w:sz w:val="24"/>
          <w:szCs w:val="24"/>
        </w:rPr>
        <w:t xml:space="preserve">või järelevalve menetluse </w:t>
      </w:r>
      <w:r w:rsidRPr="00CF39DD">
        <w:rPr>
          <w:rFonts w:ascii="Times New Roman" w:hAnsi="Times New Roman"/>
          <w:bCs/>
          <w:sz w:val="24"/>
          <w:szCs w:val="24"/>
        </w:rPr>
        <w:t xml:space="preserve">käigus. </w:t>
      </w:r>
    </w:p>
    <w:p w14:paraId="2C34401C" w14:textId="77777777" w:rsidR="00DA5F08" w:rsidRDefault="00DA5F08" w:rsidP="00DA5F08">
      <w:pPr>
        <w:spacing w:after="0" w:line="240" w:lineRule="auto"/>
        <w:jc w:val="both"/>
        <w:rPr>
          <w:rFonts w:ascii="Times New Roman" w:hAnsi="Times New Roman"/>
          <w:bCs/>
          <w:sz w:val="24"/>
          <w:szCs w:val="24"/>
        </w:rPr>
      </w:pPr>
    </w:p>
    <w:p w14:paraId="6B8C2E90" w14:textId="01FB28BA" w:rsidR="00DA5F08" w:rsidRPr="00CF39DD" w:rsidRDefault="00DA5F08" w:rsidP="00DA5F08">
      <w:pPr>
        <w:spacing w:after="0" w:line="240" w:lineRule="auto"/>
        <w:jc w:val="both"/>
        <w:rPr>
          <w:rFonts w:ascii="Times New Roman" w:hAnsi="Times New Roman"/>
          <w:bCs/>
          <w:sz w:val="24"/>
          <w:szCs w:val="24"/>
        </w:rPr>
      </w:pPr>
      <w:r w:rsidRPr="00CF39DD">
        <w:rPr>
          <w:rFonts w:ascii="Times New Roman" w:hAnsi="Times New Roman"/>
          <w:bCs/>
          <w:sz w:val="24"/>
          <w:szCs w:val="24"/>
        </w:rPr>
        <w:t>Töökoha</w:t>
      </w:r>
      <w:r>
        <w:rPr>
          <w:rFonts w:ascii="Times New Roman" w:hAnsi="Times New Roman"/>
          <w:bCs/>
          <w:sz w:val="24"/>
          <w:szCs w:val="24"/>
        </w:rPr>
        <w:t>vahetuse</w:t>
      </w:r>
      <w:r w:rsidRPr="00CF39DD">
        <w:rPr>
          <w:rFonts w:ascii="Times New Roman" w:hAnsi="Times New Roman"/>
          <w:bCs/>
          <w:sz w:val="24"/>
          <w:szCs w:val="24"/>
        </w:rPr>
        <w:t xml:space="preserve"> registreerimise taotluse tulemuseks saab olla kas </w:t>
      </w:r>
      <w:r>
        <w:rPr>
          <w:rFonts w:ascii="Times New Roman" w:hAnsi="Times New Roman"/>
          <w:bCs/>
          <w:sz w:val="24"/>
          <w:szCs w:val="24"/>
        </w:rPr>
        <w:t>töökohavahetuse</w:t>
      </w:r>
      <w:r w:rsidR="00347B82">
        <w:rPr>
          <w:rFonts w:ascii="Times New Roman" w:hAnsi="Times New Roman"/>
          <w:bCs/>
          <w:sz w:val="24"/>
          <w:szCs w:val="24"/>
        </w:rPr>
        <w:t xml:space="preserve"> registreerimine</w:t>
      </w:r>
      <w:r w:rsidRPr="00CF39DD">
        <w:rPr>
          <w:rFonts w:ascii="Times New Roman" w:hAnsi="Times New Roman"/>
          <w:bCs/>
          <w:sz w:val="24"/>
          <w:szCs w:val="24"/>
        </w:rPr>
        <w:t xml:space="preserve">, selle </w:t>
      </w:r>
      <w:r w:rsidR="00347B82">
        <w:rPr>
          <w:rFonts w:ascii="Times New Roman" w:hAnsi="Times New Roman"/>
          <w:bCs/>
          <w:sz w:val="24"/>
          <w:szCs w:val="24"/>
        </w:rPr>
        <w:t xml:space="preserve">registreerimisest </w:t>
      </w:r>
      <w:r w:rsidRPr="00CF39DD">
        <w:rPr>
          <w:rFonts w:ascii="Times New Roman" w:hAnsi="Times New Roman"/>
          <w:bCs/>
          <w:sz w:val="24"/>
          <w:szCs w:val="24"/>
        </w:rPr>
        <w:t xml:space="preserve">keeldumine või </w:t>
      </w:r>
      <w:r w:rsidR="00347B82">
        <w:rPr>
          <w:rFonts w:ascii="Times New Roman" w:hAnsi="Times New Roman"/>
          <w:bCs/>
          <w:sz w:val="24"/>
          <w:szCs w:val="24"/>
        </w:rPr>
        <w:t xml:space="preserve">töökohavahetuse registreerimise </w:t>
      </w:r>
      <w:r w:rsidRPr="00CF39DD">
        <w:rPr>
          <w:rFonts w:ascii="Times New Roman" w:hAnsi="Times New Roman"/>
          <w:bCs/>
          <w:sz w:val="24"/>
          <w:szCs w:val="24"/>
        </w:rPr>
        <w:t>taotluse läbi vaatamata jätmine. Töökoha</w:t>
      </w:r>
      <w:r>
        <w:rPr>
          <w:rFonts w:ascii="Times New Roman" w:hAnsi="Times New Roman"/>
          <w:bCs/>
          <w:sz w:val="24"/>
          <w:szCs w:val="24"/>
        </w:rPr>
        <w:t>vahetuse</w:t>
      </w:r>
      <w:r w:rsidRPr="00CF39DD">
        <w:rPr>
          <w:rFonts w:ascii="Times New Roman" w:hAnsi="Times New Roman"/>
          <w:bCs/>
          <w:sz w:val="24"/>
          <w:szCs w:val="24"/>
        </w:rPr>
        <w:t xml:space="preserve"> registreerimise taotluse menetlus </w:t>
      </w:r>
      <w:r>
        <w:rPr>
          <w:rFonts w:ascii="Times New Roman" w:hAnsi="Times New Roman"/>
          <w:bCs/>
          <w:sz w:val="24"/>
          <w:szCs w:val="24"/>
        </w:rPr>
        <w:t xml:space="preserve">ei </w:t>
      </w:r>
      <w:r w:rsidR="00347B82">
        <w:rPr>
          <w:rFonts w:ascii="Times New Roman" w:hAnsi="Times New Roman"/>
          <w:bCs/>
          <w:sz w:val="24"/>
          <w:szCs w:val="24"/>
        </w:rPr>
        <w:t>päädi näiteks</w:t>
      </w:r>
      <w:r>
        <w:rPr>
          <w:rFonts w:ascii="Times New Roman" w:hAnsi="Times New Roman"/>
          <w:bCs/>
          <w:sz w:val="24"/>
          <w:szCs w:val="24"/>
        </w:rPr>
        <w:t xml:space="preserve"> </w:t>
      </w:r>
      <w:r w:rsidRPr="00CF39DD">
        <w:rPr>
          <w:rFonts w:ascii="Times New Roman" w:hAnsi="Times New Roman"/>
          <w:bCs/>
          <w:sz w:val="24"/>
          <w:szCs w:val="24"/>
        </w:rPr>
        <w:t>elamisloa kehtetuks tunnistamis</w:t>
      </w:r>
      <w:r w:rsidR="00347B82">
        <w:rPr>
          <w:rFonts w:ascii="Times New Roman" w:hAnsi="Times New Roman"/>
          <w:bCs/>
          <w:sz w:val="24"/>
          <w:szCs w:val="24"/>
        </w:rPr>
        <w:t>ega.</w:t>
      </w:r>
      <w:r w:rsidRPr="00CF39DD">
        <w:rPr>
          <w:rFonts w:ascii="Times New Roman" w:hAnsi="Times New Roman"/>
          <w:bCs/>
          <w:sz w:val="24"/>
          <w:szCs w:val="24"/>
        </w:rPr>
        <w:t xml:space="preserve"> Juhul</w:t>
      </w:r>
      <w:r>
        <w:rPr>
          <w:rFonts w:ascii="Times New Roman" w:hAnsi="Times New Roman"/>
          <w:bCs/>
          <w:sz w:val="24"/>
          <w:szCs w:val="24"/>
        </w:rPr>
        <w:t>,</w:t>
      </w:r>
      <w:r w:rsidRPr="00CF39DD">
        <w:rPr>
          <w:rFonts w:ascii="Times New Roman" w:hAnsi="Times New Roman"/>
          <w:bCs/>
          <w:sz w:val="24"/>
          <w:szCs w:val="24"/>
        </w:rPr>
        <w:t xml:space="preserve"> kui töökoha</w:t>
      </w:r>
      <w:r>
        <w:rPr>
          <w:rFonts w:ascii="Times New Roman" w:hAnsi="Times New Roman"/>
          <w:bCs/>
          <w:sz w:val="24"/>
          <w:szCs w:val="24"/>
        </w:rPr>
        <w:t>vahetuse</w:t>
      </w:r>
      <w:r w:rsidRPr="00CF39DD">
        <w:rPr>
          <w:rFonts w:ascii="Times New Roman" w:hAnsi="Times New Roman"/>
          <w:bCs/>
          <w:sz w:val="24"/>
          <w:szCs w:val="24"/>
        </w:rPr>
        <w:t xml:space="preserve"> registreerimise taotluse läbivaatamise menetluses selguvad asjaolud, mis võivad kaasa tuua elamisloa kehtetuks tunnistamise, näiteks seonduvalt eelmise tööandjaga, kelle juurde tööle asumiseks välismaalasele elamisluba anti, on võimalik eraldiseisva järelevalve menetluse raames algatada vastavad toimingud.</w:t>
      </w:r>
    </w:p>
    <w:p w14:paraId="76061B9F" w14:textId="77777777" w:rsidR="00A75408" w:rsidRPr="00CF39DD" w:rsidRDefault="00A75408" w:rsidP="007E0942">
      <w:pPr>
        <w:spacing w:after="0" w:line="240" w:lineRule="auto"/>
        <w:jc w:val="both"/>
        <w:rPr>
          <w:rFonts w:ascii="Times New Roman" w:hAnsi="Times New Roman" w:cs="Times New Roman"/>
          <w:sz w:val="24"/>
          <w:szCs w:val="24"/>
        </w:rPr>
      </w:pPr>
    </w:p>
    <w:p w14:paraId="2043E0B9" w14:textId="3E0A8CA9" w:rsidR="00657B3C" w:rsidRPr="00CF39DD" w:rsidRDefault="00347B82" w:rsidP="007E09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Töökohavahetuse</w:t>
      </w:r>
      <w:r w:rsidR="000875B5">
        <w:rPr>
          <w:rFonts w:ascii="Times New Roman" w:hAnsi="Times New Roman" w:cs="Times New Roman"/>
          <w:sz w:val="24"/>
          <w:szCs w:val="24"/>
        </w:rPr>
        <w:t xml:space="preserve"> korral</w:t>
      </w:r>
      <w:r>
        <w:rPr>
          <w:rFonts w:ascii="Times New Roman" w:hAnsi="Times New Roman" w:cs="Times New Roman"/>
          <w:sz w:val="24"/>
          <w:szCs w:val="24"/>
        </w:rPr>
        <w:t xml:space="preserve"> on võimalik muuta ka elamisloas kindlaks määratud töötamise alust. </w:t>
      </w:r>
      <w:r w:rsidR="00A6230A" w:rsidRPr="00CF39DD">
        <w:rPr>
          <w:rFonts w:ascii="Times New Roman" w:hAnsi="Times New Roman" w:cs="Times New Roman"/>
          <w:sz w:val="24"/>
          <w:szCs w:val="24"/>
        </w:rPr>
        <w:t>Praktikas vahetavad välismaalased, kellel on tähtajaline elamisluba töötamiseks ja saavad uue tähtajalise elamisloa töötamiseks, tihti ka elamisloa</w:t>
      </w:r>
      <w:r w:rsidR="00A021B0">
        <w:rPr>
          <w:rFonts w:ascii="Times New Roman" w:hAnsi="Times New Roman" w:cs="Times New Roman"/>
          <w:sz w:val="24"/>
          <w:szCs w:val="24"/>
        </w:rPr>
        <w:t>s kindlaks määratud</w:t>
      </w:r>
      <w:r w:rsidR="00A6230A" w:rsidRPr="00CF39DD">
        <w:rPr>
          <w:rFonts w:ascii="Times New Roman" w:hAnsi="Times New Roman" w:cs="Times New Roman"/>
          <w:sz w:val="24"/>
          <w:szCs w:val="24"/>
        </w:rPr>
        <w:t xml:space="preserve"> töötamise alust. 2022</w:t>
      </w:r>
      <w:r w:rsidR="00322F0B">
        <w:rPr>
          <w:rFonts w:ascii="Times New Roman" w:hAnsi="Times New Roman" w:cs="Times New Roman"/>
          <w:sz w:val="24"/>
          <w:szCs w:val="24"/>
        </w:rPr>
        <w:t>˗</w:t>
      </w:r>
      <w:r w:rsidR="00A6230A" w:rsidRPr="00CF39DD">
        <w:rPr>
          <w:rFonts w:ascii="Times New Roman" w:hAnsi="Times New Roman" w:cs="Times New Roman"/>
          <w:sz w:val="24"/>
          <w:szCs w:val="24"/>
        </w:rPr>
        <w:t>2024. aasta andmed näitavad, et ajas on aluste vahetamine tõusutrendis. Kui 2022. aastal uue töötamiseks</w:t>
      </w:r>
      <w:r w:rsidR="00A021B0">
        <w:rPr>
          <w:rFonts w:ascii="Times New Roman" w:hAnsi="Times New Roman" w:cs="Times New Roman"/>
          <w:sz w:val="24"/>
          <w:szCs w:val="24"/>
        </w:rPr>
        <w:t xml:space="preserve"> </w:t>
      </w:r>
      <w:r w:rsidR="006618A1">
        <w:rPr>
          <w:rFonts w:ascii="Times New Roman" w:hAnsi="Times New Roman" w:cs="Times New Roman"/>
          <w:sz w:val="24"/>
          <w:szCs w:val="24"/>
        </w:rPr>
        <w:t>antud</w:t>
      </w:r>
      <w:r w:rsidR="00A021B0">
        <w:rPr>
          <w:rFonts w:ascii="Times New Roman" w:hAnsi="Times New Roman" w:cs="Times New Roman"/>
          <w:sz w:val="24"/>
          <w:szCs w:val="24"/>
        </w:rPr>
        <w:t xml:space="preserve"> tähtajalise</w:t>
      </w:r>
      <w:r w:rsidR="00A6230A" w:rsidRPr="00CF39DD">
        <w:rPr>
          <w:rFonts w:ascii="Times New Roman" w:hAnsi="Times New Roman" w:cs="Times New Roman"/>
          <w:sz w:val="24"/>
          <w:szCs w:val="24"/>
        </w:rPr>
        <w:t xml:space="preserve"> elamisloa saanud välismaalastest 77% puhul jäi töötamise alus samaks, siis 2024. aastal jäi </w:t>
      </w:r>
      <w:r w:rsidR="00A021B0">
        <w:rPr>
          <w:rFonts w:ascii="Times New Roman" w:hAnsi="Times New Roman" w:cs="Times New Roman"/>
          <w:sz w:val="24"/>
          <w:szCs w:val="24"/>
        </w:rPr>
        <w:t xml:space="preserve">vaid </w:t>
      </w:r>
      <w:r w:rsidR="00A6230A" w:rsidRPr="00CF39DD">
        <w:rPr>
          <w:rFonts w:ascii="Times New Roman" w:hAnsi="Times New Roman" w:cs="Times New Roman"/>
          <w:sz w:val="24"/>
          <w:szCs w:val="24"/>
        </w:rPr>
        <w:t xml:space="preserve">61% puhul töötamise alus samaks. </w:t>
      </w:r>
      <w:r w:rsidR="00A021B0">
        <w:rPr>
          <w:rFonts w:ascii="Times New Roman" w:hAnsi="Times New Roman" w:cs="Times New Roman"/>
          <w:sz w:val="24"/>
          <w:szCs w:val="24"/>
        </w:rPr>
        <w:t>Seejuures vahetati töötamise alust nii uue tööandja juurde tööle asumisel kui ka sama tööandja juures uuel töökohal tööle asumisel.</w:t>
      </w:r>
    </w:p>
    <w:p w14:paraId="0A414A7C" w14:textId="77777777" w:rsidR="00657B3C" w:rsidRPr="00CF39DD" w:rsidRDefault="00657B3C" w:rsidP="007E0942">
      <w:pPr>
        <w:spacing w:after="0" w:line="240" w:lineRule="auto"/>
        <w:jc w:val="both"/>
        <w:rPr>
          <w:rFonts w:ascii="Times New Roman" w:hAnsi="Times New Roman" w:cs="Times New Roman"/>
          <w:sz w:val="24"/>
          <w:szCs w:val="24"/>
        </w:rPr>
      </w:pPr>
    </w:p>
    <w:p w14:paraId="4D43E16A" w14:textId="361E0B6F" w:rsidR="00657B3C" w:rsidRPr="00CF39DD" w:rsidRDefault="00657B3C"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Tabel</w:t>
      </w:r>
      <w:r w:rsidR="007C6519" w:rsidRPr="00CF39DD">
        <w:rPr>
          <w:rFonts w:ascii="Times New Roman" w:hAnsi="Times New Roman" w:cs="Times New Roman"/>
          <w:b/>
          <w:bCs/>
          <w:sz w:val="24"/>
          <w:szCs w:val="24"/>
        </w:rPr>
        <w:t xml:space="preserve"> 5</w:t>
      </w:r>
      <w:r w:rsidRPr="00CF39DD">
        <w:rPr>
          <w:rFonts w:ascii="Times New Roman" w:hAnsi="Times New Roman" w:cs="Times New Roman"/>
          <w:b/>
          <w:bCs/>
          <w:sz w:val="24"/>
          <w:szCs w:val="24"/>
        </w:rPr>
        <w:t xml:space="preserve">. Töötamise aluse muutmine uue töötamiseks </w:t>
      </w:r>
      <w:r w:rsidR="006618A1">
        <w:rPr>
          <w:rFonts w:ascii="Times New Roman" w:hAnsi="Times New Roman" w:cs="Times New Roman"/>
          <w:b/>
          <w:bCs/>
          <w:sz w:val="24"/>
          <w:szCs w:val="24"/>
        </w:rPr>
        <w:t>ant</w:t>
      </w:r>
      <w:r w:rsidR="00042927">
        <w:rPr>
          <w:rFonts w:ascii="Times New Roman" w:hAnsi="Times New Roman" w:cs="Times New Roman"/>
          <w:b/>
          <w:bCs/>
          <w:sz w:val="24"/>
          <w:szCs w:val="24"/>
        </w:rPr>
        <w:t>ud</w:t>
      </w:r>
      <w:r w:rsidRPr="00CF39DD">
        <w:rPr>
          <w:rFonts w:ascii="Times New Roman" w:hAnsi="Times New Roman" w:cs="Times New Roman"/>
          <w:b/>
          <w:bCs/>
          <w:sz w:val="24"/>
          <w:szCs w:val="24"/>
        </w:rPr>
        <w:t xml:space="preserve"> </w:t>
      </w:r>
      <w:r w:rsidR="002C3F17">
        <w:rPr>
          <w:rFonts w:ascii="Times New Roman" w:hAnsi="Times New Roman" w:cs="Times New Roman"/>
          <w:b/>
          <w:bCs/>
          <w:sz w:val="24"/>
          <w:szCs w:val="24"/>
        </w:rPr>
        <w:t xml:space="preserve">tähtajalise </w:t>
      </w:r>
      <w:r w:rsidRPr="00CF39DD">
        <w:rPr>
          <w:rFonts w:ascii="Times New Roman" w:hAnsi="Times New Roman" w:cs="Times New Roman"/>
          <w:b/>
          <w:bCs/>
          <w:sz w:val="24"/>
          <w:szCs w:val="24"/>
        </w:rPr>
        <w:t>elamisloa taotlemisel</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60"/>
        <w:gridCol w:w="1233"/>
        <w:gridCol w:w="1027"/>
        <w:gridCol w:w="1364"/>
        <w:gridCol w:w="1136"/>
        <w:gridCol w:w="1288"/>
        <w:gridCol w:w="1092"/>
      </w:tblGrid>
      <w:tr w:rsidR="00657B3C" w:rsidRPr="00CF39DD" w14:paraId="5ACD692D" w14:textId="77777777" w:rsidTr="007C6519">
        <w:trPr>
          <w:trHeight w:val="288"/>
        </w:trPr>
        <w:tc>
          <w:tcPr>
            <w:tcW w:w="1960" w:type="dxa"/>
            <w:vMerge w:val="restart"/>
            <w:shd w:val="clear" w:color="auto" w:fill="FFFFFF" w:themeFill="background1"/>
            <w:noWrap/>
            <w:tcMar>
              <w:top w:w="0" w:type="dxa"/>
              <w:left w:w="70" w:type="dxa"/>
              <w:bottom w:w="0" w:type="dxa"/>
              <w:right w:w="70" w:type="dxa"/>
            </w:tcMar>
            <w:vAlign w:val="bottom"/>
            <w:hideMark/>
          </w:tcPr>
          <w:p w14:paraId="402B8B2E" w14:textId="77777777" w:rsidR="00657B3C" w:rsidRPr="00CF39DD" w:rsidRDefault="00657B3C" w:rsidP="007E0942">
            <w:pPr>
              <w:spacing w:after="0" w:line="240" w:lineRule="auto"/>
              <w:jc w:val="both"/>
              <w:rPr>
                <w:rFonts w:ascii="Times New Roman" w:hAnsi="Times New Roman" w:cs="Times New Roman"/>
                <w:color w:val="FFFFFF" w:themeColor="background1"/>
                <w:sz w:val="24"/>
                <w:szCs w:val="24"/>
              </w:rPr>
            </w:pPr>
            <w:r w:rsidRPr="00CF39DD">
              <w:rPr>
                <w:rFonts w:ascii="Times New Roman" w:hAnsi="Times New Roman" w:cs="Times New Roman"/>
                <w:color w:val="FFFFFF" w:themeColor="background1"/>
                <w:sz w:val="24"/>
                <w:szCs w:val="24"/>
              </w:rPr>
              <w:t> </w:t>
            </w:r>
          </w:p>
        </w:tc>
        <w:tc>
          <w:tcPr>
            <w:tcW w:w="2260" w:type="dxa"/>
            <w:gridSpan w:val="2"/>
            <w:shd w:val="clear" w:color="auto" w:fill="0070C0"/>
            <w:noWrap/>
            <w:tcMar>
              <w:top w:w="0" w:type="dxa"/>
              <w:left w:w="70" w:type="dxa"/>
              <w:bottom w:w="0" w:type="dxa"/>
              <w:right w:w="70" w:type="dxa"/>
            </w:tcMar>
            <w:vAlign w:val="bottom"/>
            <w:hideMark/>
          </w:tcPr>
          <w:p w14:paraId="61873E39" w14:textId="77777777" w:rsidR="00657B3C" w:rsidRPr="00CF39DD" w:rsidRDefault="00657B3C" w:rsidP="00485188">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2022</w:t>
            </w:r>
          </w:p>
        </w:tc>
        <w:tc>
          <w:tcPr>
            <w:tcW w:w="2500" w:type="dxa"/>
            <w:gridSpan w:val="2"/>
            <w:shd w:val="clear" w:color="auto" w:fill="0070C0"/>
            <w:noWrap/>
            <w:tcMar>
              <w:top w:w="0" w:type="dxa"/>
              <w:left w:w="70" w:type="dxa"/>
              <w:bottom w:w="0" w:type="dxa"/>
              <w:right w:w="70" w:type="dxa"/>
            </w:tcMar>
            <w:vAlign w:val="bottom"/>
            <w:hideMark/>
          </w:tcPr>
          <w:p w14:paraId="1C6AFABC" w14:textId="77777777" w:rsidR="00657B3C" w:rsidRPr="00CF39DD" w:rsidRDefault="00657B3C" w:rsidP="00485188">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2023</w:t>
            </w:r>
          </w:p>
        </w:tc>
        <w:tc>
          <w:tcPr>
            <w:tcW w:w="2380" w:type="dxa"/>
            <w:gridSpan w:val="2"/>
            <w:shd w:val="clear" w:color="auto" w:fill="0070C0"/>
            <w:noWrap/>
            <w:tcMar>
              <w:top w:w="0" w:type="dxa"/>
              <w:left w:w="70" w:type="dxa"/>
              <w:bottom w:w="0" w:type="dxa"/>
              <w:right w:w="70" w:type="dxa"/>
            </w:tcMar>
            <w:vAlign w:val="bottom"/>
            <w:hideMark/>
          </w:tcPr>
          <w:p w14:paraId="4F21B299" w14:textId="77777777" w:rsidR="00657B3C" w:rsidRPr="00CF39DD" w:rsidRDefault="00657B3C" w:rsidP="00485188">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2024</w:t>
            </w:r>
          </w:p>
        </w:tc>
      </w:tr>
      <w:tr w:rsidR="00657B3C" w:rsidRPr="00CF39DD" w14:paraId="6B937B95" w14:textId="77777777" w:rsidTr="007C6519">
        <w:trPr>
          <w:trHeight w:val="288"/>
        </w:trPr>
        <w:tc>
          <w:tcPr>
            <w:tcW w:w="0" w:type="auto"/>
            <w:vMerge/>
            <w:shd w:val="clear" w:color="auto" w:fill="FFFFFF" w:themeFill="background1"/>
            <w:vAlign w:val="center"/>
            <w:hideMark/>
          </w:tcPr>
          <w:p w14:paraId="1548DC23" w14:textId="77777777" w:rsidR="00657B3C" w:rsidRPr="00CF39DD" w:rsidRDefault="00657B3C" w:rsidP="007E0942">
            <w:pPr>
              <w:spacing w:after="0" w:line="240" w:lineRule="auto"/>
              <w:jc w:val="both"/>
              <w:rPr>
                <w:rFonts w:ascii="Times New Roman" w:hAnsi="Times New Roman" w:cs="Times New Roman"/>
                <w:sz w:val="24"/>
                <w:szCs w:val="24"/>
              </w:rPr>
            </w:pPr>
          </w:p>
        </w:tc>
        <w:tc>
          <w:tcPr>
            <w:tcW w:w="1233" w:type="dxa"/>
            <w:shd w:val="clear" w:color="auto" w:fill="FFFFFF"/>
            <w:noWrap/>
            <w:tcMar>
              <w:top w:w="0" w:type="dxa"/>
              <w:left w:w="70" w:type="dxa"/>
              <w:bottom w:w="0" w:type="dxa"/>
              <w:right w:w="70" w:type="dxa"/>
            </w:tcMar>
            <w:vAlign w:val="bottom"/>
            <w:hideMark/>
          </w:tcPr>
          <w:p w14:paraId="2731D6B3" w14:textId="77777777" w:rsidR="00657B3C" w:rsidRPr="00FD32F4" w:rsidRDefault="00657B3C" w:rsidP="007E0942">
            <w:pPr>
              <w:spacing w:after="0" w:line="240" w:lineRule="auto"/>
              <w:jc w:val="both"/>
              <w:rPr>
                <w:rFonts w:ascii="Times New Roman" w:hAnsi="Times New Roman" w:cs="Times New Roman"/>
                <w:sz w:val="24"/>
                <w:szCs w:val="24"/>
              </w:rPr>
            </w:pPr>
            <w:r w:rsidRPr="00FD32F4">
              <w:rPr>
                <w:rFonts w:ascii="Times New Roman" w:hAnsi="Times New Roman" w:cs="Times New Roman"/>
                <w:sz w:val="24"/>
                <w:szCs w:val="24"/>
              </w:rPr>
              <w:t>Sama alus</w:t>
            </w:r>
          </w:p>
        </w:tc>
        <w:tc>
          <w:tcPr>
            <w:tcW w:w="1027" w:type="dxa"/>
            <w:shd w:val="clear" w:color="auto" w:fill="FFFFFF"/>
            <w:noWrap/>
            <w:tcMar>
              <w:top w:w="0" w:type="dxa"/>
              <w:left w:w="70" w:type="dxa"/>
              <w:bottom w:w="0" w:type="dxa"/>
              <w:right w:w="70" w:type="dxa"/>
            </w:tcMar>
            <w:vAlign w:val="bottom"/>
            <w:hideMark/>
          </w:tcPr>
          <w:p w14:paraId="3E065C68" w14:textId="77777777" w:rsidR="00657B3C" w:rsidRPr="00FD32F4" w:rsidRDefault="00657B3C" w:rsidP="007E0942">
            <w:pPr>
              <w:spacing w:after="0" w:line="240" w:lineRule="auto"/>
              <w:jc w:val="both"/>
              <w:rPr>
                <w:rFonts w:ascii="Times New Roman" w:hAnsi="Times New Roman" w:cs="Times New Roman"/>
                <w:sz w:val="24"/>
                <w:szCs w:val="24"/>
              </w:rPr>
            </w:pPr>
            <w:r w:rsidRPr="00FD32F4">
              <w:rPr>
                <w:rFonts w:ascii="Times New Roman" w:hAnsi="Times New Roman" w:cs="Times New Roman"/>
                <w:sz w:val="24"/>
                <w:szCs w:val="24"/>
              </w:rPr>
              <w:t>Uus alus</w:t>
            </w:r>
          </w:p>
        </w:tc>
        <w:tc>
          <w:tcPr>
            <w:tcW w:w="1364" w:type="dxa"/>
            <w:shd w:val="clear" w:color="auto" w:fill="FFFFFF"/>
            <w:noWrap/>
            <w:tcMar>
              <w:top w:w="0" w:type="dxa"/>
              <w:left w:w="70" w:type="dxa"/>
              <w:bottom w:w="0" w:type="dxa"/>
              <w:right w:w="70" w:type="dxa"/>
            </w:tcMar>
            <w:vAlign w:val="bottom"/>
            <w:hideMark/>
          </w:tcPr>
          <w:p w14:paraId="1513D148" w14:textId="77777777" w:rsidR="00657B3C" w:rsidRPr="00FD32F4" w:rsidRDefault="00657B3C" w:rsidP="007E0942">
            <w:pPr>
              <w:spacing w:after="0" w:line="240" w:lineRule="auto"/>
              <w:jc w:val="both"/>
              <w:rPr>
                <w:rFonts w:ascii="Times New Roman" w:hAnsi="Times New Roman" w:cs="Times New Roman"/>
                <w:sz w:val="24"/>
                <w:szCs w:val="24"/>
              </w:rPr>
            </w:pPr>
            <w:r w:rsidRPr="00FD32F4">
              <w:rPr>
                <w:rFonts w:ascii="Times New Roman" w:hAnsi="Times New Roman" w:cs="Times New Roman"/>
                <w:sz w:val="24"/>
                <w:szCs w:val="24"/>
              </w:rPr>
              <w:t>Sama alus</w:t>
            </w:r>
          </w:p>
        </w:tc>
        <w:tc>
          <w:tcPr>
            <w:tcW w:w="1136" w:type="dxa"/>
            <w:shd w:val="clear" w:color="auto" w:fill="FFFFFF"/>
            <w:noWrap/>
            <w:tcMar>
              <w:top w:w="0" w:type="dxa"/>
              <w:left w:w="70" w:type="dxa"/>
              <w:bottom w:w="0" w:type="dxa"/>
              <w:right w:w="70" w:type="dxa"/>
            </w:tcMar>
            <w:vAlign w:val="bottom"/>
            <w:hideMark/>
          </w:tcPr>
          <w:p w14:paraId="34508648" w14:textId="77777777" w:rsidR="00657B3C" w:rsidRPr="00FD32F4" w:rsidRDefault="00657B3C" w:rsidP="007E0942">
            <w:pPr>
              <w:spacing w:after="0" w:line="240" w:lineRule="auto"/>
              <w:jc w:val="both"/>
              <w:rPr>
                <w:rFonts w:ascii="Times New Roman" w:hAnsi="Times New Roman" w:cs="Times New Roman"/>
                <w:sz w:val="24"/>
                <w:szCs w:val="24"/>
              </w:rPr>
            </w:pPr>
            <w:r w:rsidRPr="00FD32F4">
              <w:rPr>
                <w:rFonts w:ascii="Times New Roman" w:hAnsi="Times New Roman" w:cs="Times New Roman"/>
                <w:sz w:val="24"/>
                <w:szCs w:val="24"/>
              </w:rPr>
              <w:t>Uus alus</w:t>
            </w:r>
          </w:p>
        </w:tc>
        <w:tc>
          <w:tcPr>
            <w:tcW w:w="1288" w:type="dxa"/>
            <w:shd w:val="clear" w:color="auto" w:fill="FFFFFF"/>
            <w:noWrap/>
            <w:tcMar>
              <w:top w:w="0" w:type="dxa"/>
              <w:left w:w="70" w:type="dxa"/>
              <w:bottom w:w="0" w:type="dxa"/>
              <w:right w:w="70" w:type="dxa"/>
            </w:tcMar>
            <w:vAlign w:val="bottom"/>
            <w:hideMark/>
          </w:tcPr>
          <w:p w14:paraId="103C4ACE" w14:textId="77777777" w:rsidR="00657B3C" w:rsidRPr="00FD32F4" w:rsidRDefault="00657B3C" w:rsidP="007E0942">
            <w:pPr>
              <w:spacing w:after="0" w:line="240" w:lineRule="auto"/>
              <w:jc w:val="both"/>
              <w:rPr>
                <w:rFonts w:ascii="Times New Roman" w:hAnsi="Times New Roman" w:cs="Times New Roman"/>
                <w:sz w:val="24"/>
                <w:szCs w:val="24"/>
              </w:rPr>
            </w:pPr>
            <w:r w:rsidRPr="00FD32F4">
              <w:rPr>
                <w:rFonts w:ascii="Times New Roman" w:hAnsi="Times New Roman" w:cs="Times New Roman"/>
                <w:sz w:val="24"/>
                <w:szCs w:val="24"/>
              </w:rPr>
              <w:t>sama alus</w:t>
            </w:r>
          </w:p>
        </w:tc>
        <w:tc>
          <w:tcPr>
            <w:tcW w:w="1092" w:type="dxa"/>
            <w:shd w:val="clear" w:color="auto" w:fill="FFFFFF"/>
            <w:noWrap/>
            <w:tcMar>
              <w:top w:w="0" w:type="dxa"/>
              <w:left w:w="70" w:type="dxa"/>
              <w:bottom w:w="0" w:type="dxa"/>
              <w:right w:w="70" w:type="dxa"/>
            </w:tcMar>
            <w:vAlign w:val="bottom"/>
            <w:hideMark/>
          </w:tcPr>
          <w:p w14:paraId="740E81B9" w14:textId="77777777" w:rsidR="00657B3C" w:rsidRPr="00FD32F4" w:rsidRDefault="00657B3C" w:rsidP="007E0942">
            <w:pPr>
              <w:spacing w:after="0" w:line="240" w:lineRule="auto"/>
              <w:jc w:val="both"/>
              <w:rPr>
                <w:rFonts w:ascii="Times New Roman" w:hAnsi="Times New Roman" w:cs="Times New Roman"/>
                <w:sz w:val="24"/>
                <w:szCs w:val="24"/>
              </w:rPr>
            </w:pPr>
            <w:r w:rsidRPr="00FD32F4">
              <w:rPr>
                <w:rFonts w:ascii="Times New Roman" w:hAnsi="Times New Roman" w:cs="Times New Roman"/>
                <w:sz w:val="24"/>
                <w:szCs w:val="24"/>
              </w:rPr>
              <w:t>Uus alus</w:t>
            </w:r>
          </w:p>
        </w:tc>
      </w:tr>
      <w:tr w:rsidR="00657B3C" w:rsidRPr="00CF39DD" w14:paraId="55CD561E" w14:textId="77777777" w:rsidTr="00FD32F4">
        <w:trPr>
          <w:trHeight w:val="288"/>
        </w:trPr>
        <w:tc>
          <w:tcPr>
            <w:tcW w:w="1960" w:type="dxa"/>
            <w:shd w:val="clear" w:color="auto" w:fill="FFFFFF" w:themeFill="background1"/>
            <w:noWrap/>
            <w:tcMar>
              <w:top w:w="0" w:type="dxa"/>
              <w:left w:w="70" w:type="dxa"/>
              <w:bottom w:w="0" w:type="dxa"/>
              <w:right w:w="70" w:type="dxa"/>
            </w:tcMar>
            <w:vAlign w:val="bottom"/>
            <w:hideMark/>
          </w:tcPr>
          <w:p w14:paraId="13F8FA31" w14:textId="77777777" w:rsidR="00657B3C" w:rsidRPr="00CF39DD" w:rsidRDefault="00657B3C"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Sama tööandja</w:t>
            </w:r>
          </w:p>
        </w:tc>
        <w:tc>
          <w:tcPr>
            <w:tcW w:w="1233" w:type="dxa"/>
            <w:shd w:val="clear" w:color="auto" w:fill="FFFFFF"/>
            <w:noWrap/>
            <w:tcMar>
              <w:top w:w="0" w:type="dxa"/>
              <w:left w:w="70" w:type="dxa"/>
              <w:bottom w:w="0" w:type="dxa"/>
              <w:right w:w="70" w:type="dxa"/>
            </w:tcMar>
            <w:vAlign w:val="center"/>
            <w:hideMark/>
          </w:tcPr>
          <w:p w14:paraId="51A2F567" w14:textId="77777777" w:rsidR="00657B3C" w:rsidRPr="00CF39DD" w:rsidRDefault="00657B3C" w:rsidP="00FD32F4">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14</w:t>
            </w:r>
          </w:p>
        </w:tc>
        <w:tc>
          <w:tcPr>
            <w:tcW w:w="1027" w:type="dxa"/>
            <w:shd w:val="clear" w:color="auto" w:fill="FFFFFF"/>
            <w:noWrap/>
            <w:tcMar>
              <w:top w:w="0" w:type="dxa"/>
              <w:left w:w="70" w:type="dxa"/>
              <w:bottom w:w="0" w:type="dxa"/>
              <w:right w:w="70" w:type="dxa"/>
            </w:tcMar>
            <w:vAlign w:val="center"/>
            <w:hideMark/>
          </w:tcPr>
          <w:p w14:paraId="73AD54D2" w14:textId="77777777" w:rsidR="00657B3C" w:rsidRPr="00CF39DD" w:rsidRDefault="00657B3C" w:rsidP="00FD32F4">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11</w:t>
            </w:r>
          </w:p>
        </w:tc>
        <w:tc>
          <w:tcPr>
            <w:tcW w:w="1364" w:type="dxa"/>
            <w:shd w:val="clear" w:color="auto" w:fill="FFFFFF"/>
            <w:noWrap/>
            <w:tcMar>
              <w:top w:w="0" w:type="dxa"/>
              <w:left w:w="70" w:type="dxa"/>
              <w:bottom w:w="0" w:type="dxa"/>
              <w:right w:w="70" w:type="dxa"/>
            </w:tcMar>
            <w:vAlign w:val="center"/>
            <w:hideMark/>
          </w:tcPr>
          <w:p w14:paraId="5B9BE569" w14:textId="77777777" w:rsidR="00657B3C" w:rsidRPr="00CF39DD" w:rsidRDefault="00657B3C" w:rsidP="00FD32F4">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16</w:t>
            </w:r>
          </w:p>
        </w:tc>
        <w:tc>
          <w:tcPr>
            <w:tcW w:w="1136" w:type="dxa"/>
            <w:shd w:val="clear" w:color="auto" w:fill="FFFFFF"/>
            <w:noWrap/>
            <w:tcMar>
              <w:top w:w="0" w:type="dxa"/>
              <w:left w:w="70" w:type="dxa"/>
              <w:bottom w:w="0" w:type="dxa"/>
              <w:right w:w="70" w:type="dxa"/>
            </w:tcMar>
            <w:vAlign w:val="center"/>
            <w:hideMark/>
          </w:tcPr>
          <w:p w14:paraId="06BCE75B" w14:textId="77777777" w:rsidR="00657B3C" w:rsidRPr="00CF39DD" w:rsidRDefault="00657B3C" w:rsidP="00FD32F4">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16</w:t>
            </w:r>
          </w:p>
        </w:tc>
        <w:tc>
          <w:tcPr>
            <w:tcW w:w="1288" w:type="dxa"/>
            <w:shd w:val="clear" w:color="auto" w:fill="FFFFFF"/>
            <w:noWrap/>
            <w:tcMar>
              <w:top w:w="0" w:type="dxa"/>
              <w:left w:w="70" w:type="dxa"/>
              <w:bottom w:w="0" w:type="dxa"/>
              <w:right w:w="70" w:type="dxa"/>
            </w:tcMar>
            <w:vAlign w:val="center"/>
            <w:hideMark/>
          </w:tcPr>
          <w:p w14:paraId="18044B5A" w14:textId="77777777" w:rsidR="00657B3C" w:rsidRPr="00CF39DD" w:rsidRDefault="00657B3C" w:rsidP="00FD32F4">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14</w:t>
            </w:r>
          </w:p>
        </w:tc>
        <w:tc>
          <w:tcPr>
            <w:tcW w:w="1092" w:type="dxa"/>
            <w:shd w:val="clear" w:color="auto" w:fill="FFFFFF"/>
            <w:noWrap/>
            <w:tcMar>
              <w:top w:w="0" w:type="dxa"/>
              <w:left w:w="70" w:type="dxa"/>
              <w:bottom w:w="0" w:type="dxa"/>
              <w:right w:w="70" w:type="dxa"/>
            </w:tcMar>
            <w:vAlign w:val="center"/>
            <w:hideMark/>
          </w:tcPr>
          <w:p w14:paraId="77CB857F" w14:textId="77777777" w:rsidR="00657B3C" w:rsidRPr="00CF39DD" w:rsidRDefault="00657B3C" w:rsidP="00FD32F4">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54</w:t>
            </w:r>
          </w:p>
        </w:tc>
      </w:tr>
      <w:tr w:rsidR="00657B3C" w:rsidRPr="00CF39DD" w14:paraId="2835C2E9" w14:textId="77777777" w:rsidTr="00FD32F4">
        <w:trPr>
          <w:trHeight w:val="288"/>
        </w:trPr>
        <w:tc>
          <w:tcPr>
            <w:tcW w:w="1960" w:type="dxa"/>
            <w:shd w:val="clear" w:color="auto" w:fill="FFFFFF" w:themeFill="background1"/>
            <w:noWrap/>
            <w:tcMar>
              <w:top w:w="0" w:type="dxa"/>
              <w:left w:w="70" w:type="dxa"/>
              <w:bottom w:w="0" w:type="dxa"/>
              <w:right w:w="70" w:type="dxa"/>
            </w:tcMar>
            <w:vAlign w:val="bottom"/>
            <w:hideMark/>
          </w:tcPr>
          <w:p w14:paraId="416D95D7" w14:textId="77777777" w:rsidR="00657B3C" w:rsidRPr="00CF39DD" w:rsidRDefault="00657B3C"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Uus tööandja</w:t>
            </w:r>
          </w:p>
        </w:tc>
        <w:tc>
          <w:tcPr>
            <w:tcW w:w="1233" w:type="dxa"/>
            <w:shd w:val="clear" w:color="auto" w:fill="FFFFFF"/>
            <w:noWrap/>
            <w:tcMar>
              <w:top w:w="0" w:type="dxa"/>
              <w:left w:w="70" w:type="dxa"/>
              <w:bottom w:w="0" w:type="dxa"/>
              <w:right w:w="70" w:type="dxa"/>
            </w:tcMar>
            <w:vAlign w:val="center"/>
            <w:hideMark/>
          </w:tcPr>
          <w:p w14:paraId="241A23E3" w14:textId="77777777" w:rsidR="00657B3C" w:rsidRPr="00CF39DD" w:rsidRDefault="00657B3C" w:rsidP="00FD32F4">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420</w:t>
            </w:r>
          </w:p>
        </w:tc>
        <w:tc>
          <w:tcPr>
            <w:tcW w:w="1027" w:type="dxa"/>
            <w:shd w:val="clear" w:color="auto" w:fill="FFFFFF"/>
            <w:noWrap/>
            <w:tcMar>
              <w:top w:w="0" w:type="dxa"/>
              <w:left w:w="70" w:type="dxa"/>
              <w:bottom w:w="0" w:type="dxa"/>
              <w:right w:w="70" w:type="dxa"/>
            </w:tcMar>
            <w:vAlign w:val="center"/>
            <w:hideMark/>
          </w:tcPr>
          <w:p w14:paraId="19DF7995" w14:textId="77777777" w:rsidR="00657B3C" w:rsidRPr="00CF39DD" w:rsidRDefault="00657B3C" w:rsidP="00FD32F4">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119</w:t>
            </w:r>
          </w:p>
        </w:tc>
        <w:tc>
          <w:tcPr>
            <w:tcW w:w="1364" w:type="dxa"/>
            <w:shd w:val="clear" w:color="auto" w:fill="FFFFFF"/>
            <w:noWrap/>
            <w:tcMar>
              <w:top w:w="0" w:type="dxa"/>
              <w:left w:w="70" w:type="dxa"/>
              <w:bottom w:w="0" w:type="dxa"/>
              <w:right w:w="70" w:type="dxa"/>
            </w:tcMar>
            <w:vAlign w:val="center"/>
            <w:hideMark/>
          </w:tcPr>
          <w:p w14:paraId="2D4812DC" w14:textId="77777777" w:rsidR="00657B3C" w:rsidRPr="00CF39DD" w:rsidRDefault="00657B3C" w:rsidP="00FD32F4">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431</w:t>
            </w:r>
          </w:p>
        </w:tc>
        <w:tc>
          <w:tcPr>
            <w:tcW w:w="1136" w:type="dxa"/>
            <w:shd w:val="clear" w:color="auto" w:fill="FFFFFF"/>
            <w:noWrap/>
            <w:tcMar>
              <w:top w:w="0" w:type="dxa"/>
              <w:left w:w="70" w:type="dxa"/>
              <w:bottom w:w="0" w:type="dxa"/>
              <w:right w:w="70" w:type="dxa"/>
            </w:tcMar>
            <w:vAlign w:val="center"/>
            <w:hideMark/>
          </w:tcPr>
          <w:p w14:paraId="41085192" w14:textId="77777777" w:rsidR="00657B3C" w:rsidRPr="00CF39DD" w:rsidRDefault="00657B3C" w:rsidP="00FD32F4">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130</w:t>
            </w:r>
          </w:p>
        </w:tc>
        <w:tc>
          <w:tcPr>
            <w:tcW w:w="1288" w:type="dxa"/>
            <w:shd w:val="clear" w:color="auto" w:fill="FFFFFF"/>
            <w:noWrap/>
            <w:tcMar>
              <w:top w:w="0" w:type="dxa"/>
              <w:left w:w="70" w:type="dxa"/>
              <w:bottom w:w="0" w:type="dxa"/>
              <w:right w:w="70" w:type="dxa"/>
            </w:tcMar>
            <w:vAlign w:val="center"/>
            <w:hideMark/>
          </w:tcPr>
          <w:p w14:paraId="772E2B19" w14:textId="77777777" w:rsidR="00657B3C" w:rsidRPr="00CF39DD" w:rsidRDefault="00657B3C" w:rsidP="00FD32F4">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318</w:t>
            </w:r>
          </w:p>
        </w:tc>
        <w:tc>
          <w:tcPr>
            <w:tcW w:w="1092" w:type="dxa"/>
            <w:shd w:val="clear" w:color="auto" w:fill="FFFFFF"/>
            <w:noWrap/>
            <w:tcMar>
              <w:top w:w="0" w:type="dxa"/>
              <w:left w:w="70" w:type="dxa"/>
              <w:bottom w:w="0" w:type="dxa"/>
              <w:right w:w="70" w:type="dxa"/>
            </w:tcMar>
            <w:vAlign w:val="center"/>
            <w:hideMark/>
          </w:tcPr>
          <w:p w14:paraId="41384ED9" w14:textId="77777777" w:rsidR="00657B3C" w:rsidRPr="00CF39DD" w:rsidRDefault="00657B3C" w:rsidP="00FD32F4">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154</w:t>
            </w:r>
          </w:p>
        </w:tc>
      </w:tr>
      <w:tr w:rsidR="00657B3C" w:rsidRPr="00CF39DD" w14:paraId="603B0056" w14:textId="77777777" w:rsidTr="00FD32F4">
        <w:trPr>
          <w:trHeight w:val="288"/>
        </w:trPr>
        <w:tc>
          <w:tcPr>
            <w:tcW w:w="1960" w:type="dxa"/>
            <w:shd w:val="clear" w:color="auto" w:fill="FFFFFF"/>
            <w:noWrap/>
            <w:tcMar>
              <w:top w:w="0" w:type="dxa"/>
              <w:left w:w="70" w:type="dxa"/>
              <w:bottom w:w="0" w:type="dxa"/>
              <w:right w:w="70" w:type="dxa"/>
            </w:tcMar>
            <w:vAlign w:val="bottom"/>
            <w:hideMark/>
          </w:tcPr>
          <w:p w14:paraId="31832396" w14:textId="77777777" w:rsidR="00657B3C" w:rsidRPr="00CF39DD" w:rsidRDefault="00657B3C"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Kokku</w:t>
            </w:r>
          </w:p>
        </w:tc>
        <w:tc>
          <w:tcPr>
            <w:tcW w:w="1233" w:type="dxa"/>
            <w:shd w:val="clear" w:color="auto" w:fill="FFFFFF"/>
            <w:noWrap/>
            <w:tcMar>
              <w:top w:w="0" w:type="dxa"/>
              <w:left w:w="70" w:type="dxa"/>
              <w:bottom w:w="0" w:type="dxa"/>
              <w:right w:w="70" w:type="dxa"/>
            </w:tcMar>
            <w:vAlign w:val="center"/>
            <w:hideMark/>
          </w:tcPr>
          <w:p w14:paraId="0EF8FB26" w14:textId="77777777" w:rsidR="00657B3C" w:rsidRPr="00CF39DD" w:rsidRDefault="00657B3C" w:rsidP="00FD32F4">
            <w:pPr>
              <w:spacing w:after="0" w:line="240" w:lineRule="auto"/>
              <w:jc w:val="center"/>
              <w:rPr>
                <w:rFonts w:ascii="Times New Roman" w:hAnsi="Times New Roman" w:cs="Times New Roman"/>
                <w:b/>
                <w:bCs/>
                <w:sz w:val="24"/>
                <w:szCs w:val="24"/>
              </w:rPr>
            </w:pPr>
            <w:r w:rsidRPr="00CF39DD">
              <w:rPr>
                <w:rFonts w:ascii="Times New Roman" w:hAnsi="Times New Roman" w:cs="Times New Roman"/>
                <w:b/>
                <w:bCs/>
                <w:sz w:val="24"/>
                <w:szCs w:val="24"/>
              </w:rPr>
              <w:t>434</w:t>
            </w:r>
          </w:p>
        </w:tc>
        <w:tc>
          <w:tcPr>
            <w:tcW w:w="1027" w:type="dxa"/>
            <w:shd w:val="clear" w:color="auto" w:fill="FFFFFF"/>
            <w:noWrap/>
            <w:tcMar>
              <w:top w:w="0" w:type="dxa"/>
              <w:left w:w="70" w:type="dxa"/>
              <w:bottom w:w="0" w:type="dxa"/>
              <w:right w:w="70" w:type="dxa"/>
            </w:tcMar>
            <w:vAlign w:val="center"/>
            <w:hideMark/>
          </w:tcPr>
          <w:p w14:paraId="00C7A97D" w14:textId="77777777" w:rsidR="00657B3C" w:rsidRPr="00CF39DD" w:rsidRDefault="00657B3C" w:rsidP="00FD32F4">
            <w:pPr>
              <w:spacing w:after="0" w:line="240" w:lineRule="auto"/>
              <w:jc w:val="center"/>
              <w:rPr>
                <w:rFonts w:ascii="Times New Roman" w:hAnsi="Times New Roman" w:cs="Times New Roman"/>
                <w:b/>
                <w:bCs/>
                <w:sz w:val="24"/>
                <w:szCs w:val="24"/>
              </w:rPr>
            </w:pPr>
            <w:r w:rsidRPr="00CF39DD">
              <w:rPr>
                <w:rFonts w:ascii="Times New Roman" w:hAnsi="Times New Roman" w:cs="Times New Roman"/>
                <w:b/>
                <w:bCs/>
                <w:sz w:val="24"/>
                <w:szCs w:val="24"/>
              </w:rPr>
              <w:t>130</w:t>
            </w:r>
          </w:p>
        </w:tc>
        <w:tc>
          <w:tcPr>
            <w:tcW w:w="1364" w:type="dxa"/>
            <w:shd w:val="clear" w:color="auto" w:fill="FFFFFF"/>
            <w:noWrap/>
            <w:tcMar>
              <w:top w:w="0" w:type="dxa"/>
              <w:left w:w="70" w:type="dxa"/>
              <w:bottom w:w="0" w:type="dxa"/>
              <w:right w:w="70" w:type="dxa"/>
            </w:tcMar>
            <w:vAlign w:val="center"/>
            <w:hideMark/>
          </w:tcPr>
          <w:p w14:paraId="06BDDB3C" w14:textId="77777777" w:rsidR="00657B3C" w:rsidRPr="00CF39DD" w:rsidRDefault="00657B3C" w:rsidP="00FD32F4">
            <w:pPr>
              <w:spacing w:after="0" w:line="240" w:lineRule="auto"/>
              <w:jc w:val="center"/>
              <w:rPr>
                <w:rFonts w:ascii="Times New Roman" w:hAnsi="Times New Roman" w:cs="Times New Roman"/>
                <w:b/>
                <w:bCs/>
                <w:sz w:val="24"/>
                <w:szCs w:val="24"/>
              </w:rPr>
            </w:pPr>
            <w:r w:rsidRPr="00CF39DD">
              <w:rPr>
                <w:rFonts w:ascii="Times New Roman" w:hAnsi="Times New Roman" w:cs="Times New Roman"/>
                <w:b/>
                <w:bCs/>
                <w:sz w:val="24"/>
                <w:szCs w:val="24"/>
              </w:rPr>
              <w:t>447</w:t>
            </w:r>
          </w:p>
        </w:tc>
        <w:tc>
          <w:tcPr>
            <w:tcW w:w="1136" w:type="dxa"/>
            <w:shd w:val="clear" w:color="auto" w:fill="FFFFFF"/>
            <w:noWrap/>
            <w:tcMar>
              <w:top w:w="0" w:type="dxa"/>
              <w:left w:w="70" w:type="dxa"/>
              <w:bottom w:w="0" w:type="dxa"/>
              <w:right w:w="70" w:type="dxa"/>
            </w:tcMar>
            <w:vAlign w:val="center"/>
            <w:hideMark/>
          </w:tcPr>
          <w:p w14:paraId="3C903077" w14:textId="77777777" w:rsidR="00657B3C" w:rsidRPr="00CF39DD" w:rsidRDefault="00657B3C" w:rsidP="00FD32F4">
            <w:pPr>
              <w:spacing w:after="0" w:line="240" w:lineRule="auto"/>
              <w:jc w:val="center"/>
              <w:rPr>
                <w:rFonts w:ascii="Times New Roman" w:hAnsi="Times New Roman" w:cs="Times New Roman"/>
                <w:b/>
                <w:bCs/>
                <w:sz w:val="24"/>
                <w:szCs w:val="24"/>
              </w:rPr>
            </w:pPr>
            <w:r w:rsidRPr="00CF39DD">
              <w:rPr>
                <w:rFonts w:ascii="Times New Roman" w:hAnsi="Times New Roman" w:cs="Times New Roman"/>
                <w:b/>
                <w:bCs/>
                <w:sz w:val="24"/>
                <w:szCs w:val="24"/>
              </w:rPr>
              <w:t>146</w:t>
            </w:r>
          </w:p>
        </w:tc>
        <w:tc>
          <w:tcPr>
            <w:tcW w:w="1288" w:type="dxa"/>
            <w:shd w:val="clear" w:color="auto" w:fill="FFFFFF"/>
            <w:noWrap/>
            <w:tcMar>
              <w:top w:w="0" w:type="dxa"/>
              <w:left w:w="70" w:type="dxa"/>
              <w:bottom w:w="0" w:type="dxa"/>
              <w:right w:w="70" w:type="dxa"/>
            </w:tcMar>
            <w:vAlign w:val="center"/>
            <w:hideMark/>
          </w:tcPr>
          <w:p w14:paraId="02A015E5" w14:textId="77777777" w:rsidR="00657B3C" w:rsidRPr="00CF39DD" w:rsidRDefault="00657B3C" w:rsidP="00FD32F4">
            <w:pPr>
              <w:spacing w:after="0" w:line="240" w:lineRule="auto"/>
              <w:jc w:val="center"/>
              <w:rPr>
                <w:rFonts w:ascii="Times New Roman" w:hAnsi="Times New Roman" w:cs="Times New Roman"/>
                <w:b/>
                <w:bCs/>
                <w:sz w:val="24"/>
                <w:szCs w:val="24"/>
              </w:rPr>
            </w:pPr>
            <w:r w:rsidRPr="00CF39DD">
              <w:rPr>
                <w:rFonts w:ascii="Times New Roman" w:hAnsi="Times New Roman" w:cs="Times New Roman"/>
                <w:b/>
                <w:bCs/>
                <w:sz w:val="24"/>
                <w:szCs w:val="24"/>
              </w:rPr>
              <w:t>332</w:t>
            </w:r>
          </w:p>
        </w:tc>
        <w:tc>
          <w:tcPr>
            <w:tcW w:w="1092" w:type="dxa"/>
            <w:shd w:val="clear" w:color="auto" w:fill="FFFFFF"/>
            <w:noWrap/>
            <w:tcMar>
              <w:top w:w="0" w:type="dxa"/>
              <w:left w:w="70" w:type="dxa"/>
              <w:bottom w:w="0" w:type="dxa"/>
              <w:right w:w="70" w:type="dxa"/>
            </w:tcMar>
            <w:vAlign w:val="center"/>
            <w:hideMark/>
          </w:tcPr>
          <w:p w14:paraId="5274A717" w14:textId="77777777" w:rsidR="00657B3C" w:rsidRPr="00CF39DD" w:rsidRDefault="00657B3C" w:rsidP="00FD32F4">
            <w:pPr>
              <w:spacing w:after="0" w:line="240" w:lineRule="auto"/>
              <w:jc w:val="center"/>
              <w:rPr>
                <w:rFonts w:ascii="Times New Roman" w:hAnsi="Times New Roman" w:cs="Times New Roman"/>
                <w:b/>
                <w:bCs/>
                <w:sz w:val="24"/>
                <w:szCs w:val="24"/>
              </w:rPr>
            </w:pPr>
            <w:r w:rsidRPr="00CF39DD">
              <w:rPr>
                <w:rFonts w:ascii="Times New Roman" w:hAnsi="Times New Roman" w:cs="Times New Roman"/>
                <w:b/>
                <w:bCs/>
                <w:sz w:val="24"/>
                <w:szCs w:val="24"/>
              </w:rPr>
              <w:t>208</w:t>
            </w:r>
          </w:p>
        </w:tc>
      </w:tr>
    </w:tbl>
    <w:p w14:paraId="1A2F6E5C" w14:textId="111628BC" w:rsidR="00657B3C" w:rsidRPr="00CF39DD" w:rsidRDefault="00657B3C" w:rsidP="007E0942">
      <w:pPr>
        <w:spacing w:after="0" w:line="240" w:lineRule="auto"/>
        <w:jc w:val="both"/>
        <w:rPr>
          <w:rFonts w:ascii="Times New Roman" w:hAnsi="Times New Roman" w:cs="Times New Roman"/>
        </w:rPr>
      </w:pPr>
      <w:r w:rsidRPr="00CF39DD">
        <w:rPr>
          <w:rFonts w:ascii="Times New Roman" w:hAnsi="Times New Roman" w:cs="Times New Roman"/>
        </w:rPr>
        <w:t>Allikas: PPA</w:t>
      </w:r>
    </w:p>
    <w:p w14:paraId="4028363D" w14:textId="77777777" w:rsidR="00657B3C" w:rsidRPr="00CF39DD" w:rsidRDefault="00657B3C" w:rsidP="007E0942">
      <w:pPr>
        <w:spacing w:after="0" w:line="240" w:lineRule="auto"/>
        <w:jc w:val="both"/>
        <w:rPr>
          <w:rFonts w:ascii="Times New Roman" w:hAnsi="Times New Roman" w:cs="Times New Roman"/>
          <w:sz w:val="24"/>
          <w:szCs w:val="24"/>
        </w:rPr>
      </w:pPr>
    </w:p>
    <w:p w14:paraId="128311DD" w14:textId="0D9F51FA" w:rsidR="00A95B8D" w:rsidRPr="00CF39DD" w:rsidRDefault="00A021B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Seetõttu on mõistlik, et uus paindlikum töökoha</w:t>
      </w:r>
      <w:r w:rsidR="002C3F17" w:rsidRPr="00CF39DD">
        <w:rPr>
          <w:rFonts w:ascii="Times New Roman" w:hAnsi="Times New Roman" w:cs="Times New Roman"/>
          <w:sz w:val="24"/>
          <w:szCs w:val="24"/>
        </w:rPr>
        <w:t>vahet</w:t>
      </w:r>
      <w:r w:rsidR="002C3F17">
        <w:rPr>
          <w:rFonts w:ascii="Times New Roman" w:hAnsi="Times New Roman" w:cs="Times New Roman"/>
          <w:sz w:val="24"/>
          <w:szCs w:val="24"/>
        </w:rPr>
        <w:t>use</w:t>
      </w:r>
      <w:r w:rsidR="002C3F17" w:rsidRPr="00CF39DD">
        <w:rPr>
          <w:rFonts w:ascii="Times New Roman" w:hAnsi="Times New Roman" w:cs="Times New Roman"/>
          <w:sz w:val="24"/>
          <w:szCs w:val="24"/>
        </w:rPr>
        <w:t xml:space="preserve"> </w:t>
      </w:r>
      <w:r w:rsidRPr="00CF39DD">
        <w:rPr>
          <w:rFonts w:ascii="Times New Roman" w:hAnsi="Times New Roman" w:cs="Times New Roman"/>
          <w:sz w:val="24"/>
          <w:szCs w:val="24"/>
        </w:rPr>
        <w:t>regulatsioon võimaldaks vahetada ka töötamise alust. Näiteks liikuda üldiselt aluselt üle tippspetsialisti alusele, iduettevõtte aluselt EL</w:t>
      </w:r>
      <w:r w:rsidR="00322F0B">
        <w:rPr>
          <w:rFonts w:ascii="Times New Roman" w:hAnsi="Times New Roman" w:cs="Times New Roman"/>
          <w:sz w:val="24"/>
          <w:szCs w:val="24"/>
        </w:rPr>
        <w:t>-i s</w:t>
      </w:r>
      <w:r w:rsidRPr="00CF39DD">
        <w:rPr>
          <w:rFonts w:ascii="Times New Roman" w:hAnsi="Times New Roman" w:cs="Times New Roman"/>
          <w:sz w:val="24"/>
          <w:szCs w:val="24"/>
        </w:rPr>
        <w:t xml:space="preserve">inise kaardi alusele jne. Lisaks töötamise aluse vahetamisele võib uue tööandja juures tööle asuda võrreldes varasemaga ka teisel ametikohal. </w:t>
      </w:r>
      <w:r w:rsidR="00B476C5">
        <w:rPr>
          <w:rFonts w:ascii="Times New Roman" w:hAnsi="Times New Roman" w:cs="Times New Roman"/>
          <w:sz w:val="24"/>
          <w:szCs w:val="24"/>
        </w:rPr>
        <w:t>Seda põhjusel, et ka kehtiva VMS</w:t>
      </w:r>
      <w:r w:rsidR="00322F0B">
        <w:rPr>
          <w:rFonts w:ascii="Times New Roman" w:hAnsi="Times New Roman" w:cs="Times New Roman"/>
          <w:sz w:val="24"/>
          <w:szCs w:val="24"/>
        </w:rPr>
        <w:t>-i</w:t>
      </w:r>
      <w:r w:rsidR="00B476C5">
        <w:rPr>
          <w:rFonts w:ascii="Times New Roman" w:hAnsi="Times New Roman" w:cs="Times New Roman"/>
          <w:sz w:val="24"/>
          <w:szCs w:val="24"/>
        </w:rPr>
        <w:t xml:space="preserve"> kohaselt võib välismaalane, kes omab töötamiseks antud tähtajalist elamisluba ühel ametikohal, taotleda uut tähtajalist elamisluba töötamiseks teistsugusel ametikohal. </w:t>
      </w:r>
      <w:r>
        <w:rPr>
          <w:rFonts w:ascii="Times New Roman" w:hAnsi="Times New Roman" w:cs="Times New Roman"/>
          <w:sz w:val="24"/>
          <w:szCs w:val="24"/>
        </w:rPr>
        <w:t xml:space="preserve">Seejuures ei ole </w:t>
      </w:r>
      <w:r w:rsidR="00B476C5">
        <w:rPr>
          <w:rFonts w:ascii="Times New Roman" w:hAnsi="Times New Roman" w:cs="Times New Roman"/>
          <w:sz w:val="24"/>
          <w:szCs w:val="24"/>
        </w:rPr>
        <w:t>töökohavahetuste</w:t>
      </w:r>
      <w:r w:rsidR="001C581C" w:rsidRPr="00CF39DD">
        <w:rPr>
          <w:rFonts w:ascii="Times New Roman" w:hAnsi="Times New Roman" w:cs="Times New Roman"/>
          <w:sz w:val="24"/>
          <w:szCs w:val="24"/>
        </w:rPr>
        <w:t xml:space="preserve"> arv</w:t>
      </w:r>
      <w:r w:rsidR="00A95B8D" w:rsidRPr="00CF39DD">
        <w:rPr>
          <w:rFonts w:ascii="Times New Roman" w:hAnsi="Times New Roman" w:cs="Times New Roman"/>
          <w:sz w:val="24"/>
          <w:szCs w:val="24"/>
        </w:rPr>
        <w:t xml:space="preserve"> </w:t>
      </w:r>
      <w:r w:rsidR="00B476C5">
        <w:rPr>
          <w:rFonts w:ascii="Times New Roman" w:hAnsi="Times New Roman" w:cs="Times New Roman"/>
          <w:sz w:val="24"/>
          <w:szCs w:val="24"/>
        </w:rPr>
        <w:t xml:space="preserve">töötamiseks antud tähtajalise </w:t>
      </w:r>
      <w:r w:rsidR="00A95B8D" w:rsidRPr="00CF39DD">
        <w:rPr>
          <w:rFonts w:ascii="Times New Roman" w:hAnsi="Times New Roman" w:cs="Times New Roman"/>
          <w:sz w:val="24"/>
          <w:szCs w:val="24"/>
        </w:rPr>
        <w:t>elamisloa kehtivusaja jooksul</w:t>
      </w:r>
      <w:r w:rsidR="001C581C" w:rsidRPr="00CF39DD">
        <w:rPr>
          <w:rFonts w:ascii="Times New Roman" w:hAnsi="Times New Roman" w:cs="Times New Roman"/>
          <w:sz w:val="24"/>
          <w:szCs w:val="24"/>
        </w:rPr>
        <w:t xml:space="preserve"> piiratud. </w:t>
      </w:r>
      <w:r w:rsidR="008D739A" w:rsidRPr="00CF39DD">
        <w:rPr>
          <w:rFonts w:ascii="Times New Roman" w:hAnsi="Times New Roman" w:cs="Times New Roman"/>
          <w:sz w:val="24"/>
          <w:szCs w:val="24"/>
        </w:rPr>
        <w:t xml:space="preserve">See tähendab, et </w:t>
      </w:r>
      <w:r>
        <w:rPr>
          <w:rFonts w:ascii="Times New Roman" w:hAnsi="Times New Roman" w:cs="Times New Roman"/>
          <w:sz w:val="24"/>
          <w:szCs w:val="24"/>
        </w:rPr>
        <w:t xml:space="preserve">töötamiseks </w:t>
      </w:r>
      <w:r w:rsidR="006618A1">
        <w:rPr>
          <w:rFonts w:ascii="Times New Roman" w:hAnsi="Times New Roman" w:cs="Times New Roman"/>
          <w:sz w:val="24"/>
          <w:szCs w:val="24"/>
        </w:rPr>
        <w:t>antud</w:t>
      </w:r>
      <w:r>
        <w:rPr>
          <w:rFonts w:ascii="Times New Roman" w:hAnsi="Times New Roman" w:cs="Times New Roman"/>
          <w:sz w:val="24"/>
          <w:szCs w:val="24"/>
        </w:rPr>
        <w:t xml:space="preserve"> tähtajalise </w:t>
      </w:r>
      <w:r w:rsidR="008D739A" w:rsidRPr="00CF39DD">
        <w:rPr>
          <w:rFonts w:ascii="Times New Roman" w:hAnsi="Times New Roman" w:cs="Times New Roman"/>
          <w:sz w:val="24"/>
          <w:szCs w:val="24"/>
        </w:rPr>
        <w:t xml:space="preserve">elamisloa kehtivusaja jooksul võib välismaalane korduvalt vahetada </w:t>
      </w:r>
      <w:r w:rsidR="00B476C5">
        <w:rPr>
          <w:rFonts w:ascii="Times New Roman" w:hAnsi="Times New Roman" w:cs="Times New Roman"/>
          <w:sz w:val="24"/>
          <w:szCs w:val="24"/>
        </w:rPr>
        <w:t>töökohta</w:t>
      </w:r>
      <w:r w:rsidR="00B476C5" w:rsidRPr="00CF39DD">
        <w:rPr>
          <w:rFonts w:ascii="Times New Roman" w:hAnsi="Times New Roman" w:cs="Times New Roman"/>
          <w:sz w:val="24"/>
          <w:szCs w:val="24"/>
        </w:rPr>
        <w:t xml:space="preserve"> </w:t>
      </w:r>
      <w:r w:rsidR="008D739A" w:rsidRPr="00CF39DD">
        <w:rPr>
          <w:rFonts w:ascii="Times New Roman" w:hAnsi="Times New Roman" w:cs="Times New Roman"/>
          <w:sz w:val="24"/>
          <w:szCs w:val="24"/>
        </w:rPr>
        <w:t>tingimusel</w:t>
      </w:r>
      <w:r w:rsidR="00532A67" w:rsidRPr="00CF39DD">
        <w:rPr>
          <w:rFonts w:ascii="Times New Roman" w:hAnsi="Times New Roman" w:cs="Times New Roman"/>
          <w:sz w:val="24"/>
          <w:szCs w:val="24"/>
        </w:rPr>
        <w:t>,</w:t>
      </w:r>
      <w:r w:rsidR="008D739A" w:rsidRPr="00CF39DD">
        <w:rPr>
          <w:rFonts w:ascii="Times New Roman" w:hAnsi="Times New Roman" w:cs="Times New Roman"/>
          <w:sz w:val="24"/>
          <w:szCs w:val="24"/>
        </w:rPr>
        <w:t xml:space="preserve"> et PPA on </w:t>
      </w:r>
      <w:r w:rsidR="00B476C5">
        <w:rPr>
          <w:rFonts w:ascii="Times New Roman" w:hAnsi="Times New Roman" w:cs="Times New Roman"/>
          <w:sz w:val="24"/>
          <w:szCs w:val="24"/>
        </w:rPr>
        <w:t>töökohavahetuse</w:t>
      </w:r>
      <w:r w:rsidR="008D739A" w:rsidRPr="00CF39DD">
        <w:rPr>
          <w:rFonts w:ascii="Times New Roman" w:hAnsi="Times New Roman" w:cs="Times New Roman"/>
          <w:sz w:val="24"/>
          <w:szCs w:val="24"/>
        </w:rPr>
        <w:t xml:space="preserve"> registreerimise taotlusele</w:t>
      </w:r>
      <w:r w:rsidR="00CF42C8">
        <w:rPr>
          <w:rFonts w:ascii="Times New Roman" w:hAnsi="Times New Roman" w:cs="Times New Roman"/>
          <w:sz w:val="24"/>
          <w:szCs w:val="24"/>
        </w:rPr>
        <w:t xml:space="preserve"> igakordselt</w:t>
      </w:r>
      <w:r w:rsidR="008D739A" w:rsidRPr="00CF39DD">
        <w:rPr>
          <w:rFonts w:ascii="Times New Roman" w:hAnsi="Times New Roman" w:cs="Times New Roman"/>
          <w:sz w:val="24"/>
          <w:szCs w:val="24"/>
        </w:rPr>
        <w:t xml:space="preserve"> andnud positiivse otsuse. </w:t>
      </w:r>
    </w:p>
    <w:p w14:paraId="1412B0E9" w14:textId="77777777" w:rsidR="00A2049F" w:rsidRDefault="00A2049F" w:rsidP="007E0942">
      <w:pPr>
        <w:spacing w:after="0" w:line="240" w:lineRule="auto"/>
        <w:jc w:val="both"/>
        <w:rPr>
          <w:rFonts w:ascii="Times New Roman" w:hAnsi="Times New Roman"/>
          <w:bCs/>
          <w:sz w:val="24"/>
          <w:szCs w:val="24"/>
        </w:rPr>
      </w:pPr>
    </w:p>
    <w:p w14:paraId="07EADEEB" w14:textId="5ED6FB3F" w:rsidR="00A2049F" w:rsidRPr="00CF39DD" w:rsidRDefault="001703E5" w:rsidP="00A2049F">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Pr>
          <w:rFonts w:ascii="Times New Roman" w:hAnsi="Times New Roman" w:cs="Times New Roman"/>
          <w:sz w:val="24"/>
          <w:szCs w:val="24"/>
          <w:u w:val="single"/>
          <w:vertAlign w:val="superscript"/>
        </w:rPr>
        <w:t>1</w:t>
      </w:r>
      <w:r w:rsidRPr="001703E5">
        <w:rPr>
          <w:rFonts w:ascii="Times New Roman" w:hAnsi="Times New Roman" w:cs="Times New Roman"/>
          <w:sz w:val="24"/>
          <w:szCs w:val="24"/>
          <w:u w:val="single"/>
        </w:rPr>
        <w:t xml:space="preserve"> l</w:t>
      </w:r>
      <w:r w:rsidR="00A2049F" w:rsidRPr="001703E5">
        <w:rPr>
          <w:rFonts w:ascii="Times New Roman" w:hAnsi="Times New Roman" w:cs="Times New Roman"/>
          <w:sz w:val="24"/>
          <w:szCs w:val="24"/>
          <w:u w:val="single"/>
        </w:rPr>
        <w:t>õikega 2</w:t>
      </w:r>
      <w:r w:rsidR="00A2049F" w:rsidRPr="00CF39DD">
        <w:rPr>
          <w:rFonts w:ascii="Times New Roman" w:hAnsi="Times New Roman" w:cs="Times New Roman"/>
          <w:sz w:val="24"/>
          <w:szCs w:val="24"/>
        </w:rPr>
        <w:t xml:space="preserve"> sätestatakse erisus, mille kohaselt ei lubata kehtiva töötamiseks </w:t>
      </w:r>
      <w:r w:rsidR="00A2049F">
        <w:rPr>
          <w:rFonts w:ascii="Times New Roman" w:hAnsi="Times New Roman" w:cs="Times New Roman"/>
          <w:sz w:val="24"/>
          <w:szCs w:val="24"/>
        </w:rPr>
        <w:t>antud</w:t>
      </w:r>
      <w:r w:rsidR="00A2049F" w:rsidRPr="00CF39DD">
        <w:rPr>
          <w:rFonts w:ascii="Times New Roman" w:hAnsi="Times New Roman" w:cs="Times New Roman"/>
          <w:sz w:val="24"/>
          <w:szCs w:val="24"/>
        </w:rPr>
        <w:t xml:space="preserve"> </w:t>
      </w:r>
      <w:r w:rsidR="00A2049F">
        <w:rPr>
          <w:rFonts w:ascii="Times New Roman" w:hAnsi="Times New Roman" w:cs="Times New Roman"/>
          <w:sz w:val="24"/>
          <w:szCs w:val="24"/>
        </w:rPr>
        <w:t xml:space="preserve">tähtajalise </w:t>
      </w:r>
      <w:r w:rsidR="00A2049F" w:rsidRPr="00CF39DD">
        <w:rPr>
          <w:rFonts w:ascii="Times New Roman" w:hAnsi="Times New Roman" w:cs="Times New Roman"/>
          <w:sz w:val="24"/>
          <w:szCs w:val="24"/>
        </w:rPr>
        <w:t xml:space="preserve">elamisloa alusel vahetada tööandjat, kui välismaalasel on elamisluba ettevõtjasiseselt </w:t>
      </w:r>
      <w:proofErr w:type="spellStart"/>
      <w:r w:rsidR="00A2049F" w:rsidRPr="00CF39DD">
        <w:rPr>
          <w:rFonts w:ascii="Times New Roman" w:hAnsi="Times New Roman" w:cs="Times New Roman"/>
          <w:sz w:val="24"/>
          <w:szCs w:val="24"/>
        </w:rPr>
        <w:t>üleviidud</w:t>
      </w:r>
      <w:proofErr w:type="spellEnd"/>
      <w:r w:rsidR="00A2049F" w:rsidRPr="00CF39DD">
        <w:rPr>
          <w:rFonts w:ascii="Times New Roman" w:hAnsi="Times New Roman" w:cs="Times New Roman"/>
          <w:sz w:val="24"/>
          <w:szCs w:val="24"/>
        </w:rPr>
        <w:t xml:space="preserve"> töötajana või lähetatud töötajana. </w:t>
      </w:r>
    </w:p>
    <w:p w14:paraId="58768F46" w14:textId="77777777" w:rsidR="00A2049F" w:rsidRPr="00CF39DD" w:rsidRDefault="00A2049F" w:rsidP="00A2049F">
      <w:pPr>
        <w:spacing w:after="0" w:line="240" w:lineRule="auto"/>
        <w:jc w:val="both"/>
        <w:rPr>
          <w:rFonts w:ascii="Times New Roman" w:hAnsi="Times New Roman" w:cs="Times New Roman"/>
          <w:sz w:val="24"/>
          <w:szCs w:val="24"/>
        </w:rPr>
      </w:pPr>
    </w:p>
    <w:p w14:paraId="4389DD77" w14:textId="77777777" w:rsidR="00FE5041" w:rsidRDefault="00A2049F" w:rsidP="00A2049F">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Direktiivi artikkel 3 lõike 2 punkti c kohaselt ei kohaldata direktiivi nende</w:t>
      </w:r>
      <w:r w:rsidR="002356F6">
        <w:rPr>
          <w:rFonts w:ascii="Times New Roman" w:hAnsi="Times New Roman" w:cs="Times New Roman"/>
          <w:sz w:val="24"/>
          <w:szCs w:val="24"/>
        </w:rPr>
        <w:t>le</w:t>
      </w:r>
      <w:r w:rsidRPr="00CF39DD">
        <w:rPr>
          <w:rFonts w:ascii="Times New Roman" w:hAnsi="Times New Roman" w:cs="Times New Roman"/>
          <w:sz w:val="24"/>
          <w:szCs w:val="24"/>
        </w:rPr>
        <w:t xml:space="preserve"> kolmanda riigi kodanike</w:t>
      </w:r>
      <w:r w:rsidR="002356F6">
        <w:rPr>
          <w:rFonts w:ascii="Times New Roman" w:hAnsi="Times New Roman" w:cs="Times New Roman"/>
          <w:sz w:val="24"/>
          <w:szCs w:val="24"/>
        </w:rPr>
        <w:t>le</w:t>
      </w:r>
      <w:r w:rsidRPr="00CF39DD">
        <w:rPr>
          <w:rFonts w:ascii="Times New Roman" w:hAnsi="Times New Roman" w:cs="Times New Roman"/>
          <w:sz w:val="24"/>
          <w:szCs w:val="24"/>
        </w:rPr>
        <w:t xml:space="preserve">, keda loetakse lähetatuks nii kaua, kui nad viibivad lähetuses. Samuti ei kohaldata </w:t>
      </w:r>
      <w:r w:rsidRPr="00917DB9">
        <w:rPr>
          <w:rFonts w:ascii="Times New Roman" w:hAnsi="Times New Roman" w:cs="Times New Roman"/>
          <w:sz w:val="24"/>
          <w:szCs w:val="24"/>
        </w:rPr>
        <w:t xml:space="preserve">sama lõike punkti d alusel direktiivi nende kolmanda riigi kodanike suhtes, kes on taotlenud liikmesriiki lubamist või kes on sinna lubatud ettevõtjasiseselt </w:t>
      </w:r>
      <w:proofErr w:type="spellStart"/>
      <w:r w:rsidRPr="00917DB9">
        <w:rPr>
          <w:rFonts w:ascii="Times New Roman" w:hAnsi="Times New Roman" w:cs="Times New Roman"/>
          <w:sz w:val="24"/>
          <w:szCs w:val="24"/>
        </w:rPr>
        <w:t>üleviidud</w:t>
      </w:r>
      <w:proofErr w:type="spellEnd"/>
      <w:r w:rsidRPr="00917DB9">
        <w:rPr>
          <w:rFonts w:ascii="Times New Roman" w:hAnsi="Times New Roman" w:cs="Times New Roman"/>
          <w:sz w:val="24"/>
          <w:szCs w:val="24"/>
        </w:rPr>
        <w:t xml:space="preserve"> töötajatena kooskõlas direktiiviga 2014/66/EL. </w:t>
      </w:r>
    </w:p>
    <w:p w14:paraId="07096204" w14:textId="77777777" w:rsidR="00FE5041" w:rsidRDefault="00FE5041" w:rsidP="00A2049F">
      <w:pPr>
        <w:spacing w:after="0" w:line="240" w:lineRule="auto"/>
        <w:jc w:val="both"/>
        <w:rPr>
          <w:rFonts w:ascii="Times New Roman" w:hAnsi="Times New Roman" w:cs="Times New Roman"/>
          <w:sz w:val="24"/>
          <w:szCs w:val="24"/>
        </w:rPr>
      </w:pPr>
    </w:p>
    <w:p w14:paraId="57634938" w14:textId="15F22F33" w:rsidR="00A2049F" w:rsidRPr="00CF39DD" w:rsidRDefault="00A2049F" w:rsidP="00A2049F">
      <w:pPr>
        <w:spacing w:after="0" w:line="240" w:lineRule="auto"/>
        <w:jc w:val="both"/>
        <w:rPr>
          <w:rFonts w:ascii="Times New Roman" w:hAnsi="Times New Roman" w:cs="Times New Roman"/>
          <w:sz w:val="24"/>
          <w:szCs w:val="24"/>
        </w:rPr>
      </w:pPr>
      <w:r w:rsidRPr="00917DB9">
        <w:rPr>
          <w:rFonts w:ascii="Times New Roman" w:hAnsi="Times New Roman" w:cs="Times New Roman"/>
          <w:sz w:val="24"/>
          <w:szCs w:val="24"/>
        </w:rPr>
        <w:t>Võttes</w:t>
      </w:r>
      <w:r w:rsidRPr="00CF39DD">
        <w:rPr>
          <w:rFonts w:ascii="Times New Roman" w:hAnsi="Times New Roman" w:cs="Times New Roman"/>
          <w:sz w:val="24"/>
          <w:szCs w:val="24"/>
        </w:rPr>
        <w:t xml:space="preserve"> arvesse lähetatud ja ettevõttesiseselt </w:t>
      </w:r>
      <w:proofErr w:type="spellStart"/>
      <w:r w:rsidRPr="00CF39DD">
        <w:rPr>
          <w:rFonts w:ascii="Times New Roman" w:hAnsi="Times New Roman" w:cs="Times New Roman"/>
          <w:sz w:val="24"/>
          <w:szCs w:val="24"/>
        </w:rPr>
        <w:t>üleviidud</w:t>
      </w:r>
      <w:proofErr w:type="spellEnd"/>
      <w:r w:rsidRPr="00CF39DD">
        <w:rPr>
          <w:rFonts w:ascii="Times New Roman" w:hAnsi="Times New Roman" w:cs="Times New Roman"/>
          <w:sz w:val="24"/>
          <w:szCs w:val="24"/>
        </w:rPr>
        <w:t xml:space="preserve"> töötajate töösuhte </w:t>
      </w:r>
      <w:r>
        <w:rPr>
          <w:rFonts w:ascii="Times New Roman" w:hAnsi="Times New Roman" w:cs="Times New Roman"/>
          <w:sz w:val="24"/>
          <w:szCs w:val="24"/>
        </w:rPr>
        <w:t>olemust</w:t>
      </w:r>
      <w:r w:rsidRPr="00CF39DD">
        <w:rPr>
          <w:rFonts w:ascii="Times New Roman" w:hAnsi="Times New Roman" w:cs="Times New Roman"/>
          <w:sz w:val="24"/>
          <w:szCs w:val="24"/>
        </w:rPr>
        <w:t xml:space="preserve"> ning eeldust, et nad naasevad lähetuse järgselt tagasi lähetatavasse riiki, ei ole eesmärgipärane neile </w:t>
      </w:r>
      <w:r>
        <w:rPr>
          <w:rFonts w:ascii="Times New Roman" w:hAnsi="Times New Roman" w:cs="Times New Roman"/>
          <w:sz w:val="24"/>
          <w:szCs w:val="24"/>
        </w:rPr>
        <w:t>lihtsustada</w:t>
      </w:r>
      <w:r w:rsidRPr="00CF39DD">
        <w:rPr>
          <w:rFonts w:ascii="Times New Roman" w:hAnsi="Times New Roman" w:cs="Times New Roman"/>
          <w:sz w:val="24"/>
          <w:szCs w:val="24"/>
        </w:rPr>
        <w:t xml:space="preserve"> </w:t>
      </w:r>
      <w:r>
        <w:rPr>
          <w:rFonts w:ascii="Times New Roman" w:hAnsi="Times New Roman" w:cs="Times New Roman"/>
          <w:sz w:val="24"/>
          <w:szCs w:val="24"/>
        </w:rPr>
        <w:t>töökohavahetust</w:t>
      </w:r>
      <w:r w:rsidRPr="00CF39DD">
        <w:rPr>
          <w:rFonts w:ascii="Times New Roman" w:hAnsi="Times New Roman" w:cs="Times New Roman"/>
          <w:sz w:val="24"/>
          <w:szCs w:val="24"/>
        </w:rPr>
        <w:t xml:space="preserve"> kehtiva </w:t>
      </w:r>
      <w:r>
        <w:rPr>
          <w:rFonts w:ascii="Times New Roman" w:hAnsi="Times New Roman" w:cs="Times New Roman"/>
          <w:sz w:val="24"/>
          <w:szCs w:val="24"/>
        </w:rPr>
        <w:t xml:space="preserve">töötamiseks antud tähtajalise </w:t>
      </w:r>
      <w:r w:rsidRPr="00CF39DD">
        <w:rPr>
          <w:rFonts w:ascii="Times New Roman" w:hAnsi="Times New Roman" w:cs="Times New Roman"/>
          <w:sz w:val="24"/>
          <w:szCs w:val="24"/>
        </w:rPr>
        <w:t>elamisloa alusel. Küll on neil võimalik taotleda uu</w:t>
      </w:r>
      <w:r>
        <w:rPr>
          <w:rFonts w:ascii="Times New Roman" w:hAnsi="Times New Roman" w:cs="Times New Roman"/>
          <w:sz w:val="24"/>
          <w:szCs w:val="24"/>
        </w:rPr>
        <w:t>t tähtajalist</w:t>
      </w:r>
      <w:r w:rsidRPr="00CF39DD">
        <w:rPr>
          <w:rFonts w:ascii="Times New Roman" w:hAnsi="Times New Roman" w:cs="Times New Roman"/>
          <w:sz w:val="24"/>
          <w:szCs w:val="24"/>
        </w:rPr>
        <w:t xml:space="preserve"> elamisluba töötamiseks, kui nad </w:t>
      </w:r>
      <w:r>
        <w:rPr>
          <w:rFonts w:ascii="Times New Roman" w:hAnsi="Times New Roman" w:cs="Times New Roman"/>
          <w:sz w:val="24"/>
          <w:szCs w:val="24"/>
        </w:rPr>
        <w:t xml:space="preserve">näiteks </w:t>
      </w:r>
      <w:r w:rsidRPr="00CF39DD">
        <w:rPr>
          <w:rFonts w:ascii="Times New Roman" w:hAnsi="Times New Roman" w:cs="Times New Roman"/>
          <w:sz w:val="24"/>
          <w:szCs w:val="24"/>
        </w:rPr>
        <w:t>lähetuse jooksul leiavad uue tööandja</w:t>
      </w:r>
      <w:r>
        <w:rPr>
          <w:rFonts w:ascii="Times New Roman" w:hAnsi="Times New Roman" w:cs="Times New Roman"/>
          <w:sz w:val="24"/>
          <w:szCs w:val="24"/>
        </w:rPr>
        <w:t xml:space="preserve"> Eestis</w:t>
      </w:r>
      <w:r w:rsidRPr="00CF39DD">
        <w:rPr>
          <w:rFonts w:ascii="Times New Roman" w:hAnsi="Times New Roman" w:cs="Times New Roman"/>
          <w:sz w:val="24"/>
          <w:szCs w:val="24"/>
        </w:rPr>
        <w:t xml:space="preserve"> ning soovivad </w:t>
      </w:r>
      <w:r>
        <w:rPr>
          <w:rFonts w:ascii="Times New Roman" w:hAnsi="Times New Roman" w:cs="Times New Roman"/>
          <w:sz w:val="24"/>
          <w:szCs w:val="24"/>
        </w:rPr>
        <w:t>tema juures tööle asuda</w:t>
      </w:r>
      <w:r w:rsidRPr="00CF39DD">
        <w:rPr>
          <w:rFonts w:ascii="Times New Roman" w:hAnsi="Times New Roman" w:cs="Times New Roman"/>
          <w:sz w:val="24"/>
          <w:szCs w:val="24"/>
        </w:rPr>
        <w:t xml:space="preserve">. </w:t>
      </w:r>
    </w:p>
    <w:p w14:paraId="37D58004" w14:textId="77777777" w:rsidR="007B6408" w:rsidRPr="00CF39DD" w:rsidRDefault="007B6408" w:rsidP="007E0942">
      <w:pPr>
        <w:spacing w:after="0" w:line="240" w:lineRule="auto"/>
        <w:jc w:val="both"/>
        <w:rPr>
          <w:rFonts w:ascii="Times New Roman" w:hAnsi="Times New Roman"/>
          <w:bCs/>
          <w:sz w:val="24"/>
          <w:szCs w:val="24"/>
        </w:rPr>
      </w:pPr>
    </w:p>
    <w:p w14:paraId="7047316F" w14:textId="5ADD6888" w:rsidR="008D739A" w:rsidRPr="00CF39DD" w:rsidRDefault="001703E5" w:rsidP="007E0942">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Pr>
          <w:rFonts w:ascii="Times New Roman" w:hAnsi="Times New Roman" w:cs="Times New Roman"/>
          <w:sz w:val="24"/>
          <w:szCs w:val="24"/>
          <w:u w:val="single"/>
          <w:vertAlign w:val="superscript"/>
        </w:rPr>
        <w:t>1</w:t>
      </w:r>
      <w:r w:rsidRPr="001703E5">
        <w:rPr>
          <w:rFonts w:ascii="Times New Roman" w:hAnsi="Times New Roman" w:cs="Times New Roman"/>
          <w:sz w:val="24"/>
          <w:szCs w:val="24"/>
          <w:u w:val="single"/>
        </w:rPr>
        <w:t xml:space="preserve"> l</w:t>
      </w:r>
      <w:r w:rsidR="007B6408" w:rsidRPr="001703E5">
        <w:rPr>
          <w:rFonts w:ascii="Times New Roman" w:hAnsi="Times New Roman" w:cs="Times New Roman"/>
          <w:sz w:val="24"/>
          <w:szCs w:val="24"/>
          <w:u w:val="single"/>
        </w:rPr>
        <w:t xml:space="preserve">õikega </w:t>
      </w:r>
      <w:r w:rsidR="00A2049F" w:rsidRPr="001703E5">
        <w:rPr>
          <w:rFonts w:ascii="Times New Roman" w:hAnsi="Times New Roman" w:cs="Times New Roman"/>
          <w:sz w:val="24"/>
          <w:szCs w:val="24"/>
          <w:u w:val="single"/>
        </w:rPr>
        <w:t>3</w:t>
      </w:r>
      <w:r w:rsidR="007B6408" w:rsidRPr="00CF39DD">
        <w:rPr>
          <w:rFonts w:ascii="Times New Roman" w:hAnsi="Times New Roman" w:cs="Times New Roman"/>
          <w:sz w:val="24"/>
          <w:szCs w:val="24"/>
        </w:rPr>
        <w:t xml:space="preserve"> sätestatakse</w:t>
      </w:r>
      <w:r w:rsidR="008D739A" w:rsidRPr="00CF39DD">
        <w:rPr>
          <w:rFonts w:ascii="Times New Roman" w:hAnsi="Times New Roman" w:cs="Times New Roman"/>
          <w:sz w:val="24"/>
          <w:szCs w:val="24"/>
        </w:rPr>
        <w:t xml:space="preserve">, et kui välismaalasel on tähtajaline elamisluba lühiajaliseks töötamiseks ja töötamine </w:t>
      </w:r>
      <w:r w:rsidR="00A2049F">
        <w:rPr>
          <w:rFonts w:ascii="Times New Roman" w:hAnsi="Times New Roman" w:cs="Times New Roman"/>
          <w:sz w:val="24"/>
          <w:szCs w:val="24"/>
        </w:rPr>
        <w:t>uue</w:t>
      </w:r>
      <w:r w:rsidR="00A2049F" w:rsidRPr="00CF39DD">
        <w:rPr>
          <w:rFonts w:ascii="Times New Roman" w:hAnsi="Times New Roman" w:cs="Times New Roman"/>
          <w:sz w:val="24"/>
          <w:szCs w:val="24"/>
        </w:rPr>
        <w:t xml:space="preserve"> </w:t>
      </w:r>
      <w:r w:rsidR="008D739A" w:rsidRPr="00CF39DD">
        <w:rPr>
          <w:rFonts w:ascii="Times New Roman" w:hAnsi="Times New Roman" w:cs="Times New Roman"/>
          <w:sz w:val="24"/>
          <w:szCs w:val="24"/>
        </w:rPr>
        <w:t>tööandja juures on samal alusel, ei kohaldata VMS</w:t>
      </w:r>
      <w:r w:rsidR="004C7E32">
        <w:rPr>
          <w:rFonts w:ascii="Times New Roman" w:hAnsi="Times New Roman" w:cs="Times New Roman"/>
          <w:sz w:val="24"/>
          <w:szCs w:val="24"/>
        </w:rPr>
        <w:t>-i</w:t>
      </w:r>
      <w:r w:rsidR="008D739A" w:rsidRPr="00CF39DD">
        <w:rPr>
          <w:rFonts w:ascii="Times New Roman" w:hAnsi="Times New Roman" w:cs="Times New Roman"/>
          <w:sz w:val="24"/>
          <w:szCs w:val="24"/>
        </w:rPr>
        <w:t xml:space="preserve"> § 176</w:t>
      </w:r>
      <w:r w:rsidR="008D739A" w:rsidRPr="00CF39DD">
        <w:rPr>
          <w:rFonts w:ascii="Times New Roman" w:hAnsi="Times New Roman" w:cs="Times New Roman"/>
          <w:sz w:val="24"/>
          <w:szCs w:val="24"/>
          <w:vertAlign w:val="superscript"/>
        </w:rPr>
        <w:t>2</w:t>
      </w:r>
      <w:r w:rsidR="008D739A" w:rsidRPr="00CF39DD">
        <w:rPr>
          <w:rFonts w:ascii="Times New Roman" w:hAnsi="Times New Roman" w:cs="Times New Roman"/>
          <w:sz w:val="24"/>
          <w:szCs w:val="24"/>
        </w:rPr>
        <w:t xml:space="preserve"> lõike 1 punktides 1, 2 ja 4 sätestatud tingimusi. VMS</w:t>
      </w:r>
      <w:r w:rsidR="004C7E32">
        <w:rPr>
          <w:rFonts w:ascii="Times New Roman" w:hAnsi="Times New Roman" w:cs="Times New Roman"/>
          <w:sz w:val="24"/>
          <w:szCs w:val="24"/>
        </w:rPr>
        <w:t>-i</w:t>
      </w:r>
      <w:r w:rsidR="008D739A" w:rsidRPr="00CF39DD">
        <w:rPr>
          <w:rFonts w:ascii="Times New Roman" w:hAnsi="Times New Roman" w:cs="Times New Roman"/>
          <w:sz w:val="24"/>
          <w:szCs w:val="24"/>
        </w:rPr>
        <w:t xml:space="preserve"> § 176</w:t>
      </w:r>
      <w:r w:rsidR="008D739A" w:rsidRPr="00CF39DD">
        <w:rPr>
          <w:rFonts w:ascii="Times New Roman" w:hAnsi="Times New Roman" w:cs="Times New Roman"/>
          <w:sz w:val="24"/>
          <w:szCs w:val="24"/>
          <w:vertAlign w:val="superscript"/>
        </w:rPr>
        <w:t>2</w:t>
      </w:r>
      <w:r w:rsidR="008D739A" w:rsidRPr="00CF39DD">
        <w:rPr>
          <w:rFonts w:ascii="Times New Roman" w:hAnsi="Times New Roman" w:cs="Times New Roman"/>
          <w:sz w:val="24"/>
          <w:szCs w:val="24"/>
        </w:rPr>
        <w:t xml:space="preserve"> lõike 1 kohaselt võib tähtajalise elamisloa lühiajaliseks töötamiseks anda kuni kaheks aastaks, kui: </w:t>
      </w:r>
    </w:p>
    <w:p w14:paraId="0A862E5C" w14:textId="32872AF1" w:rsidR="008D739A" w:rsidRPr="00CF39DD" w:rsidRDefault="008D739A" w:rsidP="004A0BEF">
      <w:pPr>
        <w:pStyle w:val="Loendilik"/>
        <w:numPr>
          <w:ilvl w:val="0"/>
          <w:numId w:val="10"/>
        </w:numPr>
        <w:jc w:val="both"/>
        <w:rPr>
          <w:rFonts w:ascii="Times New Roman" w:hAnsi="Times New Roman"/>
          <w:sz w:val="24"/>
          <w:szCs w:val="24"/>
        </w:rPr>
      </w:pPr>
      <w:r w:rsidRPr="00CF39DD">
        <w:rPr>
          <w:rFonts w:ascii="Times New Roman" w:hAnsi="Times New Roman"/>
          <w:sz w:val="24"/>
          <w:szCs w:val="24"/>
        </w:rPr>
        <w:t>ajutise viibimisalusega välismaalane on vahetult enne elamisloa taotlemist töötanud Eestis lühiajalise töötamise registreerimise alusel vähemalt üheksa kuud</w:t>
      </w:r>
      <w:r w:rsidR="00FB4409" w:rsidRPr="00CF39DD">
        <w:rPr>
          <w:rFonts w:ascii="Times New Roman" w:hAnsi="Times New Roman"/>
          <w:sz w:val="24"/>
          <w:szCs w:val="24"/>
        </w:rPr>
        <w:t>;</w:t>
      </w:r>
    </w:p>
    <w:p w14:paraId="3B5520A4" w14:textId="3D33E287" w:rsidR="008D739A" w:rsidRPr="00CF39DD" w:rsidRDefault="008D739A" w:rsidP="004A0BEF">
      <w:pPr>
        <w:pStyle w:val="Loendilik"/>
        <w:numPr>
          <w:ilvl w:val="0"/>
          <w:numId w:val="10"/>
        </w:numPr>
        <w:jc w:val="both"/>
        <w:rPr>
          <w:rFonts w:ascii="Times New Roman" w:hAnsi="Times New Roman"/>
          <w:sz w:val="24"/>
          <w:szCs w:val="24"/>
        </w:rPr>
      </w:pPr>
      <w:r w:rsidRPr="00CF39DD">
        <w:rPr>
          <w:rFonts w:ascii="Times New Roman" w:hAnsi="Times New Roman"/>
          <w:sz w:val="24"/>
          <w:szCs w:val="24"/>
        </w:rPr>
        <w:t>töötamine jätkub lühiajalise töötamise registreerinud tööandja juures, kes on enne tähtajalise elamisloa taotlemist registreerinud ajutise viibimisalusega välismaalase lühiajalise töötamise;</w:t>
      </w:r>
    </w:p>
    <w:p w14:paraId="72E1EEDD" w14:textId="77777777" w:rsidR="00FB4409" w:rsidRPr="00CF39DD" w:rsidRDefault="00FB4409" w:rsidP="004A0BEF">
      <w:pPr>
        <w:pStyle w:val="Loendilik"/>
        <w:numPr>
          <w:ilvl w:val="0"/>
          <w:numId w:val="10"/>
        </w:numPr>
        <w:jc w:val="both"/>
        <w:rPr>
          <w:rFonts w:ascii="Times New Roman" w:hAnsi="Times New Roman"/>
          <w:sz w:val="24"/>
          <w:szCs w:val="24"/>
        </w:rPr>
      </w:pPr>
      <w:r w:rsidRPr="00CF39DD">
        <w:rPr>
          <w:rFonts w:ascii="Times New Roman" w:hAnsi="Times New Roman"/>
          <w:sz w:val="24"/>
          <w:szCs w:val="24"/>
        </w:rPr>
        <w:t>tööandja on usaldusväärne;</w:t>
      </w:r>
    </w:p>
    <w:p w14:paraId="7711BE7F" w14:textId="0B1F9CA7" w:rsidR="007F5909" w:rsidRPr="00CF39DD" w:rsidRDefault="008D739A" w:rsidP="001F2B6E">
      <w:pPr>
        <w:pStyle w:val="Loendilik"/>
        <w:numPr>
          <w:ilvl w:val="0"/>
          <w:numId w:val="10"/>
        </w:numPr>
        <w:jc w:val="both"/>
        <w:rPr>
          <w:rFonts w:ascii="Times New Roman" w:hAnsi="Times New Roman"/>
          <w:sz w:val="24"/>
          <w:szCs w:val="24"/>
        </w:rPr>
      </w:pPr>
      <w:r w:rsidRPr="00CF39DD">
        <w:rPr>
          <w:rFonts w:ascii="Times New Roman" w:hAnsi="Times New Roman"/>
          <w:sz w:val="24"/>
          <w:szCs w:val="24"/>
        </w:rPr>
        <w:t xml:space="preserve">tööandja on maksnud välismaalasele registreeritud lühiajalise töötamise perioodi jooksul </w:t>
      </w:r>
      <w:r w:rsidR="00FB4409" w:rsidRPr="00CF39DD">
        <w:rPr>
          <w:rFonts w:ascii="Times New Roman" w:hAnsi="Times New Roman"/>
          <w:sz w:val="24"/>
          <w:szCs w:val="24"/>
        </w:rPr>
        <w:t>seaduses</w:t>
      </w:r>
      <w:r w:rsidRPr="00CF39DD">
        <w:rPr>
          <w:rFonts w:ascii="Times New Roman" w:hAnsi="Times New Roman"/>
          <w:sz w:val="24"/>
          <w:szCs w:val="24"/>
        </w:rPr>
        <w:t xml:space="preserve"> sätestatud nõuetele vastavat töötasu.</w:t>
      </w:r>
    </w:p>
    <w:p w14:paraId="08F898C1" w14:textId="77777777" w:rsidR="007F5909" w:rsidRPr="00CF39DD" w:rsidRDefault="007F5909" w:rsidP="001F2B6E">
      <w:pPr>
        <w:pStyle w:val="Loendilik"/>
        <w:ind w:left="480"/>
        <w:jc w:val="both"/>
        <w:rPr>
          <w:rFonts w:ascii="Times New Roman" w:hAnsi="Times New Roman"/>
          <w:sz w:val="24"/>
          <w:szCs w:val="24"/>
        </w:rPr>
      </w:pPr>
    </w:p>
    <w:p w14:paraId="7F00F9E1" w14:textId="77777777" w:rsidR="00FE5041" w:rsidRDefault="00FB4409" w:rsidP="001F2B6E">
      <w:pPr>
        <w:spacing w:after="0" w:line="240" w:lineRule="auto"/>
        <w:jc w:val="both"/>
        <w:rPr>
          <w:rFonts w:ascii="Times New Roman" w:hAnsi="Times New Roman"/>
          <w:sz w:val="24"/>
          <w:szCs w:val="24"/>
        </w:rPr>
      </w:pPr>
      <w:r w:rsidRPr="00CF39DD">
        <w:rPr>
          <w:rFonts w:ascii="Times New Roman" w:hAnsi="Times New Roman"/>
          <w:sz w:val="24"/>
          <w:szCs w:val="24"/>
        </w:rPr>
        <w:t>Kuigi direktiiviga ei reguleerita elamisloa andmise tingimusi ja kriteeriume</w:t>
      </w:r>
      <w:r w:rsidR="00532A67" w:rsidRPr="00CF39DD">
        <w:rPr>
          <w:rFonts w:ascii="Times New Roman" w:hAnsi="Times New Roman"/>
          <w:sz w:val="24"/>
          <w:szCs w:val="24"/>
        </w:rPr>
        <w:t xml:space="preserve"> (direktiivi põhjenduspunktid 7 ja 25)</w:t>
      </w:r>
      <w:r w:rsidRPr="00CF39DD">
        <w:rPr>
          <w:rFonts w:ascii="Times New Roman" w:hAnsi="Times New Roman"/>
          <w:sz w:val="24"/>
          <w:szCs w:val="24"/>
        </w:rPr>
        <w:t>, siis tuleb direktiivist tulenevalt võimaldada välismaalasel elamisloa kehtivusaja jooksul vahetada tööandjat</w:t>
      </w:r>
      <w:r w:rsidR="00532A67" w:rsidRPr="00CF39DD">
        <w:rPr>
          <w:rFonts w:ascii="Times New Roman" w:hAnsi="Times New Roman"/>
          <w:sz w:val="24"/>
          <w:szCs w:val="24"/>
        </w:rPr>
        <w:t xml:space="preserve"> (direktiivi artikkel 11)</w:t>
      </w:r>
      <w:r w:rsidRPr="00CF39DD">
        <w:rPr>
          <w:rFonts w:ascii="Times New Roman" w:hAnsi="Times New Roman"/>
          <w:sz w:val="24"/>
          <w:szCs w:val="24"/>
        </w:rPr>
        <w:t xml:space="preserve">. </w:t>
      </w:r>
    </w:p>
    <w:p w14:paraId="4B97875D" w14:textId="77777777" w:rsidR="00FE5041" w:rsidRDefault="00FE5041" w:rsidP="001F2B6E">
      <w:pPr>
        <w:spacing w:after="0" w:line="240" w:lineRule="auto"/>
        <w:jc w:val="both"/>
        <w:rPr>
          <w:rFonts w:ascii="Times New Roman" w:hAnsi="Times New Roman"/>
          <w:sz w:val="24"/>
          <w:szCs w:val="24"/>
        </w:rPr>
      </w:pPr>
    </w:p>
    <w:p w14:paraId="04AE98F8" w14:textId="4C6963F6" w:rsidR="007563F1" w:rsidRDefault="00FB4409" w:rsidP="001F2B6E">
      <w:pPr>
        <w:spacing w:after="0" w:line="240" w:lineRule="auto"/>
        <w:jc w:val="both"/>
        <w:rPr>
          <w:rFonts w:ascii="Times New Roman" w:hAnsi="Times New Roman" w:cs="Times New Roman"/>
          <w:sz w:val="24"/>
          <w:szCs w:val="24"/>
        </w:rPr>
      </w:pPr>
      <w:r w:rsidRPr="00CF39DD">
        <w:rPr>
          <w:rFonts w:ascii="Times New Roman" w:hAnsi="Times New Roman"/>
          <w:sz w:val="24"/>
          <w:szCs w:val="24"/>
        </w:rPr>
        <w:t>VMS</w:t>
      </w:r>
      <w:r w:rsidR="004C7E32">
        <w:rPr>
          <w:rFonts w:ascii="Times New Roman" w:hAnsi="Times New Roman"/>
          <w:sz w:val="24"/>
          <w:szCs w:val="24"/>
        </w:rPr>
        <w:t>-i</w:t>
      </w:r>
      <w:r w:rsidRPr="00CF39DD">
        <w:rPr>
          <w:rFonts w:ascii="Times New Roman" w:hAnsi="Times New Roman"/>
          <w:sz w:val="24"/>
          <w:szCs w:val="24"/>
        </w:rPr>
        <w:t xml:space="preserve"> § 176</w:t>
      </w:r>
      <w:r w:rsidRPr="00CF39DD">
        <w:rPr>
          <w:rFonts w:ascii="Times New Roman" w:hAnsi="Times New Roman"/>
          <w:sz w:val="24"/>
          <w:szCs w:val="24"/>
          <w:vertAlign w:val="superscript"/>
        </w:rPr>
        <w:t>2</w:t>
      </w:r>
      <w:r w:rsidRPr="00CF39DD">
        <w:rPr>
          <w:rFonts w:ascii="Times New Roman" w:hAnsi="Times New Roman"/>
          <w:sz w:val="24"/>
          <w:szCs w:val="24"/>
        </w:rPr>
        <w:t xml:space="preserve"> lõike 1 punktid 1, 2 ja 4 seaksid sisuliselt võimatuks tööandja vahetamise juhul, kui välismaalane soovib tööandjat vahetada tähtajalise elamisloa alusel, mis on antud lühiajaliseks töötamiseks</w:t>
      </w:r>
      <w:r w:rsidR="003F226E" w:rsidRPr="00CF39DD">
        <w:rPr>
          <w:rFonts w:ascii="Times New Roman" w:hAnsi="Times New Roman"/>
          <w:sz w:val="24"/>
          <w:szCs w:val="24"/>
        </w:rPr>
        <w:t xml:space="preserve"> ning jätkata töötamist samal alusel</w:t>
      </w:r>
      <w:r w:rsidRPr="00CF39DD">
        <w:rPr>
          <w:rFonts w:ascii="Times New Roman" w:hAnsi="Times New Roman"/>
          <w:sz w:val="24"/>
          <w:szCs w:val="24"/>
        </w:rPr>
        <w:t>. Nõuet, et välismaalane peab esmalt olema töötanud tööandja juures ajutise viibimisalusega lühiajalise töötamise registreeringu alusel ning jätkama töötamist selle tööandja juures elamisloa alusel (VMS</w:t>
      </w:r>
      <w:r w:rsidR="004C7E32">
        <w:rPr>
          <w:rFonts w:ascii="Times New Roman" w:hAnsi="Times New Roman"/>
          <w:sz w:val="24"/>
          <w:szCs w:val="24"/>
        </w:rPr>
        <w:t>-i</w:t>
      </w:r>
      <w:r w:rsidRPr="00CF39DD">
        <w:rPr>
          <w:rFonts w:ascii="Times New Roman" w:hAnsi="Times New Roman"/>
          <w:sz w:val="24"/>
          <w:szCs w:val="24"/>
        </w:rPr>
        <w:t xml:space="preserve"> </w:t>
      </w:r>
      <w:r w:rsidRPr="00CF39DD">
        <w:rPr>
          <w:rFonts w:ascii="Times New Roman" w:hAnsi="Times New Roman" w:cs="Times New Roman"/>
          <w:sz w:val="24"/>
          <w:szCs w:val="24"/>
        </w:rPr>
        <w:t>§ 176</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lõike 1 punkt 1 ja 2) saab kohaldada </w:t>
      </w:r>
      <w:r w:rsidR="00532A67" w:rsidRPr="00CF39DD">
        <w:rPr>
          <w:rFonts w:ascii="Times New Roman" w:hAnsi="Times New Roman" w:cs="Times New Roman"/>
          <w:sz w:val="24"/>
          <w:szCs w:val="24"/>
        </w:rPr>
        <w:t xml:space="preserve">vaid </w:t>
      </w:r>
      <w:r w:rsidRPr="00CF39DD">
        <w:rPr>
          <w:rFonts w:ascii="Times New Roman" w:hAnsi="Times New Roman" w:cs="Times New Roman"/>
          <w:sz w:val="24"/>
          <w:szCs w:val="24"/>
        </w:rPr>
        <w:t xml:space="preserve">esimese tööandja suhtes, kelle juures töötamiseks tähtajaline elamisluba lühiajaliseks töötamiseks anti. </w:t>
      </w:r>
      <w:r w:rsidR="00AB1BA2">
        <w:rPr>
          <w:rFonts w:ascii="Times New Roman" w:hAnsi="Times New Roman" w:cs="Times New Roman"/>
          <w:sz w:val="24"/>
          <w:szCs w:val="24"/>
        </w:rPr>
        <w:t>Uus</w:t>
      </w:r>
      <w:r w:rsidRPr="00CF39DD">
        <w:rPr>
          <w:rFonts w:ascii="Times New Roman" w:hAnsi="Times New Roman" w:cs="Times New Roman"/>
          <w:sz w:val="24"/>
          <w:szCs w:val="24"/>
        </w:rPr>
        <w:t xml:space="preserve"> tööandja</w:t>
      </w:r>
      <w:r w:rsidR="0077157C" w:rsidRPr="00CF39DD">
        <w:rPr>
          <w:rFonts w:ascii="Times New Roman" w:hAnsi="Times New Roman" w:cs="Times New Roman"/>
          <w:sz w:val="24"/>
          <w:szCs w:val="24"/>
        </w:rPr>
        <w:t xml:space="preserve"> ei saa</w:t>
      </w:r>
      <w:r w:rsidRPr="00CF39DD">
        <w:rPr>
          <w:rFonts w:ascii="Times New Roman" w:hAnsi="Times New Roman" w:cs="Times New Roman"/>
          <w:sz w:val="24"/>
          <w:szCs w:val="24"/>
        </w:rPr>
        <w:t xml:space="preserve"> täita VMS</w:t>
      </w:r>
      <w:r w:rsidR="004C7E32">
        <w:rPr>
          <w:rFonts w:ascii="Times New Roman" w:hAnsi="Times New Roman" w:cs="Times New Roman"/>
          <w:sz w:val="24"/>
          <w:szCs w:val="24"/>
        </w:rPr>
        <w:t>-i</w:t>
      </w:r>
      <w:r w:rsidRPr="00CF39DD">
        <w:rPr>
          <w:rFonts w:ascii="Times New Roman" w:hAnsi="Times New Roman" w:cs="Times New Roman"/>
          <w:sz w:val="24"/>
          <w:szCs w:val="24"/>
        </w:rPr>
        <w:t xml:space="preserve"> § 176</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lõike 1 punktides 1 ja 2 sätestatud nõudeid</w:t>
      </w:r>
      <w:r w:rsidR="00532A67" w:rsidRPr="00CF39DD">
        <w:rPr>
          <w:rFonts w:ascii="Times New Roman" w:hAnsi="Times New Roman" w:cs="Times New Roman"/>
          <w:sz w:val="24"/>
          <w:szCs w:val="24"/>
        </w:rPr>
        <w:t>, kuna</w:t>
      </w:r>
      <w:r w:rsidR="0077157C" w:rsidRPr="00CF39DD">
        <w:rPr>
          <w:rFonts w:ascii="Times New Roman" w:hAnsi="Times New Roman" w:cs="Times New Roman"/>
          <w:sz w:val="24"/>
          <w:szCs w:val="24"/>
        </w:rPr>
        <w:t xml:space="preserve"> välismaalasele on juba antud elamisluba esimese tööandja juures töötamiseks. Seega ei saa ta </w:t>
      </w:r>
      <w:r w:rsidR="007B74F9">
        <w:rPr>
          <w:rFonts w:ascii="Times New Roman" w:hAnsi="Times New Roman" w:cs="Times New Roman"/>
          <w:sz w:val="24"/>
          <w:szCs w:val="24"/>
        </w:rPr>
        <w:t>uue</w:t>
      </w:r>
      <w:r w:rsidR="0077157C" w:rsidRPr="00CF39DD">
        <w:rPr>
          <w:rFonts w:ascii="Times New Roman" w:hAnsi="Times New Roman" w:cs="Times New Roman"/>
          <w:sz w:val="24"/>
          <w:szCs w:val="24"/>
        </w:rPr>
        <w:t xml:space="preserve"> tööandja juures töötamist alustada lühiajalise töötamise registreerimise alusel ega jätkata töötamise elamisloa alusel selle tööandja juures, kelle juure töötamiseks tema lühiajaline töötamine registreeriti. </w:t>
      </w:r>
      <w:r w:rsidRPr="00CF39DD">
        <w:rPr>
          <w:rFonts w:ascii="Times New Roman" w:hAnsi="Times New Roman" w:cs="Times New Roman"/>
          <w:sz w:val="24"/>
          <w:szCs w:val="24"/>
        </w:rPr>
        <w:t xml:space="preserve">Selleks, et täita direktiivis sätestatud õigust vahetada </w:t>
      </w:r>
      <w:r w:rsidR="007829A7" w:rsidRPr="00CF39DD">
        <w:rPr>
          <w:rFonts w:ascii="Times New Roman" w:hAnsi="Times New Roman" w:cs="Times New Roman"/>
          <w:sz w:val="24"/>
          <w:szCs w:val="24"/>
        </w:rPr>
        <w:t>tööandjat kehtiva elamisloa alusel</w:t>
      </w:r>
      <w:r w:rsidR="007563F1">
        <w:rPr>
          <w:rFonts w:ascii="Times New Roman" w:hAnsi="Times New Roman" w:cs="Times New Roman"/>
          <w:sz w:val="24"/>
          <w:szCs w:val="24"/>
        </w:rPr>
        <w:t>,</w:t>
      </w:r>
      <w:r w:rsidR="007829A7" w:rsidRPr="00CF39DD">
        <w:rPr>
          <w:rFonts w:ascii="Times New Roman" w:hAnsi="Times New Roman" w:cs="Times New Roman"/>
          <w:sz w:val="24"/>
          <w:szCs w:val="24"/>
        </w:rPr>
        <w:t xml:space="preserve"> tuleb</w:t>
      </w:r>
      <w:r w:rsidRPr="00CF39DD">
        <w:rPr>
          <w:rFonts w:ascii="Times New Roman" w:hAnsi="Times New Roman" w:cs="Times New Roman"/>
          <w:sz w:val="24"/>
          <w:szCs w:val="24"/>
        </w:rPr>
        <w:t xml:space="preserve"> seetõttu kehtestada erand</w:t>
      </w:r>
      <w:r w:rsidR="007829A7" w:rsidRPr="00CF39DD">
        <w:rPr>
          <w:rFonts w:ascii="Times New Roman" w:hAnsi="Times New Roman" w:cs="Times New Roman"/>
          <w:sz w:val="24"/>
          <w:szCs w:val="24"/>
        </w:rPr>
        <w:t xml:space="preserve"> nõuetest</w:t>
      </w:r>
      <w:r w:rsidRPr="00CF39DD">
        <w:rPr>
          <w:rFonts w:ascii="Times New Roman" w:hAnsi="Times New Roman" w:cs="Times New Roman"/>
          <w:sz w:val="24"/>
          <w:szCs w:val="24"/>
        </w:rPr>
        <w:t xml:space="preserve">, et tööandja vahetamise korral peab välismaalane olema esmalt uue tööandja juures töötanud ajutise viibimisalusega lühiajalise töötamise registreerimise alusel ning jätkama töötamist lühiajalise töötamise registreerinud tööandja juures. Samuti, kuna tööandja vahetamise puhul kontrollitakse töötamise tingimuste täitmist uue tööandja juures, ei </w:t>
      </w:r>
      <w:r w:rsidR="004C7E32">
        <w:rPr>
          <w:rFonts w:ascii="Times New Roman" w:hAnsi="Times New Roman" w:cs="Times New Roman"/>
          <w:sz w:val="24"/>
          <w:szCs w:val="24"/>
        </w:rPr>
        <w:t>ole</w:t>
      </w:r>
      <w:r w:rsidRPr="00CF39DD">
        <w:rPr>
          <w:rFonts w:ascii="Times New Roman" w:hAnsi="Times New Roman" w:cs="Times New Roman"/>
          <w:sz w:val="24"/>
          <w:szCs w:val="24"/>
        </w:rPr>
        <w:t xml:space="preserve"> asjaolu, kas varasem tööandja maksis välismaalasele seaduses sätestatud nõuetele vastavat </w:t>
      </w:r>
      <w:r w:rsidRPr="00CF39DD">
        <w:rPr>
          <w:rFonts w:ascii="Times New Roman" w:hAnsi="Times New Roman" w:cs="Times New Roman"/>
          <w:sz w:val="24"/>
          <w:szCs w:val="24"/>
        </w:rPr>
        <w:lastRenderedPageBreak/>
        <w:t xml:space="preserve">töötasu, asjakohane. </w:t>
      </w:r>
      <w:r w:rsidR="003F226E" w:rsidRPr="00CF39DD">
        <w:rPr>
          <w:rFonts w:ascii="Times New Roman" w:hAnsi="Times New Roman" w:cs="Times New Roman"/>
          <w:sz w:val="24"/>
          <w:szCs w:val="24"/>
        </w:rPr>
        <w:t xml:space="preserve">Vastava tingimuse täitmist hinnatakse esmase tööandja juurde </w:t>
      </w:r>
      <w:r w:rsidR="007563F1">
        <w:rPr>
          <w:rFonts w:ascii="Times New Roman" w:hAnsi="Times New Roman" w:cs="Times New Roman"/>
          <w:sz w:val="24"/>
          <w:szCs w:val="24"/>
        </w:rPr>
        <w:t xml:space="preserve">töötamiseks </w:t>
      </w:r>
      <w:r w:rsidR="006618A1">
        <w:rPr>
          <w:rFonts w:ascii="Times New Roman" w:hAnsi="Times New Roman" w:cs="Times New Roman"/>
          <w:sz w:val="24"/>
          <w:szCs w:val="24"/>
        </w:rPr>
        <w:t>antud</w:t>
      </w:r>
      <w:r w:rsidR="007563F1">
        <w:rPr>
          <w:rFonts w:ascii="Times New Roman" w:hAnsi="Times New Roman" w:cs="Times New Roman"/>
          <w:sz w:val="24"/>
          <w:szCs w:val="24"/>
        </w:rPr>
        <w:t xml:space="preserve"> tähtajalise </w:t>
      </w:r>
      <w:r w:rsidR="003F226E" w:rsidRPr="00CF39DD">
        <w:rPr>
          <w:rFonts w:ascii="Times New Roman" w:hAnsi="Times New Roman" w:cs="Times New Roman"/>
          <w:sz w:val="24"/>
          <w:szCs w:val="24"/>
        </w:rPr>
        <w:t>elamisloa andmisel.</w:t>
      </w:r>
      <w:r w:rsidR="007829A7" w:rsidRPr="00CF39DD">
        <w:rPr>
          <w:rFonts w:ascii="Times New Roman" w:hAnsi="Times New Roman" w:cs="Times New Roman"/>
          <w:sz w:val="24"/>
          <w:szCs w:val="24"/>
        </w:rPr>
        <w:t xml:space="preserve"> </w:t>
      </w:r>
    </w:p>
    <w:p w14:paraId="5DCD70AD" w14:textId="77777777" w:rsidR="00E36709" w:rsidRDefault="00E36709" w:rsidP="001F2B6E">
      <w:pPr>
        <w:spacing w:after="0" w:line="240" w:lineRule="auto"/>
        <w:jc w:val="both"/>
        <w:rPr>
          <w:rFonts w:ascii="Times New Roman" w:hAnsi="Times New Roman" w:cs="Times New Roman"/>
          <w:sz w:val="24"/>
          <w:szCs w:val="24"/>
        </w:rPr>
      </w:pPr>
    </w:p>
    <w:p w14:paraId="6AB8B1AE" w14:textId="77777777" w:rsidR="001F2B6E" w:rsidRDefault="007829A7" w:rsidP="001F2B6E">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Erand VMS</w:t>
      </w:r>
      <w:r w:rsidR="004C7E32">
        <w:rPr>
          <w:rFonts w:ascii="Times New Roman" w:hAnsi="Times New Roman" w:cs="Times New Roman"/>
          <w:sz w:val="24"/>
          <w:szCs w:val="24"/>
        </w:rPr>
        <w:t>-i</w:t>
      </w:r>
      <w:r w:rsidRPr="00CF39DD">
        <w:rPr>
          <w:rFonts w:ascii="Times New Roman" w:hAnsi="Times New Roman" w:cs="Times New Roman"/>
          <w:sz w:val="24"/>
          <w:szCs w:val="24"/>
        </w:rPr>
        <w:t xml:space="preserve"> § 176</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lõike 1 punktides 1, 2 ja 4 sätestatud nõuetest kohald</w:t>
      </w:r>
      <w:r w:rsidR="004C7E32">
        <w:rPr>
          <w:rFonts w:ascii="Times New Roman" w:hAnsi="Times New Roman" w:cs="Times New Roman"/>
          <w:sz w:val="24"/>
          <w:szCs w:val="24"/>
        </w:rPr>
        <w:t>ub</w:t>
      </w:r>
      <w:r w:rsidRPr="00CF39DD">
        <w:rPr>
          <w:rFonts w:ascii="Times New Roman" w:hAnsi="Times New Roman" w:cs="Times New Roman"/>
          <w:sz w:val="24"/>
          <w:szCs w:val="24"/>
        </w:rPr>
        <w:t xml:space="preserve"> üksnes siis, kui välismaalane omab </w:t>
      </w:r>
      <w:r w:rsidR="007563F1">
        <w:rPr>
          <w:rFonts w:ascii="Times New Roman" w:hAnsi="Times New Roman" w:cs="Times New Roman"/>
          <w:sz w:val="24"/>
          <w:szCs w:val="24"/>
        </w:rPr>
        <w:t xml:space="preserve">tähtajalist </w:t>
      </w:r>
      <w:r w:rsidRPr="00CF39DD">
        <w:rPr>
          <w:rFonts w:ascii="Times New Roman" w:hAnsi="Times New Roman" w:cs="Times New Roman"/>
          <w:sz w:val="24"/>
          <w:szCs w:val="24"/>
        </w:rPr>
        <w:t xml:space="preserve">elamisluba töötamiseks lühiajalise töötamise eesmärgil ning </w:t>
      </w:r>
      <w:r w:rsidR="007563F1">
        <w:rPr>
          <w:rFonts w:ascii="Times New Roman" w:hAnsi="Times New Roman" w:cs="Times New Roman"/>
          <w:sz w:val="24"/>
          <w:szCs w:val="24"/>
        </w:rPr>
        <w:t>töötami</w:t>
      </w:r>
      <w:r w:rsidR="004C7E32">
        <w:rPr>
          <w:rFonts w:ascii="Times New Roman" w:hAnsi="Times New Roman" w:cs="Times New Roman"/>
          <w:sz w:val="24"/>
          <w:szCs w:val="24"/>
        </w:rPr>
        <w:t>n</w:t>
      </w:r>
      <w:r w:rsidR="007563F1">
        <w:rPr>
          <w:rFonts w:ascii="Times New Roman" w:hAnsi="Times New Roman" w:cs="Times New Roman"/>
          <w:sz w:val="24"/>
          <w:szCs w:val="24"/>
        </w:rPr>
        <w:t>e uue tööandja juures või uuel töökohal sama tööandja juures jätkub</w:t>
      </w:r>
      <w:r w:rsidRPr="00CF39DD">
        <w:rPr>
          <w:rFonts w:ascii="Times New Roman" w:hAnsi="Times New Roman" w:cs="Times New Roman"/>
          <w:sz w:val="24"/>
          <w:szCs w:val="24"/>
        </w:rPr>
        <w:t xml:space="preserve"> samal alusel.</w:t>
      </w:r>
      <w:r w:rsidR="003F226E" w:rsidRPr="00CF39DD">
        <w:rPr>
          <w:rFonts w:ascii="Times New Roman" w:hAnsi="Times New Roman" w:cs="Times New Roman"/>
          <w:sz w:val="24"/>
          <w:szCs w:val="24"/>
        </w:rPr>
        <w:t xml:space="preserve"> </w:t>
      </w:r>
      <w:r w:rsidR="007563F1">
        <w:rPr>
          <w:rFonts w:ascii="Times New Roman" w:hAnsi="Times New Roman" w:cs="Times New Roman"/>
          <w:sz w:val="24"/>
          <w:szCs w:val="24"/>
        </w:rPr>
        <w:t xml:space="preserve">See tähendab, et kui välismaalane omab tähtajalist elamisluba töötamiseks </w:t>
      </w:r>
      <w:r w:rsidR="00AB1BA2">
        <w:rPr>
          <w:rFonts w:ascii="Times New Roman" w:hAnsi="Times New Roman" w:cs="Times New Roman"/>
          <w:sz w:val="24"/>
          <w:szCs w:val="24"/>
        </w:rPr>
        <w:t>muul alusel</w:t>
      </w:r>
      <w:r w:rsidR="004823C2">
        <w:rPr>
          <w:rFonts w:ascii="Times New Roman" w:hAnsi="Times New Roman" w:cs="Times New Roman"/>
          <w:sz w:val="24"/>
          <w:szCs w:val="24"/>
        </w:rPr>
        <w:t xml:space="preserve"> (</w:t>
      </w:r>
      <w:r w:rsidR="007563F1">
        <w:rPr>
          <w:rFonts w:ascii="Times New Roman" w:hAnsi="Times New Roman" w:cs="Times New Roman"/>
          <w:sz w:val="24"/>
          <w:szCs w:val="24"/>
        </w:rPr>
        <w:t>näiteks üldistel alustel</w:t>
      </w:r>
      <w:r w:rsidR="004823C2">
        <w:rPr>
          <w:rFonts w:ascii="Times New Roman" w:hAnsi="Times New Roman" w:cs="Times New Roman"/>
          <w:sz w:val="24"/>
          <w:szCs w:val="24"/>
        </w:rPr>
        <w:t>)</w:t>
      </w:r>
      <w:r w:rsidR="007563F1">
        <w:rPr>
          <w:rFonts w:ascii="Times New Roman" w:hAnsi="Times New Roman" w:cs="Times New Roman"/>
          <w:sz w:val="24"/>
          <w:szCs w:val="24"/>
        </w:rPr>
        <w:t xml:space="preserve">, siis ei saa ta tööandja vahetamise registreerimise raames üle minna töötamisele lühiajalise </w:t>
      </w:r>
      <w:r w:rsidR="00236D43">
        <w:rPr>
          <w:rFonts w:ascii="Times New Roman" w:hAnsi="Times New Roman" w:cs="Times New Roman"/>
          <w:sz w:val="24"/>
          <w:szCs w:val="24"/>
        </w:rPr>
        <w:t xml:space="preserve">töötamise alusel. Seda põhjusel, et </w:t>
      </w:r>
      <w:r w:rsidR="00AB1BA2">
        <w:rPr>
          <w:rFonts w:ascii="Times New Roman" w:hAnsi="Times New Roman" w:cs="Times New Roman"/>
          <w:sz w:val="24"/>
          <w:szCs w:val="24"/>
        </w:rPr>
        <w:t>töökohavahetus</w:t>
      </w:r>
      <w:r w:rsidR="003F226E" w:rsidRPr="00CF39DD">
        <w:rPr>
          <w:rFonts w:ascii="Times New Roman" w:hAnsi="Times New Roman" w:cs="Times New Roman"/>
          <w:sz w:val="24"/>
          <w:szCs w:val="24"/>
        </w:rPr>
        <w:t>, kui jätkatakse töötamist lühiajalise töötamise elamisloa alusel, ei loo erisust VMS</w:t>
      </w:r>
      <w:r w:rsidR="00190638">
        <w:rPr>
          <w:rFonts w:ascii="Times New Roman" w:hAnsi="Times New Roman" w:cs="Times New Roman"/>
          <w:sz w:val="24"/>
          <w:szCs w:val="24"/>
        </w:rPr>
        <w:t>-i</w:t>
      </w:r>
      <w:r w:rsidR="003F226E" w:rsidRPr="00CF39DD">
        <w:rPr>
          <w:rFonts w:ascii="Times New Roman" w:hAnsi="Times New Roman" w:cs="Times New Roman"/>
          <w:sz w:val="24"/>
          <w:szCs w:val="24"/>
        </w:rPr>
        <w:t xml:space="preserve"> § 186 lõikes 5</w:t>
      </w:r>
      <w:r w:rsidR="00236D43">
        <w:rPr>
          <w:rFonts w:ascii="Times New Roman" w:hAnsi="Times New Roman" w:cs="Times New Roman"/>
          <w:sz w:val="24"/>
          <w:szCs w:val="24"/>
        </w:rPr>
        <w:t xml:space="preserve"> sätestatust, mille kohaselt</w:t>
      </w:r>
      <w:r w:rsidR="00236D43" w:rsidRPr="00236D43">
        <w:rPr>
          <w:rFonts w:ascii="Times New Roman" w:hAnsi="Times New Roman" w:cs="Times New Roman"/>
          <w:sz w:val="24"/>
          <w:szCs w:val="24"/>
        </w:rPr>
        <w:t> tähtajaline elamisluba lühiajaliseks töötamiseks</w:t>
      </w:r>
      <w:r w:rsidR="00236D43">
        <w:rPr>
          <w:rFonts w:ascii="Times New Roman" w:hAnsi="Times New Roman" w:cs="Times New Roman"/>
          <w:sz w:val="24"/>
          <w:szCs w:val="24"/>
        </w:rPr>
        <w:t xml:space="preserve"> antakse</w:t>
      </w:r>
      <w:r w:rsidR="00236D43" w:rsidRPr="00236D43">
        <w:rPr>
          <w:rFonts w:ascii="Times New Roman" w:hAnsi="Times New Roman" w:cs="Times New Roman"/>
          <w:sz w:val="24"/>
          <w:szCs w:val="24"/>
        </w:rPr>
        <w:t xml:space="preserve"> kehtivusajaga kuni kaks aastat ja seda ei pikendata.</w:t>
      </w:r>
      <w:r w:rsidR="00236D43">
        <w:rPr>
          <w:rFonts w:ascii="Times New Roman" w:hAnsi="Times New Roman" w:cs="Times New Roman"/>
          <w:sz w:val="24"/>
          <w:szCs w:val="24"/>
        </w:rPr>
        <w:t xml:space="preserve"> </w:t>
      </w:r>
    </w:p>
    <w:p w14:paraId="757CF707" w14:textId="77777777" w:rsidR="001F2B6E" w:rsidRDefault="001F2B6E" w:rsidP="001F2B6E">
      <w:pPr>
        <w:spacing w:after="0" w:line="240" w:lineRule="auto"/>
        <w:jc w:val="both"/>
        <w:rPr>
          <w:rFonts w:ascii="Times New Roman" w:hAnsi="Times New Roman" w:cs="Times New Roman"/>
          <w:sz w:val="24"/>
          <w:szCs w:val="24"/>
        </w:rPr>
      </w:pPr>
    </w:p>
    <w:p w14:paraId="3BAA1A66" w14:textId="6CC5D637" w:rsidR="007B6408" w:rsidRDefault="00236D43" w:rsidP="001F2B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VMS</w:t>
      </w:r>
      <w:r w:rsidR="001F2B6E">
        <w:rPr>
          <w:rFonts w:ascii="Times New Roman" w:hAnsi="Times New Roman" w:cs="Times New Roman"/>
          <w:sz w:val="24"/>
          <w:szCs w:val="24"/>
        </w:rPr>
        <w:t>-i</w:t>
      </w:r>
      <w:r>
        <w:rPr>
          <w:rFonts w:ascii="Times New Roman" w:hAnsi="Times New Roman" w:cs="Times New Roman"/>
          <w:sz w:val="24"/>
          <w:szCs w:val="24"/>
        </w:rPr>
        <w:t xml:space="preserve"> § 119 kohaselt antakse tähtajaline elamisluba kehtivusajaga kuni viis aastat ning VMS</w:t>
      </w:r>
      <w:r w:rsidR="001F2B6E">
        <w:rPr>
          <w:rFonts w:ascii="Times New Roman" w:hAnsi="Times New Roman" w:cs="Times New Roman"/>
          <w:sz w:val="24"/>
          <w:szCs w:val="24"/>
        </w:rPr>
        <w:t>-</w:t>
      </w:r>
      <w:r w:rsidR="00E36709">
        <w:rPr>
          <w:rFonts w:ascii="Times New Roman" w:hAnsi="Times New Roman" w:cs="Times New Roman"/>
          <w:sz w:val="24"/>
          <w:szCs w:val="24"/>
        </w:rPr>
        <w:t>i</w:t>
      </w:r>
      <w:r>
        <w:rPr>
          <w:rFonts w:ascii="Times New Roman" w:hAnsi="Times New Roman" w:cs="Times New Roman"/>
          <w:sz w:val="24"/>
          <w:szCs w:val="24"/>
        </w:rPr>
        <w:t xml:space="preserve"> § 132  kohaselt pikendatakse seda kuni kümneks aastaks korraga. Kui välismaalane on saanud elamisloa töötamiseks kehtivusajaga kuni viis aastat, siis ei tohi uus paindlikum töökoha vahetamise regulatsioon kaasa tuua olukorda, kus vahetatakse töötamise alust lühiajalisele töötamisele VMS</w:t>
      </w:r>
      <w:r w:rsidR="001F2B6E">
        <w:rPr>
          <w:rFonts w:ascii="Times New Roman" w:hAnsi="Times New Roman" w:cs="Times New Roman"/>
          <w:sz w:val="24"/>
          <w:szCs w:val="24"/>
        </w:rPr>
        <w:t>-i</w:t>
      </w:r>
      <w:r>
        <w:rPr>
          <w:rFonts w:ascii="Times New Roman" w:hAnsi="Times New Roman" w:cs="Times New Roman"/>
          <w:sz w:val="24"/>
          <w:szCs w:val="24"/>
        </w:rPr>
        <w:t xml:space="preserve"> </w:t>
      </w:r>
      <w:r w:rsidRPr="00CF39DD">
        <w:rPr>
          <w:rFonts w:ascii="Times New Roman" w:hAnsi="Times New Roman" w:cs="Times New Roman"/>
          <w:sz w:val="24"/>
          <w:szCs w:val="24"/>
        </w:rPr>
        <w:t>§ 176</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w:t>
      </w:r>
      <w:r>
        <w:rPr>
          <w:rFonts w:ascii="Times New Roman" w:hAnsi="Times New Roman" w:cs="Times New Roman"/>
          <w:sz w:val="24"/>
          <w:szCs w:val="24"/>
        </w:rPr>
        <w:t>alusel elamisloaga, mille kehtivus on viis aastat.  V</w:t>
      </w:r>
      <w:r w:rsidR="003F226E" w:rsidRPr="00CF39DD">
        <w:rPr>
          <w:rFonts w:ascii="Times New Roman" w:hAnsi="Times New Roman" w:cs="Times New Roman"/>
          <w:sz w:val="24"/>
          <w:szCs w:val="24"/>
        </w:rPr>
        <w:t xml:space="preserve">älismaalane võib küll tähtajalise elamisloa kehtivusaja jooksul </w:t>
      </w:r>
      <w:r w:rsidR="00AB1BA2">
        <w:rPr>
          <w:rFonts w:ascii="Times New Roman" w:hAnsi="Times New Roman" w:cs="Times New Roman"/>
          <w:sz w:val="24"/>
          <w:szCs w:val="24"/>
        </w:rPr>
        <w:t>töökohta vahetada</w:t>
      </w:r>
      <w:r w:rsidR="003F226E" w:rsidRPr="00CF39DD">
        <w:rPr>
          <w:rFonts w:ascii="Times New Roman" w:hAnsi="Times New Roman" w:cs="Times New Roman"/>
          <w:sz w:val="24"/>
          <w:szCs w:val="24"/>
        </w:rPr>
        <w:t>, kuid kui elamisluba on lühiajaliseks töötamiseks, siis selle maksimaalne kehtivusaeg on kuni kaks aastat</w:t>
      </w:r>
      <w:r>
        <w:rPr>
          <w:rFonts w:ascii="Times New Roman" w:hAnsi="Times New Roman" w:cs="Times New Roman"/>
          <w:sz w:val="24"/>
          <w:szCs w:val="24"/>
        </w:rPr>
        <w:t xml:space="preserve"> ning seda ei pikendata.</w:t>
      </w:r>
      <w:r w:rsidR="003F226E" w:rsidRPr="00CF39DD">
        <w:rPr>
          <w:rFonts w:ascii="Times New Roman" w:hAnsi="Times New Roman" w:cs="Times New Roman"/>
          <w:sz w:val="24"/>
          <w:szCs w:val="24"/>
        </w:rPr>
        <w:t xml:space="preserve"> Küll aga, kui välismaalane on esmalt saanud tähtajalise elamisloa lühiajaliseks Eestis töötamiseks ning töökoha</w:t>
      </w:r>
      <w:r w:rsidR="004823C2">
        <w:rPr>
          <w:rFonts w:ascii="Times New Roman" w:hAnsi="Times New Roman" w:cs="Times New Roman"/>
          <w:sz w:val="24"/>
          <w:szCs w:val="24"/>
        </w:rPr>
        <w:t>vahetuse</w:t>
      </w:r>
      <w:r w:rsidR="003F226E" w:rsidRPr="00CF39DD">
        <w:rPr>
          <w:rFonts w:ascii="Times New Roman" w:hAnsi="Times New Roman" w:cs="Times New Roman"/>
          <w:sz w:val="24"/>
          <w:szCs w:val="24"/>
        </w:rPr>
        <w:t xml:space="preserve"> registreerimisega liigutakse muule töötamise alusele (n</w:t>
      </w:r>
      <w:r w:rsidR="004823C2">
        <w:rPr>
          <w:rFonts w:ascii="Times New Roman" w:hAnsi="Times New Roman" w:cs="Times New Roman"/>
          <w:sz w:val="24"/>
          <w:szCs w:val="24"/>
        </w:rPr>
        <w:t>äi</w:t>
      </w:r>
      <w:r w:rsidR="003F226E" w:rsidRPr="00CF39DD">
        <w:rPr>
          <w:rFonts w:ascii="Times New Roman" w:hAnsi="Times New Roman" w:cs="Times New Roman"/>
          <w:sz w:val="24"/>
          <w:szCs w:val="24"/>
        </w:rPr>
        <w:t>t</w:t>
      </w:r>
      <w:r w:rsidR="004823C2">
        <w:rPr>
          <w:rFonts w:ascii="Times New Roman" w:hAnsi="Times New Roman" w:cs="Times New Roman"/>
          <w:sz w:val="24"/>
          <w:szCs w:val="24"/>
        </w:rPr>
        <w:t>eks</w:t>
      </w:r>
      <w:r w:rsidR="003F226E" w:rsidRPr="00CF39DD">
        <w:rPr>
          <w:rFonts w:ascii="Times New Roman" w:hAnsi="Times New Roman" w:cs="Times New Roman"/>
          <w:sz w:val="24"/>
          <w:szCs w:val="24"/>
        </w:rPr>
        <w:t xml:space="preserve"> üldistele alustele), siis kohaldu</w:t>
      </w:r>
      <w:r w:rsidR="004823C2">
        <w:rPr>
          <w:rFonts w:ascii="Times New Roman" w:hAnsi="Times New Roman" w:cs="Times New Roman"/>
          <w:sz w:val="24"/>
          <w:szCs w:val="24"/>
        </w:rPr>
        <w:t>vad</w:t>
      </w:r>
      <w:r w:rsidR="003F226E" w:rsidRPr="00CF39DD">
        <w:rPr>
          <w:rFonts w:ascii="Times New Roman" w:hAnsi="Times New Roman" w:cs="Times New Roman"/>
          <w:sz w:val="24"/>
          <w:szCs w:val="24"/>
        </w:rPr>
        <w:t xml:space="preserve"> elamisloa kehtivusaja ja pikendamise suhtes need tingimused, mis kohalduvad uue töötamise aluse puhul (nt üldisel alusel elamisluba võib pikendada kuni kümme aastat korraga). </w:t>
      </w:r>
    </w:p>
    <w:p w14:paraId="4B4BECC2" w14:textId="77777777" w:rsidR="001F2B6E" w:rsidRPr="00CF39DD" w:rsidRDefault="001F2B6E" w:rsidP="001F2B6E">
      <w:pPr>
        <w:spacing w:after="0" w:line="240" w:lineRule="auto"/>
        <w:jc w:val="both"/>
        <w:rPr>
          <w:rFonts w:ascii="Times New Roman" w:hAnsi="Times New Roman" w:cs="Times New Roman"/>
          <w:sz w:val="24"/>
          <w:szCs w:val="24"/>
        </w:rPr>
      </w:pPr>
    </w:p>
    <w:p w14:paraId="62CA2AEE" w14:textId="18B80EE3" w:rsidR="00BA20AC" w:rsidRPr="00CF39DD" w:rsidRDefault="001703E5" w:rsidP="007E0942">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sidR="00B51EE3">
        <w:rPr>
          <w:rFonts w:ascii="Times New Roman" w:hAnsi="Times New Roman" w:cs="Times New Roman"/>
          <w:sz w:val="24"/>
          <w:szCs w:val="24"/>
          <w:u w:val="single"/>
          <w:vertAlign w:val="superscript"/>
        </w:rPr>
        <w:t>1</w:t>
      </w:r>
      <w:r w:rsidRPr="001703E5">
        <w:rPr>
          <w:rFonts w:ascii="Times New Roman" w:hAnsi="Times New Roman" w:cs="Times New Roman"/>
          <w:sz w:val="24"/>
          <w:szCs w:val="24"/>
          <w:u w:val="single"/>
        </w:rPr>
        <w:t xml:space="preserve"> l</w:t>
      </w:r>
      <w:r w:rsidR="007B6408" w:rsidRPr="001703E5">
        <w:rPr>
          <w:rFonts w:ascii="Times New Roman" w:hAnsi="Times New Roman" w:cs="Times New Roman"/>
          <w:sz w:val="24"/>
          <w:szCs w:val="24"/>
          <w:u w:val="single"/>
        </w:rPr>
        <w:t xml:space="preserve">õikega </w:t>
      </w:r>
      <w:r w:rsidR="00A2049F" w:rsidRPr="001703E5">
        <w:rPr>
          <w:rFonts w:ascii="Times New Roman" w:hAnsi="Times New Roman" w:cs="Times New Roman"/>
          <w:sz w:val="24"/>
          <w:szCs w:val="24"/>
          <w:u w:val="single"/>
        </w:rPr>
        <w:t>4</w:t>
      </w:r>
      <w:r w:rsidR="007B6408" w:rsidRPr="00B51EE3">
        <w:rPr>
          <w:rFonts w:ascii="Times New Roman" w:hAnsi="Times New Roman" w:cs="Times New Roman"/>
          <w:sz w:val="24"/>
          <w:szCs w:val="24"/>
        </w:rPr>
        <w:t xml:space="preserve"> sätestatakse</w:t>
      </w:r>
      <w:r w:rsidR="004F4D5B" w:rsidRPr="00CF39DD">
        <w:rPr>
          <w:rFonts w:ascii="Times New Roman" w:hAnsi="Times New Roman" w:cs="Times New Roman"/>
          <w:sz w:val="24"/>
          <w:szCs w:val="24"/>
        </w:rPr>
        <w:t xml:space="preserve"> õigusselguse eesmärgil</w:t>
      </w:r>
      <w:r w:rsidR="00BA20AC" w:rsidRPr="00CF39DD">
        <w:rPr>
          <w:rFonts w:ascii="Times New Roman" w:hAnsi="Times New Roman" w:cs="Times New Roman"/>
          <w:sz w:val="24"/>
          <w:szCs w:val="24"/>
        </w:rPr>
        <w:t xml:space="preserve">, et PPA ei </w:t>
      </w:r>
      <w:r w:rsidR="00253AD5">
        <w:rPr>
          <w:rFonts w:ascii="Times New Roman" w:hAnsi="Times New Roman" w:cs="Times New Roman"/>
          <w:sz w:val="24"/>
          <w:szCs w:val="24"/>
        </w:rPr>
        <w:t xml:space="preserve">registreeri töökohavahetust, </w:t>
      </w:r>
      <w:r w:rsidR="00BA20AC" w:rsidRPr="00CF39DD">
        <w:rPr>
          <w:rFonts w:ascii="Times New Roman" w:hAnsi="Times New Roman" w:cs="Times New Roman"/>
          <w:sz w:val="24"/>
          <w:szCs w:val="24"/>
        </w:rPr>
        <w:t xml:space="preserve">kui tingimused </w:t>
      </w:r>
      <w:r w:rsidR="007B74F9">
        <w:rPr>
          <w:rFonts w:ascii="Times New Roman" w:hAnsi="Times New Roman" w:cs="Times New Roman"/>
          <w:sz w:val="24"/>
          <w:szCs w:val="24"/>
        </w:rPr>
        <w:t>uue</w:t>
      </w:r>
      <w:r w:rsidR="00BA20AC" w:rsidRPr="00CF39DD">
        <w:rPr>
          <w:rFonts w:ascii="Times New Roman" w:hAnsi="Times New Roman" w:cs="Times New Roman"/>
          <w:sz w:val="24"/>
          <w:szCs w:val="24"/>
        </w:rPr>
        <w:t xml:space="preserve"> tööandja juurde tööle asumiseks ei ole täidetud. Samuti </w:t>
      </w:r>
      <w:r w:rsidR="004F4D5B" w:rsidRPr="00CF39DD">
        <w:rPr>
          <w:rFonts w:ascii="Times New Roman" w:hAnsi="Times New Roman" w:cs="Times New Roman"/>
          <w:sz w:val="24"/>
          <w:szCs w:val="24"/>
        </w:rPr>
        <w:t xml:space="preserve">sätestatakse, et </w:t>
      </w:r>
      <w:r w:rsidR="00BA20AC" w:rsidRPr="00CF39DD">
        <w:rPr>
          <w:rFonts w:ascii="Times New Roman" w:hAnsi="Times New Roman" w:cs="Times New Roman"/>
          <w:sz w:val="24"/>
          <w:szCs w:val="24"/>
        </w:rPr>
        <w:t xml:space="preserve">PPA </w:t>
      </w:r>
      <w:r w:rsidR="004F4D5B" w:rsidRPr="00CF39DD">
        <w:rPr>
          <w:rFonts w:ascii="Times New Roman" w:hAnsi="Times New Roman" w:cs="Times New Roman"/>
          <w:sz w:val="24"/>
          <w:szCs w:val="24"/>
        </w:rPr>
        <w:t xml:space="preserve">ei </w:t>
      </w:r>
      <w:r w:rsidR="00253AD5">
        <w:rPr>
          <w:rFonts w:ascii="Times New Roman" w:hAnsi="Times New Roman" w:cs="Times New Roman"/>
          <w:sz w:val="24"/>
          <w:szCs w:val="24"/>
        </w:rPr>
        <w:t>registreeri töökohavahetust</w:t>
      </w:r>
      <w:r w:rsidR="00BA20AC" w:rsidRPr="00CF39DD">
        <w:rPr>
          <w:rFonts w:ascii="Times New Roman" w:hAnsi="Times New Roman" w:cs="Times New Roman"/>
          <w:sz w:val="24"/>
          <w:szCs w:val="24"/>
        </w:rPr>
        <w:t>, kui välismaalasele kohaldub piirarv ning see on täitunud</w:t>
      </w:r>
      <w:r w:rsidR="002111E8" w:rsidRPr="00CF39DD">
        <w:rPr>
          <w:rFonts w:ascii="Times New Roman" w:hAnsi="Times New Roman" w:cs="Times New Roman"/>
          <w:sz w:val="24"/>
          <w:szCs w:val="24"/>
        </w:rPr>
        <w:t>.</w:t>
      </w:r>
    </w:p>
    <w:p w14:paraId="3F95C809" w14:textId="77777777" w:rsidR="00BA20AC" w:rsidRPr="00CF39DD" w:rsidRDefault="00BA20AC" w:rsidP="007E0942">
      <w:pPr>
        <w:spacing w:after="0" w:line="240" w:lineRule="auto"/>
        <w:jc w:val="both"/>
        <w:rPr>
          <w:rFonts w:ascii="Times New Roman" w:hAnsi="Times New Roman"/>
          <w:bCs/>
          <w:sz w:val="24"/>
          <w:szCs w:val="24"/>
        </w:rPr>
      </w:pPr>
    </w:p>
    <w:p w14:paraId="00DDC7E1" w14:textId="58FC9B29" w:rsidR="00BA20AC" w:rsidRDefault="00B51EE3" w:rsidP="007E0942">
      <w:pPr>
        <w:spacing w:after="0" w:line="240" w:lineRule="auto"/>
        <w:jc w:val="both"/>
        <w:rPr>
          <w:rFonts w:ascii="Times New Roman" w:hAnsi="Times New Roman"/>
          <w:bCs/>
          <w:sz w:val="24"/>
          <w:szCs w:val="24"/>
        </w:rPr>
      </w:pPr>
      <w:r w:rsidRPr="00B51EE3">
        <w:rPr>
          <w:rFonts w:ascii="Times New Roman" w:hAnsi="Times New Roman" w:cs="Times New Roman"/>
          <w:sz w:val="24"/>
          <w:szCs w:val="24"/>
        </w:rPr>
        <w:t>Paragrahvi 184</w:t>
      </w:r>
      <w:r w:rsidRPr="00B51EE3">
        <w:rPr>
          <w:rFonts w:ascii="Times New Roman" w:hAnsi="Times New Roman" w:cs="Times New Roman"/>
          <w:sz w:val="24"/>
          <w:szCs w:val="24"/>
          <w:vertAlign w:val="superscript"/>
        </w:rPr>
        <w:t>1</w:t>
      </w:r>
      <w:r w:rsidRPr="00B51EE3">
        <w:rPr>
          <w:rFonts w:ascii="Times New Roman" w:hAnsi="Times New Roman" w:cs="Times New Roman"/>
          <w:sz w:val="24"/>
          <w:szCs w:val="24"/>
        </w:rPr>
        <w:t xml:space="preserve"> lõike 4 </w:t>
      </w:r>
      <w:r w:rsidRPr="00B51EE3">
        <w:rPr>
          <w:rFonts w:ascii="Times New Roman" w:hAnsi="Times New Roman"/>
          <w:bCs/>
          <w:sz w:val="24"/>
          <w:szCs w:val="24"/>
          <w:u w:val="single"/>
        </w:rPr>
        <w:t>punkti 1</w:t>
      </w:r>
      <w:r>
        <w:rPr>
          <w:rFonts w:ascii="Times New Roman" w:hAnsi="Times New Roman"/>
          <w:bCs/>
          <w:sz w:val="24"/>
          <w:szCs w:val="24"/>
        </w:rPr>
        <w:t xml:space="preserve"> kohaselt ei registreeri PPA töökohavahetust, kui töökohavahetuse tingimused ei ole täidetud. </w:t>
      </w:r>
      <w:r w:rsidR="00DB29CB">
        <w:rPr>
          <w:rFonts w:ascii="Times New Roman" w:hAnsi="Times New Roman"/>
          <w:bCs/>
          <w:sz w:val="24"/>
          <w:szCs w:val="24"/>
        </w:rPr>
        <w:t>Eelnõu kohaselt peab t</w:t>
      </w:r>
      <w:r w:rsidR="00BA20AC" w:rsidRPr="00CF39DD">
        <w:rPr>
          <w:rFonts w:ascii="Times New Roman" w:hAnsi="Times New Roman"/>
          <w:bCs/>
          <w:sz w:val="24"/>
          <w:szCs w:val="24"/>
        </w:rPr>
        <w:t>öökoha</w:t>
      </w:r>
      <w:r w:rsidR="001F11A9">
        <w:rPr>
          <w:rFonts w:ascii="Times New Roman" w:hAnsi="Times New Roman"/>
          <w:bCs/>
          <w:sz w:val="24"/>
          <w:szCs w:val="24"/>
        </w:rPr>
        <w:t>vahetuseks</w:t>
      </w:r>
      <w:r w:rsidR="00BA20AC" w:rsidRPr="00CF39DD">
        <w:rPr>
          <w:rFonts w:ascii="Times New Roman" w:hAnsi="Times New Roman"/>
          <w:bCs/>
          <w:sz w:val="24"/>
          <w:szCs w:val="24"/>
        </w:rPr>
        <w:t xml:space="preserve"> tööandja, kelle juures välismaalane soovib kehtiva töötamiseks </w:t>
      </w:r>
      <w:r w:rsidR="006618A1">
        <w:rPr>
          <w:rFonts w:ascii="Times New Roman" w:hAnsi="Times New Roman"/>
          <w:bCs/>
          <w:sz w:val="24"/>
          <w:szCs w:val="24"/>
        </w:rPr>
        <w:t>antud</w:t>
      </w:r>
      <w:r w:rsidR="00BA20AC" w:rsidRPr="00CF39DD">
        <w:rPr>
          <w:rFonts w:ascii="Times New Roman" w:hAnsi="Times New Roman"/>
          <w:bCs/>
          <w:sz w:val="24"/>
          <w:szCs w:val="24"/>
        </w:rPr>
        <w:t xml:space="preserve"> </w:t>
      </w:r>
      <w:r w:rsidR="00DB29CB">
        <w:rPr>
          <w:rFonts w:ascii="Times New Roman" w:hAnsi="Times New Roman"/>
          <w:bCs/>
          <w:sz w:val="24"/>
          <w:szCs w:val="24"/>
        </w:rPr>
        <w:t xml:space="preserve">tähtajalise </w:t>
      </w:r>
      <w:r w:rsidR="00BA20AC" w:rsidRPr="00CF39DD">
        <w:rPr>
          <w:rFonts w:ascii="Times New Roman" w:hAnsi="Times New Roman"/>
          <w:bCs/>
          <w:sz w:val="24"/>
          <w:szCs w:val="24"/>
        </w:rPr>
        <w:t xml:space="preserve">elamisloa ajal tööle asuda, esitama </w:t>
      </w:r>
      <w:proofErr w:type="spellStart"/>
      <w:r w:rsidR="00BA20AC" w:rsidRPr="00CF39DD">
        <w:rPr>
          <w:rFonts w:ascii="Times New Roman" w:hAnsi="Times New Roman"/>
          <w:bCs/>
          <w:sz w:val="24"/>
          <w:szCs w:val="24"/>
        </w:rPr>
        <w:t>PPA-le</w:t>
      </w:r>
      <w:proofErr w:type="spellEnd"/>
      <w:r w:rsidR="00BA20AC" w:rsidRPr="00CF39DD">
        <w:rPr>
          <w:rFonts w:ascii="Times New Roman" w:hAnsi="Times New Roman"/>
          <w:bCs/>
          <w:sz w:val="24"/>
          <w:szCs w:val="24"/>
        </w:rPr>
        <w:t xml:space="preserve"> töökoha</w:t>
      </w:r>
      <w:r w:rsidR="0037160C">
        <w:rPr>
          <w:rFonts w:ascii="Times New Roman" w:hAnsi="Times New Roman"/>
          <w:bCs/>
          <w:sz w:val="24"/>
          <w:szCs w:val="24"/>
        </w:rPr>
        <w:t>vahetuse</w:t>
      </w:r>
      <w:r w:rsidR="00BA20AC" w:rsidRPr="00CF39DD">
        <w:rPr>
          <w:rFonts w:ascii="Times New Roman" w:hAnsi="Times New Roman"/>
          <w:bCs/>
          <w:sz w:val="24"/>
          <w:szCs w:val="24"/>
        </w:rPr>
        <w:t xml:space="preserve"> registreerimise taotluse. Selle raames kontrollib PPA, kas töötamine vastab VMS-</w:t>
      </w:r>
      <w:proofErr w:type="spellStart"/>
      <w:r w:rsidR="00BA20AC" w:rsidRPr="00CF39DD">
        <w:rPr>
          <w:rFonts w:ascii="Times New Roman" w:hAnsi="Times New Roman"/>
          <w:bCs/>
          <w:sz w:val="24"/>
          <w:szCs w:val="24"/>
        </w:rPr>
        <w:t>is</w:t>
      </w:r>
      <w:proofErr w:type="spellEnd"/>
      <w:r w:rsidR="00BA20AC" w:rsidRPr="00CF39DD">
        <w:rPr>
          <w:rFonts w:ascii="Times New Roman" w:hAnsi="Times New Roman"/>
          <w:bCs/>
          <w:sz w:val="24"/>
          <w:szCs w:val="24"/>
        </w:rPr>
        <w:t xml:space="preserve"> sätestatud tingimustele</w:t>
      </w:r>
      <w:r w:rsidR="004F4D5B" w:rsidRPr="00CF39DD">
        <w:rPr>
          <w:rFonts w:ascii="Times New Roman" w:hAnsi="Times New Roman"/>
          <w:bCs/>
          <w:sz w:val="24"/>
          <w:szCs w:val="24"/>
        </w:rPr>
        <w:t>, s</w:t>
      </w:r>
      <w:r w:rsidR="00D76F44">
        <w:rPr>
          <w:rFonts w:ascii="Times New Roman" w:hAnsi="Times New Roman"/>
          <w:bCs/>
          <w:sz w:val="24"/>
          <w:szCs w:val="24"/>
        </w:rPr>
        <w:t>ealhulgas</w:t>
      </w:r>
      <w:r w:rsidR="004F4D5B" w:rsidRPr="00CF39DD">
        <w:rPr>
          <w:rFonts w:ascii="Times New Roman" w:hAnsi="Times New Roman"/>
          <w:bCs/>
          <w:sz w:val="24"/>
          <w:szCs w:val="24"/>
        </w:rPr>
        <w:t xml:space="preserve"> palgakriteeriumi ja Eesti Töötukassa loa nõude osas</w:t>
      </w:r>
      <w:r w:rsidR="00BA20AC" w:rsidRPr="00CF39DD">
        <w:rPr>
          <w:rFonts w:ascii="Times New Roman" w:hAnsi="Times New Roman"/>
          <w:bCs/>
          <w:sz w:val="24"/>
          <w:szCs w:val="24"/>
        </w:rPr>
        <w:t>.</w:t>
      </w:r>
      <w:r w:rsidR="006635AB" w:rsidRPr="00CF39DD">
        <w:rPr>
          <w:rFonts w:ascii="Times New Roman" w:hAnsi="Times New Roman"/>
          <w:bCs/>
          <w:sz w:val="24"/>
          <w:szCs w:val="24"/>
        </w:rPr>
        <w:t xml:space="preserve"> Kui töötamine vastab VMS-</w:t>
      </w:r>
      <w:proofErr w:type="spellStart"/>
      <w:r w:rsidR="006635AB" w:rsidRPr="00CF39DD">
        <w:rPr>
          <w:rFonts w:ascii="Times New Roman" w:hAnsi="Times New Roman"/>
          <w:bCs/>
          <w:sz w:val="24"/>
          <w:szCs w:val="24"/>
        </w:rPr>
        <w:t>is</w:t>
      </w:r>
      <w:proofErr w:type="spellEnd"/>
      <w:r w:rsidR="006635AB" w:rsidRPr="00CF39DD">
        <w:rPr>
          <w:rFonts w:ascii="Times New Roman" w:hAnsi="Times New Roman"/>
          <w:bCs/>
          <w:sz w:val="24"/>
          <w:szCs w:val="24"/>
        </w:rPr>
        <w:t xml:space="preserve"> sätestatud tingimustele</w:t>
      </w:r>
      <w:r w:rsidR="002356F6">
        <w:rPr>
          <w:rFonts w:ascii="Times New Roman" w:hAnsi="Times New Roman"/>
          <w:bCs/>
          <w:sz w:val="24"/>
          <w:szCs w:val="24"/>
        </w:rPr>
        <w:t xml:space="preserve"> töötamise osas</w:t>
      </w:r>
      <w:r w:rsidR="006635AB" w:rsidRPr="00CF39DD">
        <w:rPr>
          <w:rFonts w:ascii="Times New Roman" w:hAnsi="Times New Roman"/>
          <w:bCs/>
          <w:sz w:val="24"/>
          <w:szCs w:val="24"/>
        </w:rPr>
        <w:t xml:space="preserve">, </w:t>
      </w:r>
      <w:r w:rsidRPr="00CF39DD">
        <w:rPr>
          <w:rFonts w:ascii="Times New Roman" w:hAnsi="Times New Roman"/>
          <w:bCs/>
          <w:sz w:val="24"/>
          <w:szCs w:val="24"/>
        </w:rPr>
        <w:t>luba</w:t>
      </w:r>
      <w:r>
        <w:rPr>
          <w:rFonts w:ascii="Times New Roman" w:hAnsi="Times New Roman"/>
          <w:bCs/>
          <w:sz w:val="24"/>
          <w:szCs w:val="24"/>
        </w:rPr>
        <w:t>b PPA</w:t>
      </w:r>
      <w:r w:rsidRPr="00CF39DD">
        <w:rPr>
          <w:rFonts w:ascii="Times New Roman" w:hAnsi="Times New Roman"/>
          <w:bCs/>
          <w:sz w:val="24"/>
          <w:szCs w:val="24"/>
        </w:rPr>
        <w:t xml:space="preserve"> </w:t>
      </w:r>
      <w:r w:rsidR="006635AB" w:rsidRPr="00CF39DD">
        <w:rPr>
          <w:rFonts w:ascii="Times New Roman" w:hAnsi="Times New Roman"/>
          <w:bCs/>
          <w:sz w:val="24"/>
          <w:szCs w:val="24"/>
        </w:rPr>
        <w:t xml:space="preserve">välismaalasel kehtiva </w:t>
      </w:r>
      <w:r w:rsidR="00D76F44">
        <w:rPr>
          <w:rFonts w:ascii="Times New Roman" w:hAnsi="Times New Roman"/>
          <w:bCs/>
          <w:sz w:val="24"/>
          <w:szCs w:val="24"/>
        </w:rPr>
        <w:t xml:space="preserve">töötamiseks </w:t>
      </w:r>
      <w:r w:rsidR="006618A1">
        <w:rPr>
          <w:rFonts w:ascii="Times New Roman" w:hAnsi="Times New Roman"/>
          <w:bCs/>
          <w:sz w:val="24"/>
          <w:szCs w:val="24"/>
        </w:rPr>
        <w:t>antud</w:t>
      </w:r>
      <w:r w:rsidR="00D76F44">
        <w:rPr>
          <w:rFonts w:ascii="Times New Roman" w:hAnsi="Times New Roman"/>
          <w:bCs/>
          <w:sz w:val="24"/>
          <w:szCs w:val="24"/>
        </w:rPr>
        <w:t xml:space="preserve"> tähtajalise </w:t>
      </w:r>
      <w:r w:rsidR="006635AB" w:rsidRPr="00CF39DD">
        <w:rPr>
          <w:rFonts w:ascii="Times New Roman" w:hAnsi="Times New Roman"/>
          <w:bCs/>
          <w:sz w:val="24"/>
          <w:szCs w:val="24"/>
        </w:rPr>
        <w:t>elamisloa alusel uue tööandja juures tööle asuda</w:t>
      </w:r>
      <w:r>
        <w:rPr>
          <w:rFonts w:ascii="Times New Roman" w:hAnsi="Times New Roman"/>
          <w:bCs/>
          <w:sz w:val="24"/>
          <w:szCs w:val="24"/>
        </w:rPr>
        <w:t xml:space="preserve"> ning registreerib töökohavahetuse</w:t>
      </w:r>
      <w:r w:rsidR="006635AB" w:rsidRPr="00CF39DD">
        <w:rPr>
          <w:rFonts w:ascii="Times New Roman" w:hAnsi="Times New Roman"/>
          <w:bCs/>
          <w:sz w:val="24"/>
          <w:szCs w:val="24"/>
        </w:rPr>
        <w:t>.</w:t>
      </w:r>
      <w:r w:rsidR="00BA20AC" w:rsidRPr="00CF39DD">
        <w:rPr>
          <w:rFonts w:ascii="Times New Roman" w:hAnsi="Times New Roman"/>
          <w:bCs/>
          <w:sz w:val="24"/>
          <w:szCs w:val="24"/>
        </w:rPr>
        <w:t xml:space="preserve"> Kui töötamine ei vasta VMS-</w:t>
      </w:r>
      <w:proofErr w:type="spellStart"/>
      <w:r w:rsidR="00BA20AC" w:rsidRPr="00CF39DD">
        <w:rPr>
          <w:rFonts w:ascii="Times New Roman" w:hAnsi="Times New Roman"/>
          <w:bCs/>
          <w:sz w:val="24"/>
          <w:szCs w:val="24"/>
        </w:rPr>
        <w:t>is</w:t>
      </w:r>
      <w:proofErr w:type="spellEnd"/>
      <w:r w:rsidR="00BA20AC" w:rsidRPr="00CF39DD">
        <w:rPr>
          <w:rFonts w:ascii="Times New Roman" w:hAnsi="Times New Roman"/>
          <w:bCs/>
          <w:sz w:val="24"/>
          <w:szCs w:val="24"/>
        </w:rPr>
        <w:t xml:space="preserve"> sätestatud tingimustele, ei anta välismaalasele luba selle elamisloa alusel uue tööandja juurde tööle asuda</w:t>
      </w:r>
      <w:r>
        <w:rPr>
          <w:rFonts w:ascii="Times New Roman" w:hAnsi="Times New Roman"/>
          <w:bCs/>
          <w:sz w:val="24"/>
          <w:szCs w:val="24"/>
        </w:rPr>
        <w:t xml:space="preserve"> ning töökohavahetust ei registreerita</w:t>
      </w:r>
      <w:r w:rsidR="00BA20AC" w:rsidRPr="00CF39DD">
        <w:rPr>
          <w:rFonts w:ascii="Times New Roman" w:hAnsi="Times New Roman"/>
          <w:bCs/>
          <w:sz w:val="24"/>
          <w:szCs w:val="24"/>
        </w:rPr>
        <w:t xml:space="preserve">. </w:t>
      </w:r>
      <w:r w:rsidR="004F4D5B" w:rsidRPr="00CF39DD">
        <w:rPr>
          <w:rFonts w:ascii="Times New Roman" w:hAnsi="Times New Roman"/>
          <w:bCs/>
          <w:sz w:val="24"/>
          <w:szCs w:val="24"/>
        </w:rPr>
        <w:t>Näiteks, kui töökoha</w:t>
      </w:r>
      <w:r w:rsidR="0037160C">
        <w:rPr>
          <w:rFonts w:ascii="Times New Roman" w:hAnsi="Times New Roman"/>
          <w:bCs/>
          <w:sz w:val="24"/>
          <w:szCs w:val="24"/>
        </w:rPr>
        <w:t>vahetuse</w:t>
      </w:r>
      <w:r w:rsidR="004F4D5B" w:rsidRPr="00CF39DD">
        <w:rPr>
          <w:rFonts w:ascii="Times New Roman" w:hAnsi="Times New Roman"/>
          <w:bCs/>
          <w:sz w:val="24"/>
          <w:szCs w:val="24"/>
        </w:rPr>
        <w:t xml:space="preserve"> registreerimise taotluses on märgitud, et töötamine uue tööandja juures </w:t>
      </w:r>
      <w:r w:rsidR="006635AB" w:rsidRPr="00CF39DD">
        <w:rPr>
          <w:rFonts w:ascii="Times New Roman" w:hAnsi="Times New Roman"/>
          <w:bCs/>
          <w:sz w:val="24"/>
          <w:szCs w:val="24"/>
        </w:rPr>
        <w:t>on</w:t>
      </w:r>
      <w:r w:rsidR="004F4D5B" w:rsidRPr="00CF39DD">
        <w:rPr>
          <w:rFonts w:ascii="Times New Roman" w:hAnsi="Times New Roman"/>
          <w:bCs/>
          <w:sz w:val="24"/>
          <w:szCs w:val="24"/>
        </w:rPr>
        <w:t xml:space="preserve"> üld</w:t>
      </w:r>
      <w:r w:rsidR="0037160C">
        <w:rPr>
          <w:rFonts w:ascii="Times New Roman" w:hAnsi="Times New Roman"/>
          <w:bCs/>
          <w:sz w:val="24"/>
          <w:szCs w:val="24"/>
        </w:rPr>
        <w:t>istel alustel</w:t>
      </w:r>
      <w:r w:rsidR="004F4D5B" w:rsidRPr="00CF39DD">
        <w:rPr>
          <w:rFonts w:ascii="Times New Roman" w:hAnsi="Times New Roman"/>
          <w:bCs/>
          <w:sz w:val="24"/>
          <w:szCs w:val="24"/>
        </w:rPr>
        <w:t xml:space="preserve">, kuid palganõue ei vasta </w:t>
      </w:r>
      <w:r w:rsidR="0037160C">
        <w:rPr>
          <w:rFonts w:ascii="Times New Roman" w:hAnsi="Times New Roman"/>
          <w:bCs/>
          <w:sz w:val="24"/>
          <w:szCs w:val="24"/>
        </w:rPr>
        <w:t>VMS-</w:t>
      </w:r>
      <w:proofErr w:type="spellStart"/>
      <w:r w:rsidR="0037160C">
        <w:rPr>
          <w:rFonts w:ascii="Times New Roman" w:hAnsi="Times New Roman"/>
          <w:bCs/>
          <w:sz w:val="24"/>
          <w:szCs w:val="24"/>
        </w:rPr>
        <w:t>is</w:t>
      </w:r>
      <w:proofErr w:type="spellEnd"/>
      <w:r w:rsidR="004F4D5B" w:rsidRPr="00CF39DD">
        <w:rPr>
          <w:rFonts w:ascii="Times New Roman" w:hAnsi="Times New Roman"/>
          <w:bCs/>
          <w:sz w:val="24"/>
          <w:szCs w:val="24"/>
        </w:rPr>
        <w:t xml:space="preserve"> sätestatud määrale, siis </w:t>
      </w:r>
      <w:r w:rsidR="002356F6">
        <w:rPr>
          <w:rFonts w:ascii="Times New Roman" w:hAnsi="Times New Roman"/>
          <w:bCs/>
          <w:sz w:val="24"/>
          <w:szCs w:val="24"/>
        </w:rPr>
        <w:t>ei registreeri</w:t>
      </w:r>
      <w:r w:rsidR="004F4D5B" w:rsidRPr="00CF39DD">
        <w:rPr>
          <w:rFonts w:ascii="Times New Roman" w:hAnsi="Times New Roman"/>
          <w:bCs/>
          <w:sz w:val="24"/>
          <w:szCs w:val="24"/>
        </w:rPr>
        <w:t xml:space="preserve"> PPA</w:t>
      </w:r>
      <w:r w:rsidR="002356F6">
        <w:rPr>
          <w:rFonts w:ascii="Times New Roman" w:hAnsi="Times New Roman"/>
          <w:bCs/>
          <w:sz w:val="24"/>
          <w:szCs w:val="24"/>
        </w:rPr>
        <w:t xml:space="preserve"> töökohavahetust</w:t>
      </w:r>
      <w:r w:rsidR="006635AB" w:rsidRPr="00CF39DD">
        <w:rPr>
          <w:rFonts w:ascii="Times New Roman" w:hAnsi="Times New Roman"/>
          <w:bCs/>
          <w:sz w:val="24"/>
          <w:szCs w:val="24"/>
        </w:rPr>
        <w:t>. Või kui töökoha</w:t>
      </w:r>
      <w:r w:rsidR="0037160C">
        <w:rPr>
          <w:rFonts w:ascii="Times New Roman" w:hAnsi="Times New Roman"/>
          <w:bCs/>
          <w:sz w:val="24"/>
          <w:szCs w:val="24"/>
        </w:rPr>
        <w:t>vahetuse</w:t>
      </w:r>
      <w:r w:rsidR="006635AB" w:rsidRPr="00CF39DD">
        <w:rPr>
          <w:rFonts w:ascii="Times New Roman" w:hAnsi="Times New Roman"/>
          <w:bCs/>
          <w:sz w:val="24"/>
          <w:szCs w:val="24"/>
        </w:rPr>
        <w:t xml:space="preserve"> registreerimise taotluses on märgitud, et välismaalane töötamine uue tööandja juures on iduettevõtte alusel, kuid tööandja ei vasta iduettevõtte määratlusele, </w:t>
      </w:r>
      <w:r w:rsidR="002356F6">
        <w:rPr>
          <w:rFonts w:ascii="Times New Roman" w:hAnsi="Times New Roman"/>
          <w:bCs/>
          <w:sz w:val="24"/>
          <w:szCs w:val="24"/>
        </w:rPr>
        <w:t>ei registreeri PPA töökohavahetust</w:t>
      </w:r>
      <w:r w:rsidR="006635AB" w:rsidRPr="00CF39DD">
        <w:rPr>
          <w:rFonts w:ascii="Times New Roman" w:hAnsi="Times New Roman"/>
          <w:bCs/>
          <w:sz w:val="24"/>
          <w:szCs w:val="24"/>
        </w:rPr>
        <w:t>. Sellisel juhul on v</w:t>
      </w:r>
      <w:r w:rsidR="004F4D5B" w:rsidRPr="00CF39DD">
        <w:rPr>
          <w:rFonts w:ascii="Times New Roman" w:hAnsi="Times New Roman"/>
          <w:bCs/>
          <w:sz w:val="24"/>
          <w:szCs w:val="24"/>
        </w:rPr>
        <w:t>älismaalasel võimalik elamisloa kehtivusajal jätkata töötamist varasema tööandja juures</w:t>
      </w:r>
      <w:r w:rsidR="00D76F44">
        <w:rPr>
          <w:rFonts w:ascii="Times New Roman" w:hAnsi="Times New Roman"/>
          <w:bCs/>
          <w:sz w:val="24"/>
          <w:szCs w:val="24"/>
        </w:rPr>
        <w:t xml:space="preserve">, kelle juures tööle asumiseks talle elamisluba anti, </w:t>
      </w:r>
      <w:r w:rsidR="004F4D5B" w:rsidRPr="00CF39DD">
        <w:rPr>
          <w:rFonts w:ascii="Times New Roman" w:hAnsi="Times New Roman"/>
          <w:bCs/>
          <w:sz w:val="24"/>
          <w:szCs w:val="24"/>
        </w:rPr>
        <w:t xml:space="preserve">jääda </w:t>
      </w:r>
      <w:r w:rsidR="00042927">
        <w:rPr>
          <w:rFonts w:ascii="Times New Roman" w:hAnsi="Times New Roman"/>
          <w:bCs/>
          <w:sz w:val="24"/>
          <w:szCs w:val="24"/>
        </w:rPr>
        <w:t>tööta</w:t>
      </w:r>
      <w:r w:rsidR="004F4D5B" w:rsidRPr="00CF39DD">
        <w:rPr>
          <w:rFonts w:ascii="Times New Roman" w:hAnsi="Times New Roman"/>
          <w:bCs/>
          <w:sz w:val="24"/>
          <w:szCs w:val="24"/>
        </w:rPr>
        <w:t>, et otsida uut tööandjat</w:t>
      </w:r>
      <w:r w:rsidR="00D76F44">
        <w:rPr>
          <w:rFonts w:ascii="Times New Roman" w:hAnsi="Times New Roman"/>
          <w:bCs/>
          <w:sz w:val="24"/>
          <w:szCs w:val="24"/>
        </w:rPr>
        <w:t>,</w:t>
      </w:r>
      <w:r w:rsidR="006635AB" w:rsidRPr="00CF39DD">
        <w:rPr>
          <w:rFonts w:ascii="Times New Roman" w:hAnsi="Times New Roman"/>
          <w:bCs/>
          <w:sz w:val="24"/>
          <w:szCs w:val="24"/>
        </w:rPr>
        <w:t xml:space="preserve"> või Eestist lahkuda</w:t>
      </w:r>
      <w:r w:rsidR="004F4D5B" w:rsidRPr="00CF39DD">
        <w:rPr>
          <w:rFonts w:ascii="Times New Roman" w:hAnsi="Times New Roman"/>
          <w:bCs/>
          <w:sz w:val="24"/>
          <w:szCs w:val="24"/>
        </w:rPr>
        <w:t xml:space="preserve">. </w:t>
      </w:r>
    </w:p>
    <w:p w14:paraId="0329161A" w14:textId="77777777" w:rsidR="00B51EE3" w:rsidRDefault="00B51EE3" w:rsidP="007E0942">
      <w:pPr>
        <w:spacing w:after="0" w:line="240" w:lineRule="auto"/>
        <w:jc w:val="both"/>
        <w:rPr>
          <w:rFonts w:ascii="Times New Roman" w:hAnsi="Times New Roman"/>
          <w:bCs/>
          <w:sz w:val="24"/>
          <w:szCs w:val="24"/>
        </w:rPr>
      </w:pPr>
    </w:p>
    <w:p w14:paraId="6950AA26" w14:textId="387715CD" w:rsidR="00B51EE3" w:rsidRPr="00B51EE3" w:rsidRDefault="00B51EE3" w:rsidP="007E0942">
      <w:pPr>
        <w:spacing w:after="0" w:line="240" w:lineRule="auto"/>
        <w:jc w:val="both"/>
        <w:rPr>
          <w:rFonts w:ascii="Times New Roman" w:hAnsi="Times New Roman" w:cs="Times New Roman"/>
          <w:b/>
          <w:bCs/>
          <w:sz w:val="24"/>
          <w:szCs w:val="24"/>
        </w:rPr>
      </w:pPr>
      <w:r w:rsidRPr="00B51EE3">
        <w:rPr>
          <w:rFonts w:ascii="Times New Roman" w:hAnsi="Times New Roman" w:cs="Times New Roman"/>
          <w:sz w:val="24"/>
          <w:szCs w:val="24"/>
        </w:rPr>
        <w:t>Paragrahvi 184</w:t>
      </w:r>
      <w:r w:rsidRPr="00B51EE3">
        <w:rPr>
          <w:rFonts w:ascii="Times New Roman" w:hAnsi="Times New Roman" w:cs="Times New Roman"/>
          <w:sz w:val="24"/>
          <w:szCs w:val="24"/>
          <w:vertAlign w:val="superscript"/>
        </w:rPr>
        <w:t>1</w:t>
      </w:r>
      <w:r w:rsidRPr="00B51EE3">
        <w:rPr>
          <w:rFonts w:ascii="Times New Roman" w:hAnsi="Times New Roman" w:cs="Times New Roman"/>
          <w:sz w:val="24"/>
          <w:szCs w:val="24"/>
        </w:rPr>
        <w:t xml:space="preserve"> lõike 4 </w:t>
      </w:r>
      <w:r w:rsidRPr="00B51EE3">
        <w:rPr>
          <w:rFonts w:ascii="Times New Roman" w:hAnsi="Times New Roman"/>
          <w:bCs/>
          <w:sz w:val="24"/>
          <w:szCs w:val="24"/>
          <w:u w:val="single"/>
        </w:rPr>
        <w:t>punkti 2</w:t>
      </w:r>
      <w:r>
        <w:rPr>
          <w:rFonts w:ascii="Times New Roman" w:hAnsi="Times New Roman"/>
          <w:bCs/>
          <w:sz w:val="24"/>
          <w:szCs w:val="24"/>
        </w:rPr>
        <w:t xml:space="preserve"> kohaselt ei registreeri PPA töökohavahetust, kui välismaalast arvestatakse sisserände piirarvu </w:t>
      </w:r>
      <w:r w:rsidRPr="009212E3">
        <w:rPr>
          <w:rFonts w:ascii="Times New Roman" w:hAnsi="Times New Roman" w:cs="Times New Roman"/>
          <w:sz w:val="24"/>
          <w:szCs w:val="24"/>
        </w:rPr>
        <w:t>arvutamisel ja see on enne töökohavahetuse registreerimise taotluse kohta otsuse tegemist täitunud.</w:t>
      </w:r>
    </w:p>
    <w:p w14:paraId="35A808C6" w14:textId="77777777" w:rsidR="004F4D5B" w:rsidRPr="00CF39DD" w:rsidRDefault="004F4D5B" w:rsidP="007E0942">
      <w:pPr>
        <w:spacing w:after="0" w:line="240" w:lineRule="auto"/>
        <w:jc w:val="both"/>
        <w:rPr>
          <w:rFonts w:ascii="Times New Roman" w:hAnsi="Times New Roman"/>
          <w:bCs/>
          <w:sz w:val="24"/>
          <w:szCs w:val="24"/>
        </w:rPr>
      </w:pPr>
    </w:p>
    <w:p w14:paraId="4CC47A75" w14:textId="77777777" w:rsidR="00FE5041" w:rsidRDefault="006B014F" w:rsidP="007E0942">
      <w:pPr>
        <w:spacing w:after="0" w:line="240" w:lineRule="auto"/>
        <w:jc w:val="both"/>
        <w:rPr>
          <w:rFonts w:ascii="Times New Roman" w:hAnsi="Times New Roman" w:cs="Times New Roman"/>
          <w:sz w:val="24"/>
          <w:szCs w:val="24"/>
        </w:rPr>
      </w:pPr>
      <w:r w:rsidRPr="00CF39DD">
        <w:rPr>
          <w:rFonts w:ascii="Times New Roman" w:hAnsi="Times New Roman"/>
          <w:bCs/>
          <w:sz w:val="24"/>
          <w:szCs w:val="24"/>
        </w:rPr>
        <w:t>Direktiivi artikkel 1 lõike 2 kohaselt ei piirata direktiiviga liikmesriigi õigust otsustada kookõlas EL</w:t>
      </w:r>
      <w:r w:rsidR="00E36709">
        <w:rPr>
          <w:rFonts w:ascii="Times New Roman" w:hAnsi="Times New Roman"/>
          <w:bCs/>
          <w:sz w:val="24"/>
          <w:szCs w:val="24"/>
        </w:rPr>
        <w:t>-</w:t>
      </w:r>
      <w:r w:rsidRPr="00CF39DD">
        <w:rPr>
          <w:rFonts w:ascii="Times New Roman" w:hAnsi="Times New Roman"/>
          <w:bCs/>
          <w:sz w:val="24"/>
          <w:szCs w:val="24"/>
        </w:rPr>
        <w:t>i toimimise lepingu artikli 79 lõikega 5 riiki lubatavate kolmandate riikide kodanike arvu üle</w:t>
      </w:r>
      <w:r w:rsidRPr="00CF39DD">
        <w:rPr>
          <w:rFonts w:ascii="Times New Roman" w:hAnsi="Times New Roman" w:cs="Times New Roman"/>
          <w:sz w:val="24"/>
          <w:szCs w:val="24"/>
        </w:rPr>
        <w:t xml:space="preserve">. </w:t>
      </w:r>
    </w:p>
    <w:p w14:paraId="7B485980" w14:textId="77777777" w:rsidR="00FE5041" w:rsidRDefault="00FE5041" w:rsidP="007E0942">
      <w:pPr>
        <w:spacing w:after="0" w:line="240" w:lineRule="auto"/>
        <w:jc w:val="both"/>
        <w:rPr>
          <w:rFonts w:ascii="Times New Roman" w:hAnsi="Times New Roman" w:cs="Times New Roman"/>
          <w:sz w:val="24"/>
          <w:szCs w:val="24"/>
        </w:rPr>
      </w:pPr>
    </w:p>
    <w:p w14:paraId="035D9E59" w14:textId="43F83D6F" w:rsidR="001F2B6E" w:rsidRDefault="004F4D5B"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Kehtiva </w:t>
      </w:r>
      <w:r w:rsidR="002111E8" w:rsidRPr="00CF39DD">
        <w:rPr>
          <w:rFonts w:ascii="Times New Roman" w:hAnsi="Times New Roman" w:cs="Times New Roman"/>
          <w:sz w:val="24"/>
          <w:szCs w:val="24"/>
        </w:rPr>
        <w:t xml:space="preserve">Eesti </w:t>
      </w:r>
      <w:r w:rsidRPr="00CF39DD">
        <w:rPr>
          <w:rFonts w:ascii="Times New Roman" w:hAnsi="Times New Roman" w:cs="Times New Roman"/>
          <w:sz w:val="24"/>
          <w:szCs w:val="24"/>
        </w:rPr>
        <w:t xml:space="preserve">töörände regulatsiooni kohaselt, kui taotletakse </w:t>
      </w:r>
      <w:r w:rsidR="006A00DF">
        <w:rPr>
          <w:rFonts w:ascii="Times New Roman" w:hAnsi="Times New Roman" w:cs="Times New Roman"/>
          <w:sz w:val="24"/>
          <w:szCs w:val="24"/>
        </w:rPr>
        <w:t xml:space="preserve">tähtajalist </w:t>
      </w:r>
      <w:r w:rsidRPr="00CF39DD">
        <w:rPr>
          <w:rFonts w:ascii="Times New Roman" w:hAnsi="Times New Roman" w:cs="Times New Roman"/>
          <w:sz w:val="24"/>
          <w:szCs w:val="24"/>
        </w:rPr>
        <w:t>elamisluba töötamiseks, kohaldub üldjuhul sisserände piirarv</w:t>
      </w:r>
      <w:r w:rsidR="00C04D7D">
        <w:rPr>
          <w:rFonts w:ascii="Times New Roman" w:hAnsi="Times New Roman" w:cs="Times New Roman"/>
          <w:sz w:val="24"/>
          <w:szCs w:val="24"/>
        </w:rPr>
        <w:t xml:space="preserve"> (VMS</w:t>
      </w:r>
      <w:r w:rsidR="001F2B6E">
        <w:rPr>
          <w:rFonts w:ascii="Times New Roman" w:hAnsi="Times New Roman" w:cs="Times New Roman"/>
          <w:sz w:val="24"/>
          <w:szCs w:val="24"/>
        </w:rPr>
        <w:t>-i</w:t>
      </w:r>
      <w:r w:rsidR="00C04D7D">
        <w:rPr>
          <w:rFonts w:ascii="Times New Roman" w:hAnsi="Times New Roman" w:cs="Times New Roman"/>
          <w:sz w:val="24"/>
          <w:szCs w:val="24"/>
        </w:rPr>
        <w:t xml:space="preserve"> § 113)</w:t>
      </w:r>
      <w:r w:rsidRPr="00CF39DD">
        <w:rPr>
          <w:rFonts w:ascii="Times New Roman" w:hAnsi="Times New Roman" w:cs="Times New Roman"/>
          <w:sz w:val="24"/>
          <w:szCs w:val="24"/>
        </w:rPr>
        <w:t>. Sisserände piirarvu kohaldamise erisused on sätestatud VMS §-</w:t>
      </w:r>
      <w:proofErr w:type="spellStart"/>
      <w:r w:rsidRPr="00CF39DD">
        <w:rPr>
          <w:rFonts w:ascii="Times New Roman" w:hAnsi="Times New Roman" w:cs="Times New Roman"/>
          <w:sz w:val="24"/>
          <w:szCs w:val="24"/>
        </w:rPr>
        <w:t>is</w:t>
      </w:r>
      <w:proofErr w:type="spellEnd"/>
      <w:r w:rsidRPr="00CF39DD">
        <w:rPr>
          <w:rFonts w:ascii="Times New Roman" w:hAnsi="Times New Roman" w:cs="Times New Roman"/>
          <w:sz w:val="24"/>
          <w:szCs w:val="24"/>
        </w:rPr>
        <w:t xml:space="preserve"> 115. Näiteks ei kohaldata sisserände piirarvu neile, kellele antakse </w:t>
      </w:r>
      <w:r w:rsidR="006A00DF">
        <w:rPr>
          <w:rFonts w:ascii="Times New Roman" w:hAnsi="Times New Roman" w:cs="Times New Roman"/>
          <w:sz w:val="24"/>
          <w:szCs w:val="24"/>
        </w:rPr>
        <w:t xml:space="preserve">tähtajaline </w:t>
      </w:r>
      <w:r w:rsidRPr="00CF39DD">
        <w:rPr>
          <w:rFonts w:ascii="Times New Roman" w:hAnsi="Times New Roman" w:cs="Times New Roman"/>
          <w:sz w:val="24"/>
          <w:szCs w:val="24"/>
        </w:rPr>
        <w:t>elamisluba töötamiseks iduettevõttes</w:t>
      </w:r>
      <w:r w:rsidR="002356F6">
        <w:rPr>
          <w:rFonts w:ascii="Times New Roman" w:hAnsi="Times New Roman" w:cs="Times New Roman"/>
          <w:sz w:val="24"/>
          <w:szCs w:val="24"/>
        </w:rPr>
        <w:t xml:space="preserve"> või</w:t>
      </w:r>
      <w:r w:rsidRPr="00CF39DD">
        <w:rPr>
          <w:rFonts w:ascii="Times New Roman" w:hAnsi="Times New Roman" w:cs="Times New Roman"/>
          <w:sz w:val="24"/>
          <w:szCs w:val="24"/>
        </w:rPr>
        <w:t xml:space="preserve"> </w:t>
      </w:r>
      <w:r w:rsidR="00E36709">
        <w:rPr>
          <w:rFonts w:ascii="Times New Roman" w:hAnsi="Times New Roman" w:cs="Times New Roman"/>
          <w:sz w:val="24"/>
          <w:szCs w:val="24"/>
        </w:rPr>
        <w:t>i</w:t>
      </w:r>
      <w:r w:rsidR="00E36709" w:rsidRPr="00E36709">
        <w:rPr>
          <w:rFonts w:ascii="Times New Roman" w:hAnsi="Times New Roman" w:cs="Times New Roman"/>
          <w:sz w:val="24"/>
          <w:szCs w:val="24"/>
        </w:rPr>
        <w:t>nfo- ja kommunikatsioonitehnoloogia</w:t>
      </w:r>
      <w:r w:rsidRPr="00CF39DD">
        <w:rPr>
          <w:rFonts w:ascii="Times New Roman" w:hAnsi="Times New Roman" w:cs="Times New Roman"/>
          <w:sz w:val="24"/>
          <w:szCs w:val="24"/>
        </w:rPr>
        <w:t xml:space="preserve"> erialasel ametikohal. Samuti ei kohaldata sisserände piirarvu, kui välismaalane on juba varasemalt arvatud sisserände piirarvu arvestuse alla ja ta ei ole vahepeal lahkunud elama mõnda teise riiki. </w:t>
      </w:r>
    </w:p>
    <w:p w14:paraId="74B0EEC8" w14:textId="77777777" w:rsidR="001F2B6E" w:rsidRDefault="001F2B6E" w:rsidP="007E0942">
      <w:pPr>
        <w:spacing w:after="0" w:line="240" w:lineRule="auto"/>
        <w:jc w:val="both"/>
        <w:rPr>
          <w:rFonts w:ascii="Times New Roman" w:hAnsi="Times New Roman" w:cs="Times New Roman"/>
          <w:sz w:val="24"/>
          <w:szCs w:val="24"/>
        </w:rPr>
      </w:pPr>
    </w:p>
    <w:p w14:paraId="6D9EADDA" w14:textId="2559B2F4" w:rsidR="004F4D5B" w:rsidRPr="00CF39DD" w:rsidRDefault="00C04D7D" w:rsidP="007E0942">
      <w:pPr>
        <w:spacing w:after="0" w:line="240" w:lineRule="auto"/>
        <w:jc w:val="both"/>
        <w:rPr>
          <w:rFonts w:ascii="Times New Roman" w:hAnsi="Times New Roman"/>
          <w:sz w:val="24"/>
          <w:szCs w:val="24"/>
        </w:rPr>
      </w:pPr>
      <w:r>
        <w:rPr>
          <w:rFonts w:ascii="Times New Roman" w:hAnsi="Times New Roman" w:cs="Times New Roman"/>
          <w:sz w:val="24"/>
          <w:szCs w:val="24"/>
        </w:rPr>
        <w:t>Eelnõu muudatuste järgselt</w:t>
      </w:r>
      <w:r w:rsidR="004F4D5B" w:rsidRPr="00CF39DD">
        <w:rPr>
          <w:rFonts w:ascii="Times New Roman" w:hAnsi="Times New Roman" w:cs="Times New Roman"/>
          <w:sz w:val="24"/>
          <w:szCs w:val="24"/>
        </w:rPr>
        <w:t xml:space="preserve"> ei ole vaja </w:t>
      </w:r>
      <w:r w:rsidR="006A00DF">
        <w:rPr>
          <w:rFonts w:ascii="Times New Roman" w:hAnsi="Times New Roman" w:cs="Times New Roman"/>
          <w:sz w:val="24"/>
          <w:szCs w:val="24"/>
        </w:rPr>
        <w:t>töökohavahetusel</w:t>
      </w:r>
      <w:r w:rsidR="004F4D5B" w:rsidRPr="00CF39DD">
        <w:rPr>
          <w:rFonts w:ascii="Times New Roman" w:hAnsi="Times New Roman" w:cs="Times New Roman"/>
          <w:sz w:val="24"/>
          <w:szCs w:val="24"/>
        </w:rPr>
        <w:t xml:space="preserve"> enam taotleda uut </w:t>
      </w:r>
      <w:r>
        <w:rPr>
          <w:rFonts w:ascii="Times New Roman" w:hAnsi="Times New Roman" w:cs="Times New Roman"/>
          <w:sz w:val="24"/>
          <w:szCs w:val="24"/>
        </w:rPr>
        <w:t xml:space="preserve">töötamiseks </w:t>
      </w:r>
      <w:r w:rsidR="006618A1">
        <w:rPr>
          <w:rFonts w:ascii="Times New Roman" w:hAnsi="Times New Roman" w:cs="Times New Roman"/>
          <w:sz w:val="24"/>
          <w:szCs w:val="24"/>
        </w:rPr>
        <w:t>ant</w:t>
      </w:r>
      <w:r w:rsidR="00042927">
        <w:rPr>
          <w:rFonts w:ascii="Times New Roman" w:hAnsi="Times New Roman" w:cs="Times New Roman"/>
          <w:sz w:val="24"/>
          <w:szCs w:val="24"/>
        </w:rPr>
        <w:t>ud</w:t>
      </w:r>
      <w:r w:rsidR="006C29B1">
        <w:rPr>
          <w:rFonts w:ascii="Times New Roman" w:hAnsi="Times New Roman" w:cs="Times New Roman"/>
          <w:sz w:val="24"/>
          <w:szCs w:val="24"/>
        </w:rPr>
        <w:t xml:space="preserve"> </w:t>
      </w:r>
      <w:r>
        <w:rPr>
          <w:rFonts w:ascii="Times New Roman" w:hAnsi="Times New Roman" w:cs="Times New Roman"/>
          <w:sz w:val="24"/>
          <w:szCs w:val="24"/>
        </w:rPr>
        <w:t xml:space="preserve">tähtajalist </w:t>
      </w:r>
      <w:r w:rsidR="004F4D5B" w:rsidRPr="00CF39DD">
        <w:rPr>
          <w:rFonts w:ascii="Times New Roman" w:hAnsi="Times New Roman" w:cs="Times New Roman"/>
          <w:sz w:val="24"/>
          <w:szCs w:val="24"/>
        </w:rPr>
        <w:t>elamisluba</w:t>
      </w:r>
      <w:r w:rsidR="006A00DF">
        <w:rPr>
          <w:rFonts w:ascii="Times New Roman" w:hAnsi="Times New Roman" w:cs="Times New Roman"/>
          <w:sz w:val="24"/>
          <w:szCs w:val="24"/>
        </w:rPr>
        <w:t>, vaid piisab</w:t>
      </w:r>
      <w:r w:rsidR="006C29B1">
        <w:rPr>
          <w:rFonts w:ascii="Times New Roman" w:hAnsi="Times New Roman" w:cs="Times New Roman"/>
          <w:sz w:val="24"/>
          <w:szCs w:val="24"/>
        </w:rPr>
        <w:t>,</w:t>
      </w:r>
      <w:r w:rsidR="006A00DF">
        <w:rPr>
          <w:rFonts w:ascii="Times New Roman" w:hAnsi="Times New Roman" w:cs="Times New Roman"/>
          <w:sz w:val="24"/>
          <w:szCs w:val="24"/>
        </w:rPr>
        <w:t xml:space="preserve"> et tööandja esitab </w:t>
      </w:r>
      <w:proofErr w:type="spellStart"/>
      <w:r w:rsidR="006A00DF">
        <w:rPr>
          <w:rFonts w:ascii="Times New Roman" w:hAnsi="Times New Roman" w:cs="Times New Roman"/>
          <w:sz w:val="24"/>
          <w:szCs w:val="24"/>
        </w:rPr>
        <w:t>PPA-le</w:t>
      </w:r>
      <w:proofErr w:type="spellEnd"/>
      <w:r w:rsidR="006A00DF">
        <w:rPr>
          <w:rFonts w:ascii="Times New Roman" w:hAnsi="Times New Roman" w:cs="Times New Roman"/>
          <w:sz w:val="24"/>
          <w:szCs w:val="24"/>
        </w:rPr>
        <w:t xml:space="preserve"> töökohavahetuse registreerimise taotluse</w:t>
      </w:r>
      <w:r w:rsidR="004F4D5B" w:rsidRPr="00CF39DD">
        <w:rPr>
          <w:rFonts w:ascii="Times New Roman" w:hAnsi="Times New Roman" w:cs="Times New Roman"/>
          <w:sz w:val="24"/>
          <w:szCs w:val="24"/>
        </w:rPr>
        <w:t>. Oluline on, et uue paindlikuma tööandjavahet</w:t>
      </w:r>
      <w:r w:rsidR="006A00DF">
        <w:rPr>
          <w:rFonts w:ascii="Times New Roman" w:hAnsi="Times New Roman" w:cs="Times New Roman"/>
          <w:sz w:val="24"/>
          <w:szCs w:val="24"/>
        </w:rPr>
        <w:t>use</w:t>
      </w:r>
      <w:r w:rsidR="004F4D5B" w:rsidRPr="00CF39DD">
        <w:rPr>
          <w:rFonts w:ascii="Times New Roman" w:hAnsi="Times New Roman" w:cs="Times New Roman"/>
          <w:sz w:val="24"/>
          <w:szCs w:val="24"/>
        </w:rPr>
        <w:t xml:space="preserve"> </w:t>
      </w:r>
      <w:r>
        <w:rPr>
          <w:rFonts w:ascii="Times New Roman" w:hAnsi="Times New Roman" w:cs="Times New Roman"/>
          <w:sz w:val="24"/>
          <w:szCs w:val="24"/>
        </w:rPr>
        <w:t>regulatsiooni</w:t>
      </w:r>
      <w:r w:rsidR="004F4D5B" w:rsidRPr="00CF39DD">
        <w:rPr>
          <w:rFonts w:ascii="Times New Roman" w:hAnsi="Times New Roman" w:cs="Times New Roman"/>
          <w:sz w:val="24"/>
          <w:szCs w:val="24"/>
        </w:rPr>
        <w:t xml:space="preserve"> ei </w:t>
      </w:r>
      <w:proofErr w:type="spellStart"/>
      <w:r w:rsidR="004F4D5B" w:rsidRPr="00CF39DD">
        <w:rPr>
          <w:rFonts w:ascii="Times New Roman" w:hAnsi="Times New Roman" w:cs="Times New Roman"/>
          <w:sz w:val="24"/>
          <w:szCs w:val="24"/>
        </w:rPr>
        <w:t>väärkas</w:t>
      </w:r>
      <w:r>
        <w:rPr>
          <w:rFonts w:ascii="Times New Roman" w:hAnsi="Times New Roman" w:cs="Times New Roman"/>
          <w:sz w:val="24"/>
          <w:szCs w:val="24"/>
        </w:rPr>
        <w:t>u</w:t>
      </w:r>
      <w:r w:rsidR="004F4D5B" w:rsidRPr="00CF39DD">
        <w:rPr>
          <w:rFonts w:ascii="Times New Roman" w:hAnsi="Times New Roman" w:cs="Times New Roman"/>
          <w:sz w:val="24"/>
          <w:szCs w:val="24"/>
        </w:rPr>
        <w:t>tataks</w:t>
      </w:r>
      <w:proofErr w:type="spellEnd"/>
      <w:r w:rsidR="004F4D5B" w:rsidRPr="00CF39DD">
        <w:rPr>
          <w:rFonts w:ascii="Times New Roman" w:hAnsi="Times New Roman" w:cs="Times New Roman"/>
          <w:sz w:val="24"/>
          <w:szCs w:val="24"/>
        </w:rPr>
        <w:t xml:space="preserve"> hoid</w:t>
      </w:r>
      <w:r w:rsidR="006A00DF">
        <w:rPr>
          <w:rFonts w:ascii="Times New Roman" w:hAnsi="Times New Roman" w:cs="Times New Roman"/>
          <w:sz w:val="24"/>
          <w:szCs w:val="24"/>
        </w:rPr>
        <w:t>maks kõrvale</w:t>
      </w:r>
      <w:r w:rsidR="004F4D5B" w:rsidRPr="00CF39DD">
        <w:rPr>
          <w:rFonts w:ascii="Times New Roman" w:hAnsi="Times New Roman" w:cs="Times New Roman"/>
          <w:sz w:val="24"/>
          <w:szCs w:val="24"/>
        </w:rPr>
        <w:t xml:space="preserve"> sisserände piirarvu kohaldamisest. Näiteks</w:t>
      </w:r>
      <w:r w:rsidR="00E36709">
        <w:rPr>
          <w:rFonts w:ascii="Times New Roman" w:hAnsi="Times New Roman" w:cs="Times New Roman"/>
          <w:sz w:val="24"/>
          <w:szCs w:val="24"/>
        </w:rPr>
        <w:t>,</w:t>
      </w:r>
      <w:r w:rsidR="004F4D5B" w:rsidRPr="00CF39DD">
        <w:rPr>
          <w:rFonts w:ascii="Times New Roman" w:hAnsi="Times New Roman" w:cs="Times New Roman"/>
          <w:sz w:val="24"/>
          <w:szCs w:val="24"/>
        </w:rPr>
        <w:t xml:space="preserve"> esmalt taotletakse </w:t>
      </w:r>
      <w:r w:rsidR="006A00DF">
        <w:rPr>
          <w:rFonts w:ascii="Times New Roman" w:hAnsi="Times New Roman" w:cs="Times New Roman"/>
          <w:sz w:val="24"/>
          <w:szCs w:val="24"/>
        </w:rPr>
        <w:t xml:space="preserve">tähtajalist </w:t>
      </w:r>
      <w:r w:rsidR="004F4D5B" w:rsidRPr="00CF39DD">
        <w:rPr>
          <w:rFonts w:ascii="Times New Roman" w:hAnsi="Times New Roman" w:cs="Times New Roman"/>
          <w:sz w:val="24"/>
          <w:szCs w:val="24"/>
        </w:rPr>
        <w:t xml:space="preserve">elamisluba töötamiseks tippspetsialisti erisuse alusel, mille puhul piirarv ei kohaldu, ning </w:t>
      </w:r>
      <w:r w:rsidR="006A00DF">
        <w:rPr>
          <w:rFonts w:ascii="Times New Roman" w:hAnsi="Times New Roman"/>
          <w:bCs/>
          <w:sz w:val="24"/>
          <w:szCs w:val="24"/>
        </w:rPr>
        <w:t>elamisloa saamise järgselt vahetatakse töökohavahetuse registreerimise alusel</w:t>
      </w:r>
      <w:r w:rsidR="006A00DF" w:rsidRPr="00CF39DD">
        <w:rPr>
          <w:rFonts w:ascii="Times New Roman" w:hAnsi="Times New Roman"/>
          <w:bCs/>
          <w:sz w:val="24"/>
          <w:szCs w:val="24"/>
        </w:rPr>
        <w:t xml:space="preserve"> </w:t>
      </w:r>
      <w:r w:rsidR="006A00DF">
        <w:rPr>
          <w:rFonts w:ascii="Times New Roman" w:hAnsi="Times New Roman"/>
          <w:bCs/>
          <w:sz w:val="24"/>
          <w:szCs w:val="24"/>
        </w:rPr>
        <w:t>töötamine</w:t>
      </w:r>
      <w:r w:rsidR="006A00DF" w:rsidRPr="00CF39DD">
        <w:rPr>
          <w:rFonts w:ascii="Times New Roman" w:hAnsi="Times New Roman"/>
          <w:bCs/>
          <w:sz w:val="24"/>
          <w:szCs w:val="24"/>
        </w:rPr>
        <w:t xml:space="preserve"> </w:t>
      </w:r>
      <w:r w:rsidR="004F4D5B" w:rsidRPr="00CF39DD">
        <w:rPr>
          <w:rFonts w:ascii="Times New Roman" w:hAnsi="Times New Roman"/>
          <w:bCs/>
          <w:sz w:val="24"/>
          <w:szCs w:val="24"/>
        </w:rPr>
        <w:t xml:space="preserve">ümber </w:t>
      </w:r>
      <w:r>
        <w:rPr>
          <w:rFonts w:ascii="Times New Roman" w:hAnsi="Times New Roman"/>
          <w:bCs/>
          <w:sz w:val="24"/>
          <w:szCs w:val="24"/>
        </w:rPr>
        <w:t xml:space="preserve">üldisele </w:t>
      </w:r>
      <w:r w:rsidR="004F4D5B" w:rsidRPr="00CF39DD">
        <w:rPr>
          <w:rFonts w:ascii="Times New Roman" w:hAnsi="Times New Roman"/>
          <w:bCs/>
          <w:sz w:val="24"/>
          <w:szCs w:val="24"/>
        </w:rPr>
        <w:t>alusel</w:t>
      </w:r>
      <w:r>
        <w:rPr>
          <w:rFonts w:ascii="Times New Roman" w:hAnsi="Times New Roman"/>
          <w:bCs/>
          <w:sz w:val="24"/>
          <w:szCs w:val="24"/>
        </w:rPr>
        <w:t>e</w:t>
      </w:r>
      <w:r w:rsidR="004F4D5B" w:rsidRPr="00CF39DD">
        <w:rPr>
          <w:rFonts w:ascii="Times New Roman" w:hAnsi="Times New Roman"/>
          <w:bCs/>
          <w:sz w:val="24"/>
          <w:szCs w:val="24"/>
        </w:rPr>
        <w:t xml:space="preserve">, millele tavapäraselt piirarv kohalduks. </w:t>
      </w:r>
      <w:r w:rsidR="002F41E7" w:rsidRPr="00CF39DD">
        <w:rPr>
          <w:rFonts w:ascii="Times New Roman" w:hAnsi="Times New Roman"/>
          <w:bCs/>
          <w:sz w:val="24"/>
          <w:szCs w:val="24"/>
        </w:rPr>
        <w:t xml:space="preserve">Seetõttu </w:t>
      </w:r>
      <w:r w:rsidR="000F1A8D" w:rsidRPr="00CF39DD">
        <w:rPr>
          <w:rFonts w:ascii="Times New Roman" w:hAnsi="Times New Roman"/>
          <w:bCs/>
          <w:sz w:val="24"/>
          <w:szCs w:val="24"/>
        </w:rPr>
        <w:t xml:space="preserve">sätestatakse, et kui välismaalane </w:t>
      </w:r>
      <w:r w:rsidR="006A00DF">
        <w:rPr>
          <w:rFonts w:ascii="Times New Roman" w:hAnsi="Times New Roman"/>
          <w:bCs/>
          <w:sz w:val="24"/>
          <w:szCs w:val="24"/>
        </w:rPr>
        <w:t xml:space="preserve">taotleb </w:t>
      </w:r>
      <w:r w:rsidR="000F1A8D" w:rsidRPr="00CF39DD">
        <w:rPr>
          <w:rFonts w:ascii="Times New Roman" w:hAnsi="Times New Roman"/>
          <w:bCs/>
          <w:sz w:val="24"/>
          <w:szCs w:val="24"/>
        </w:rPr>
        <w:t xml:space="preserve">kehtiva </w:t>
      </w:r>
      <w:r w:rsidR="006A00DF">
        <w:rPr>
          <w:rFonts w:ascii="Times New Roman" w:hAnsi="Times New Roman"/>
          <w:bCs/>
          <w:sz w:val="24"/>
          <w:szCs w:val="24"/>
        </w:rPr>
        <w:t xml:space="preserve">töötamiseks antud tähtajalise </w:t>
      </w:r>
      <w:r w:rsidR="000F1A8D" w:rsidRPr="00CF39DD">
        <w:rPr>
          <w:rFonts w:ascii="Times New Roman" w:hAnsi="Times New Roman"/>
          <w:bCs/>
          <w:sz w:val="24"/>
          <w:szCs w:val="24"/>
        </w:rPr>
        <w:t xml:space="preserve">elamisloa alusel </w:t>
      </w:r>
      <w:r w:rsidR="006A00DF">
        <w:rPr>
          <w:rFonts w:ascii="Times New Roman" w:hAnsi="Times New Roman"/>
          <w:bCs/>
          <w:sz w:val="24"/>
          <w:szCs w:val="24"/>
        </w:rPr>
        <w:t>töökohavahetust</w:t>
      </w:r>
      <w:r w:rsidR="000F1A8D" w:rsidRPr="00CF39DD">
        <w:rPr>
          <w:rFonts w:ascii="Times New Roman" w:hAnsi="Times New Roman"/>
          <w:bCs/>
          <w:sz w:val="24"/>
          <w:szCs w:val="24"/>
        </w:rPr>
        <w:t xml:space="preserve"> ning uuele töötamise alusele kohaldub piirarv ja see on töökohavahet</w:t>
      </w:r>
      <w:r w:rsidR="006A00DF">
        <w:rPr>
          <w:rFonts w:ascii="Times New Roman" w:hAnsi="Times New Roman"/>
          <w:bCs/>
          <w:sz w:val="24"/>
          <w:szCs w:val="24"/>
        </w:rPr>
        <w:t>use</w:t>
      </w:r>
      <w:r w:rsidR="000F1A8D" w:rsidRPr="00CF39DD">
        <w:rPr>
          <w:rFonts w:ascii="Times New Roman" w:hAnsi="Times New Roman"/>
          <w:bCs/>
          <w:sz w:val="24"/>
          <w:szCs w:val="24"/>
        </w:rPr>
        <w:t xml:space="preserve"> registreerimise taotluse suhtes otsuse tegemise ajaks täitunud, </w:t>
      </w:r>
      <w:r w:rsidR="002C2776" w:rsidRPr="00CF39DD">
        <w:rPr>
          <w:rFonts w:ascii="Times New Roman" w:hAnsi="Times New Roman"/>
          <w:bCs/>
          <w:sz w:val="24"/>
          <w:szCs w:val="24"/>
        </w:rPr>
        <w:t xml:space="preserve">ei anta välismaalasele </w:t>
      </w:r>
      <w:r w:rsidR="006A00DF">
        <w:rPr>
          <w:rFonts w:ascii="Times New Roman" w:hAnsi="Times New Roman"/>
          <w:bCs/>
          <w:sz w:val="24"/>
          <w:szCs w:val="24"/>
        </w:rPr>
        <w:t xml:space="preserve">töökohavahetuseks </w:t>
      </w:r>
      <w:r w:rsidR="002C2776" w:rsidRPr="00CF39DD">
        <w:rPr>
          <w:rFonts w:ascii="Times New Roman" w:hAnsi="Times New Roman"/>
          <w:bCs/>
          <w:sz w:val="24"/>
          <w:szCs w:val="24"/>
        </w:rPr>
        <w:t>luba.</w:t>
      </w:r>
      <w:r w:rsidR="002111E8" w:rsidRPr="00CF39DD">
        <w:rPr>
          <w:rFonts w:ascii="Times New Roman" w:hAnsi="Times New Roman"/>
          <w:bCs/>
          <w:sz w:val="24"/>
          <w:szCs w:val="24"/>
        </w:rPr>
        <w:t xml:space="preserve"> </w:t>
      </w:r>
      <w:r w:rsidR="007C454C" w:rsidRPr="00CF39DD">
        <w:rPr>
          <w:rFonts w:ascii="Times New Roman" w:hAnsi="Times New Roman"/>
          <w:bCs/>
          <w:sz w:val="24"/>
          <w:szCs w:val="24"/>
        </w:rPr>
        <w:t>Näiteks</w:t>
      </w:r>
      <w:r w:rsidR="001F2B6E">
        <w:rPr>
          <w:rFonts w:ascii="Times New Roman" w:hAnsi="Times New Roman"/>
          <w:bCs/>
          <w:sz w:val="24"/>
          <w:szCs w:val="24"/>
        </w:rPr>
        <w:t>,</w:t>
      </w:r>
      <w:r w:rsidR="007C454C" w:rsidRPr="00CF39DD">
        <w:rPr>
          <w:rFonts w:ascii="Times New Roman" w:hAnsi="Times New Roman"/>
          <w:bCs/>
          <w:sz w:val="24"/>
          <w:szCs w:val="24"/>
        </w:rPr>
        <w:t xml:space="preserve"> kui välismaalasel on tähtajaline elamisluba töötamiseks tippspetsialisti </w:t>
      </w:r>
      <w:r w:rsidR="00662DA9">
        <w:rPr>
          <w:rFonts w:ascii="Times New Roman" w:hAnsi="Times New Roman"/>
          <w:bCs/>
          <w:sz w:val="24"/>
          <w:szCs w:val="24"/>
        </w:rPr>
        <w:t>alusel</w:t>
      </w:r>
      <w:r w:rsidR="007C454C" w:rsidRPr="00CF39DD">
        <w:rPr>
          <w:rFonts w:ascii="Times New Roman" w:hAnsi="Times New Roman"/>
          <w:bCs/>
          <w:sz w:val="24"/>
          <w:szCs w:val="24"/>
        </w:rPr>
        <w:t xml:space="preserve"> ning ta soovib elamisloa kehtivusajal </w:t>
      </w:r>
      <w:r w:rsidR="00662DA9">
        <w:rPr>
          <w:rFonts w:ascii="Times New Roman" w:hAnsi="Times New Roman"/>
          <w:bCs/>
          <w:sz w:val="24"/>
          <w:szCs w:val="24"/>
        </w:rPr>
        <w:t>töökohta ja asuda tööle</w:t>
      </w:r>
      <w:r w:rsidR="007C454C" w:rsidRPr="00CF39DD">
        <w:rPr>
          <w:rFonts w:ascii="Times New Roman" w:hAnsi="Times New Roman"/>
          <w:bCs/>
          <w:sz w:val="24"/>
          <w:szCs w:val="24"/>
        </w:rPr>
        <w:t xml:space="preserve"> üldisel alusel, siis peab PPA töökohavahet</w:t>
      </w:r>
      <w:r w:rsidR="00662DA9">
        <w:rPr>
          <w:rFonts w:ascii="Times New Roman" w:hAnsi="Times New Roman"/>
          <w:bCs/>
          <w:sz w:val="24"/>
          <w:szCs w:val="24"/>
        </w:rPr>
        <w:t>use</w:t>
      </w:r>
      <w:r w:rsidR="007C454C" w:rsidRPr="00CF39DD">
        <w:rPr>
          <w:rFonts w:ascii="Times New Roman" w:hAnsi="Times New Roman"/>
          <w:bCs/>
          <w:sz w:val="24"/>
          <w:szCs w:val="24"/>
        </w:rPr>
        <w:t xml:space="preserve"> registreerimise </w:t>
      </w:r>
      <w:r w:rsidR="00662DA9" w:rsidRPr="00CF39DD">
        <w:rPr>
          <w:rFonts w:ascii="Times New Roman" w:hAnsi="Times New Roman"/>
          <w:bCs/>
          <w:sz w:val="24"/>
          <w:szCs w:val="24"/>
        </w:rPr>
        <w:t>taotl</w:t>
      </w:r>
      <w:r w:rsidR="00662DA9">
        <w:rPr>
          <w:rFonts w:ascii="Times New Roman" w:hAnsi="Times New Roman"/>
          <w:bCs/>
          <w:sz w:val="24"/>
          <w:szCs w:val="24"/>
        </w:rPr>
        <w:t>use menetluses</w:t>
      </w:r>
      <w:r w:rsidR="00662DA9" w:rsidRPr="00CF39DD">
        <w:rPr>
          <w:rFonts w:ascii="Times New Roman" w:hAnsi="Times New Roman"/>
          <w:bCs/>
          <w:sz w:val="24"/>
          <w:szCs w:val="24"/>
        </w:rPr>
        <w:t xml:space="preserve"> </w:t>
      </w:r>
      <w:r w:rsidR="007C454C" w:rsidRPr="00CF39DD">
        <w:rPr>
          <w:rFonts w:ascii="Times New Roman" w:hAnsi="Times New Roman"/>
          <w:bCs/>
          <w:sz w:val="24"/>
          <w:szCs w:val="24"/>
        </w:rPr>
        <w:t>kontrollima, kas piirarv on täitunud. Kui see ei ole täitunud ja VMS-</w:t>
      </w:r>
      <w:proofErr w:type="spellStart"/>
      <w:r w:rsidR="007C454C" w:rsidRPr="00CF39DD">
        <w:rPr>
          <w:rFonts w:ascii="Times New Roman" w:hAnsi="Times New Roman"/>
          <w:bCs/>
          <w:sz w:val="24"/>
          <w:szCs w:val="24"/>
        </w:rPr>
        <w:t>is</w:t>
      </w:r>
      <w:proofErr w:type="spellEnd"/>
      <w:r w:rsidR="007C454C" w:rsidRPr="00CF39DD">
        <w:rPr>
          <w:rFonts w:ascii="Times New Roman" w:hAnsi="Times New Roman"/>
          <w:bCs/>
          <w:sz w:val="24"/>
          <w:szCs w:val="24"/>
        </w:rPr>
        <w:t xml:space="preserve"> sätestatud muud töötamise tingimused on täidetud, antakse </w:t>
      </w:r>
      <w:r w:rsidR="00662DA9">
        <w:rPr>
          <w:rFonts w:ascii="Times New Roman" w:hAnsi="Times New Roman"/>
          <w:bCs/>
          <w:sz w:val="24"/>
          <w:szCs w:val="24"/>
        </w:rPr>
        <w:t>töökohavahetuseks</w:t>
      </w:r>
      <w:r w:rsidR="007C454C" w:rsidRPr="00CF39DD">
        <w:rPr>
          <w:rFonts w:ascii="Times New Roman" w:hAnsi="Times New Roman"/>
          <w:bCs/>
          <w:sz w:val="24"/>
          <w:szCs w:val="24"/>
        </w:rPr>
        <w:t xml:space="preserve"> luba. Kui aga piirarv on </w:t>
      </w:r>
      <w:r w:rsidR="00662DA9">
        <w:rPr>
          <w:rFonts w:ascii="Times New Roman" w:hAnsi="Times New Roman"/>
          <w:bCs/>
          <w:sz w:val="24"/>
          <w:szCs w:val="24"/>
        </w:rPr>
        <w:t xml:space="preserve">töökohavahetuse registreerimise taotluse suhtes </w:t>
      </w:r>
      <w:r w:rsidR="007C454C" w:rsidRPr="00CF39DD">
        <w:rPr>
          <w:rFonts w:ascii="Times New Roman" w:hAnsi="Times New Roman"/>
          <w:bCs/>
          <w:sz w:val="24"/>
          <w:szCs w:val="24"/>
        </w:rPr>
        <w:t>otsuse tegemise hetkeks täitunud, isegi kui VMS-</w:t>
      </w:r>
      <w:proofErr w:type="spellStart"/>
      <w:r w:rsidR="007C454C" w:rsidRPr="00CF39DD">
        <w:rPr>
          <w:rFonts w:ascii="Times New Roman" w:hAnsi="Times New Roman"/>
          <w:bCs/>
          <w:sz w:val="24"/>
          <w:szCs w:val="24"/>
        </w:rPr>
        <w:t>is</w:t>
      </w:r>
      <w:proofErr w:type="spellEnd"/>
      <w:r w:rsidR="007C454C" w:rsidRPr="00CF39DD">
        <w:rPr>
          <w:rFonts w:ascii="Times New Roman" w:hAnsi="Times New Roman"/>
          <w:bCs/>
          <w:sz w:val="24"/>
          <w:szCs w:val="24"/>
        </w:rPr>
        <w:t xml:space="preserve"> sätestatud muud töötamise tingimused on täidetud, ei anta </w:t>
      </w:r>
      <w:r w:rsidR="00662DA9">
        <w:rPr>
          <w:rFonts w:ascii="Times New Roman" w:hAnsi="Times New Roman"/>
          <w:bCs/>
          <w:sz w:val="24"/>
          <w:szCs w:val="24"/>
        </w:rPr>
        <w:t xml:space="preserve">töökohavahetuseks </w:t>
      </w:r>
      <w:r w:rsidR="007C454C" w:rsidRPr="00CF39DD">
        <w:rPr>
          <w:rFonts w:ascii="Times New Roman" w:hAnsi="Times New Roman"/>
          <w:bCs/>
          <w:sz w:val="24"/>
          <w:szCs w:val="24"/>
        </w:rPr>
        <w:t>luba. Kui uue</w:t>
      </w:r>
      <w:r w:rsidR="00662DA9">
        <w:rPr>
          <w:rFonts w:ascii="Times New Roman" w:hAnsi="Times New Roman"/>
          <w:bCs/>
          <w:sz w:val="24"/>
          <w:szCs w:val="24"/>
        </w:rPr>
        <w:t>l töökohal</w:t>
      </w:r>
      <w:r w:rsidR="005F6A0D">
        <w:rPr>
          <w:rFonts w:ascii="Times New Roman" w:hAnsi="Times New Roman"/>
          <w:bCs/>
          <w:sz w:val="24"/>
          <w:szCs w:val="24"/>
        </w:rPr>
        <w:t xml:space="preserve"> töötamise alus on</w:t>
      </w:r>
      <w:r w:rsidR="007C454C" w:rsidRPr="00CF39DD">
        <w:rPr>
          <w:rFonts w:ascii="Times New Roman" w:hAnsi="Times New Roman"/>
          <w:bCs/>
          <w:sz w:val="24"/>
          <w:szCs w:val="24"/>
        </w:rPr>
        <w:t xml:space="preserve"> </w:t>
      </w:r>
      <w:r w:rsidR="00662DA9">
        <w:rPr>
          <w:rFonts w:ascii="Times New Roman" w:hAnsi="Times New Roman"/>
          <w:bCs/>
          <w:sz w:val="24"/>
          <w:szCs w:val="24"/>
        </w:rPr>
        <w:t>näiteks</w:t>
      </w:r>
      <w:r w:rsidR="007C454C" w:rsidRPr="00CF39DD">
        <w:rPr>
          <w:rFonts w:ascii="Times New Roman" w:hAnsi="Times New Roman"/>
          <w:bCs/>
          <w:sz w:val="24"/>
          <w:szCs w:val="24"/>
        </w:rPr>
        <w:t xml:space="preserve"> </w:t>
      </w:r>
      <w:r w:rsidR="005F6A0D">
        <w:rPr>
          <w:rFonts w:ascii="Times New Roman" w:hAnsi="Times New Roman"/>
          <w:bCs/>
          <w:sz w:val="24"/>
          <w:szCs w:val="24"/>
        </w:rPr>
        <w:t xml:space="preserve">töötamine </w:t>
      </w:r>
      <w:r w:rsidR="007C454C" w:rsidRPr="00CF39DD">
        <w:rPr>
          <w:rFonts w:ascii="Times New Roman" w:hAnsi="Times New Roman"/>
          <w:bCs/>
          <w:sz w:val="24"/>
          <w:szCs w:val="24"/>
        </w:rPr>
        <w:t>tippspetsialisti</w:t>
      </w:r>
      <w:r w:rsidR="005F6A0D">
        <w:rPr>
          <w:rFonts w:ascii="Times New Roman" w:hAnsi="Times New Roman"/>
          <w:bCs/>
          <w:sz w:val="24"/>
          <w:szCs w:val="24"/>
        </w:rPr>
        <w:t>na</w:t>
      </w:r>
      <w:r w:rsidR="007C454C" w:rsidRPr="00CF39DD">
        <w:rPr>
          <w:rFonts w:ascii="Times New Roman" w:hAnsi="Times New Roman"/>
          <w:bCs/>
          <w:sz w:val="24"/>
          <w:szCs w:val="24"/>
        </w:rPr>
        <w:t xml:space="preserve">, siis piirarv ei kohaldu ning isegi kui see on täitunud, ei ole see piiranguks </w:t>
      </w:r>
      <w:r w:rsidR="00662DA9">
        <w:rPr>
          <w:rFonts w:ascii="Times New Roman" w:hAnsi="Times New Roman"/>
          <w:bCs/>
          <w:sz w:val="24"/>
          <w:szCs w:val="24"/>
        </w:rPr>
        <w:t>töökohavahetuseks</w:t>
      </w:r>
      <w:r w:rsidR="007C454C" w:rsidRPr="00CF39DD">
        <w:rPr>
          <w:rFonts w:ascii="Times New Roman" w:hAnsi="Times New Roman"/>
          <w:bCs/>
          <w:sz w:val="24"/>
          <w:szCs w:val="24"/>
        </w:rPr>
        <w:t xml:space="preserve"> loa andmisel. Samuti, kui välismaalane on juba </w:t>
      </w:r>
      <w:r>
        <w:rPr>
          <w:rFonts w:ascii="Times New Roman" w:hAnsi="Times New Roman"/>
          <w:bCs/>
          <w:sz w:val="24"/>
          <w:szCs w:val="24"/>
        </w:rPr>
        <w:t xml:space="preserve">varasemalt tähtajalise </w:t>
      </w:r>
      <w:r w:rsidR="007C454C" w:rsidRPr="00CF39DD">
        <w:rPr>
          <w:rFonts w:ascii="Times New Roman" w:hAnsi="Times New Roman"/>
          <w:bCs/>
          <w:sz w:val="24"/>
          <w:szCs w:val="24"/>
        </w:rPr>
        <w:t>elamisloa saamisel arvestatud piirarvu alla, siis tulenevalt VMS</w:t>
      </w:r>
      <w:r w:rsidR="001F2B6E">
        <w:rPr>
          <w:rFonts w:ascii="Times New Roman" w:hAnsi="Times New Roman"/>
          <w:bCs/>
          <w:sz w:val="24"/>
          <w:szCs w:val="24"/>
        </w:rPr>
        <w:t>-i</w:t>
      </w:r>
      <w:r w:rsidR="007C454C" w:rsidRPr="00CF39DD">
        <w:rPr>
          <w:rFonts w:ascii="Times New Roman" w:hAnsi="Times New Roman"/>
          <w:bCs/>
          <w:sz w:val="24"/>
          <w:szCs w:val="24"/>
        </w:rPr>
        <w:t xml:space="preserve"> § 115 punktis 10 sätestatust, ei kohaldu talle </w:t>
      </w:r>
      <w:r w:rsidR="00662DA9">
        <w:rPr>
          <w:rFonts w:ascii="Times New Roman" w:hAnsi="Times New Roman"/>
          <w:bCs/>
          <w:sz w:val="24"/>
          <w:szCs w:val="24"/>
        </w:rPr>
        <w:t>töökohavahetusel</w:t>
      </w:r>
      <w:r w:rsidR="007C454C" w:rsidRPr="00CF39DD">
        <w:rPr>
          <w:rFonts w:ascii="Times New Roman" w:hAnsi="Times New Roman"/>
          <w:bCs/>
          <w:sz w:val="24"/>
          <w:szCs w:val="24"/>
        </w:rPr>
        <w:t xml:space="preserve"> enam piirarv</w:t>
      </w:r>
      <w:r w:rsidR="002111E8" w:rsidRPr="00CF39DD">
        <w:rPr>
          <w:rFonts w:ascii="Times New Roman" w:hAnsi="Times New Roman"/>
          <w:bCs/>
          <w:sz w:val="24"/>
          <w:szCs w:val="24"/>
        </w:rPr>
        <w:t xml:space="preserve">. </w:t>
      </w:r>
    </w:p>
    <w:p w14:paraId="6ACB0958" w14:textId="6CB61580" w:rsidR="007B6408" w:rsidRPr="00CF39DD" w:rsidRDefault="00BA20AC"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 </w:t>
      </w:r>
    </w:p>
    <w:p w14:paraId="4BF6F40B" w14:textId="126DEACF" w:rsidR="007B6408" w:rsidRPr="00CF39DD" w:rsidRDefault="001703E5" w:rsidP="007E0942">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sidR="00B51EE3">
        <w:rPr>
          <w:rFonts w:ascii="Times New Roman" w:hAnsi="Times New Roman" w:cs="Times New Roman"/>
          <w:sz w:val="24"/>
          <w:szCs w:val="24"/>
          <w:u w:val="single"/>
          <w:vertAlign w:val="superscript"/>
        </w:rPr>
        <w:t>1</w:t>
      </w:r>
      <w:r w:rsidRPr="001703E5">
        <w:rPr>
          <w:rFonts w:ascii="Times New Roman" w:hAnsi="Times New Roman" w:cs="Times New Roman"/>
          <w:sz w:val="24"/>
          <w:szCs w:val="24"/>
          <w:u w:val="single"/>
        </w:rPr>
        <w:t xml:space="preserve"> l</w:t>
      </w:r>
      <w:r w:rsidR="007B6408" w:rsidRPr="001703E5">
        <w:rPr>
          <w:rFonts w:ascii="Times New Roman" w:hAnsi="Times New Roman" w:cs="Times New Roman"/>
          <w:sz w:val="24"/>
          <w:szCs w:val="24"/>
          <w:u w:val="single"/>
        </w:rPr>
        <w:t xml:space="preserve">õikega </w:t>
      </w:r>
      <w:r w:rsidR="00A2049F" w:rsidRPr="001703E5">
        <w:rPr>
          <w:rFonts w:ascii="Times New Roman" w:hAnsi="Times New Roman" w:cs="Times New Roman"/>
          <w:sz w:val="24"/>
          <w:szCs w:val="24"/>
          <w:u w:val="single"/>
        </w:rPr>
        <w:t>5</w:t>
      </w:r>
      <w:r w:rsidR="007B6408" w:rsidRPr="00CF39DD">
        <w:rPr>
          <w:rFonts w:ascii="Times New Roman" w:hAnsi="Times New Roman" w:cs="Times New Roman"/>
          <w:sz w:val="24"/>
          <w:szCs w:val="24"/>
        </w:rPr>
        <w:t xml:space="preserve"> </w:t>
      </w:r>
      <w:r w:rsidR="007B6408" w:rsidRPr="00917DB9">
        <w:rPr>
          <w:rFonts w:ascii="Times New Roman" w:hAnsi="Times New Roman" w:cs="Times New Roman"/>
          <w:sz w:val="24"/>
          <w:szCs w:val="24"/>
        </w:rPr>
        <w:t>sätestatakse</w:t>
      </w:r>
      <w:r w:rsidR="008C0425" w:rsidRPr="00917DB9">
        <w:rPr>
          <w:rFonts w:ascii="Times New Roman" w:hAnsi="Times New Roman" w:cs="Times New Roman"/>
          <w:sz w:val="24"/>
          <w:szCs w:val="24"/>
        </w:rPr>
        <w:t>, et PPA võib jätta töökohavahet</w:t>
      </w:r>
      <w:r w:rsidR="00030D8E" w:rsidRPr="00917DB9">
        <w:rPr>
          <w:rFonts w:ascii="Times New Roman" w:hAnsi="Times New Roman" w:cs="Times New Roman"/>
          <w:sz w:val="24"/>
          <w:szCs w:val="24"/>
        </w:rPr>
        <w:t>use</w:t>
      </w:r>
      <w:r w:rsidR="008C0425" w:rsidRPr="00917DB9">
        <w:rPr>
          <w:rFonts w:ascii="Times New Roman" w:hAnsi="Times New Roman" w:cs="Times New Roman"/>
          <w:sz w:val="24"/>
          <w:szCs w:val="24"/>
        </w:rPr>
        <w:t xml:space="preserve"> registreerimise taotluse läbi vaatamata, kui PPA on and</w:t>
      </w:r>
      <w:r w:rsidR="00C80335" w:rsidRPr="00917DB9">
        <w:rPr>
          <w:rFonts w:ascii="Times New Roman" w:hAnsi="Times New Roman" w:cs="Times New Roman"/>
          <w:sz w:val="24"/>
          <w:szCs w:val="24"/>
        </w:rPr>
        <w:t>nud</w:t>
      </w:r>
      <w:r w:rsidR="008C0425" w:rsidRPr="00917DB9">
        <w:rPr>
          <w:rFonts w:ascii="Times New Roman" w:hAnsi="Times New Roman" w:cs="Times New Roman"/>
          <w:sz w:val="24"/>
          <w:szCs w:val="24"/>
        </w:rPr>
        <w:t xml:space="preserve"> hinnangu välismaalase ebausaldusväärsuse kohta.</w:t>
      </w:r>
      <w:r w:rsidR="001664E2" w:rsidRPr="00917DB9">
        <w:rPr>
          <w:rFonts w:ascii="Times New Roman" w:hAnsi="Times New Roman" w:cs="Times New Roman"/>
          <w:sz w:val="24"/>
          <w:szCs w:val="24"/>
        </w:rPr>
        <w:t xml:space="preserve"> Muudatus on seotud eelnõu § 1 punktiga </w:t>
      </w:r>
      <w:r w:rsidR="002356F6">
        <w:rPr>
          <w:rFonts w:ascii="Times New Roman" w:hAnsi="Times New Roman" w:cs="Times New Roman"/>
          <w:sz w:val="24"/>
          <w:szCs w:val="24"/>
        </w:rPr>
        <w:t>1</w:t>
      </w:r>
      <w:r w:rsidR="001664E2" w:rsidRPr="00917DB9">
        <w:rPr>
          <w:rFonts w:ascii="Times New Roman" w:hAnsi="Times New Roman" w:cs="Times New Roman"/>
          <w:sz w:val="24"/>
          <w:szCs w:val="24"/>
        </w:rPr>
        <w:t>.</w:t>
      </w:r>
      <w:r w:rsidR="001664E2">
        <w:rPr>
          <w:rFonts w:ascii="Times New Roman" w:hAnsi="Times New Roman" w:cs="Times New Roman"/>
          <w:sz w:val="24"/>
          <w:szCs w:val="24"/>
        </w:rPr>
        <w:t xml:space="preserve"> </w:t>
      </w:r>
    </w:p>
    <w:p w14:paraId="35742E45" w14:textId="77777777" w:rsidR="008C0425" w:rsidRPr="00CF39DD" w:rsidRDefault="008C0425" w:rsidP="007E0942">
      <w:pPr>
        <w:spacing w:after="0" w:line="240" w:lineRule="auto"/>
        <w:jc w:val="both"/>
        <w:rPr>
          <w:rFonts w:ascii="Times New Roman" w:hAnsi="Times New Roman" w:cs="Times New Roman"/>
          <w:sz w:val="24"/>
          <w:szCs w:val="24"/>
        </w:rPr>
      </w:pPr>
    </w:p>
    <w:p w14:paraId="267C876C" w14:textId="68C82802" w:rsidR="00C57029" w:rsidRPr="00CF39DD" w:rsidRDefault="008C0425"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VMS</w:t>
      </w:r>
      <w:r w:rsidR="001F2B6E">
        <w:rPr>
          <w:rFonts w:ascii="Times New Roman" w:hAnsi="Times New Roman" w:cs="Times New Roman"/>
          <w:sz w:val="24"/>
          <w:szCs w:val="24"/>
        </w:rPr>
        <w:t>-i</w:t>
      </w:r>
      <w:r w:rsidRPr="00CF39DD">
        <w:rPr>
          <w:rFonts w:ascii="Times New Roman" w:hAnsi="Times New Roman" w:cs="Times New Roman"/>
          <w:sz w:val="24"/>
          <w:szCs w:val="24"/>
        </w:rPr>
        <w:t xml:space="preserve"> § 40</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w:t>
      </w:r>
      <w:r w:rsidR="00D07399">
        <w:rPr>
          <w:rFonts w:ascii="Times New Roman" w:hAnsi="Times New Roman" w:cs="Times New Roman"/>
          <w:sz w:val="24"/>
          <w:szCs w:val="24"/>
        </w:rPr>
        <w:t>alusel</w:t>
      </w:r>
      <w:r w:rsidRPr="00CF39DD">
        <w:rPr>
          <w:rFonts w:ascii="Times New Roman" w:hAnsi="Times New Roman" w:cs="Times New Roman"/>
          <w:sz w:val="24"/>
          <w:szCs w:val="24"/>
        </w:rPr>
        <w:t xml:space="preserve"> võib PPA anda hinnangu tööandja ebausaldusvääruse kohta ning seda hinnangut võib PPA arvestada tulevikus esitatavate taotluste puhul. VMS</w:t>
      </w:r>
      <w:r w:rsidR="001F2B6E">
        <w:rPr>
          <w:rFonts w:ascii="Times New Roman" w:hAnsi="Times New Roman" w:cs="Times New Roman"/>
          <w:sz w:val="24"/>
          <w:szCs w:val="24"/>
        </w:rPr>
        <w:t>-i</w:t>
      </w:r>
      <w:r w:rsidRPr="00CF39DD">
        <w:rPr>
          <w:rFonts w:ascii="Times New Roman" w:hAnsi="Times New Roman" w:cs="Times New Roman"/>
          <w:sz w:val="24"/>
          <w:szCs w:val="24"/>
        </w:rPr>
        <w:t xml:space="preserve"> § 97 lõike 2 kohaselt võib PPA jätta pikaajalise viisa ja viibimisaja pikendamise taotluse läbi vaatamata, kui </w:t>
      </w:r>
      <w:r w:rsidR="000552D4" w:rsidRPr="00CF39DD">
        <w:rPr>
          <w:rFonts w:ascii="Times New Roman" w:hAnsi="Times New Roman" w:cs="Times New Roman"/>
          <w:sz w:val="24"/>
          <w:szCs w:val="24"/>
        </w:rPr>
        <w:t>PPA on andnud hinnangu kutsuja ebausaldusväärsuse kohta. Samuti võib PPA VMS</w:t>
      </w:r>
      <w:r w:rsidR="001F2B6E">
        <w:rPr>
          <w:rFonts w:ascii="Times New Roman" w:hAnsi="Times New Roman" w:cs="Times New Roman"/>
          <w:sz w:val="24"/>
          <w:szCs w:val="24"/>
        </w:rPr>
        <w:t>-i</w:t>
      </w:r>
      <w:r w:rsidR="000552D4" w:rsidRPr="00CF39DD">
        <w:rPr>
          <w:rFonts w:ascii="Times New Roman" w:hAnsi="Times New Roman" w:cs="Times New Roman"/>
          <w:sz w:val="24"/>
          <w:szCs w:val="24"/>
        </w:rPr>
        <w:t xml:space="preserve"> § 107</w:t>
      </w:r>
      <w:r w:rsidR="000552D4" w:rsidRPr="00CF39DD">
        <w:rPr>
          <w:rFonts w:ascii="Times New Roman" w:hAnsi="Times New Roman" w:cs="Times New Roman"/>
          <w:sz w:val="24"/>
          <w:szCs w:val="24"/>
          <w:vertAlign w:val="superscript"/>
        </w:rPr>
        <w:t>2</w:t>
      </w:r>
      <w:r w:rsidR="000552D4" w:rsidRPr="00CF39DD">
        <w:rPr>
          <w:rFonts w:ascii="Times New Roman" w:hAnsi="Times New Roman" w:cs="Times New Roman"/>
          <w:sz w:val="24"/>
          <w:szCs w:val="24"/>
        </w:rPr>
        <w:t xml:space="preserve"> alusel jätta läbi vaatamata lühiajalise töötamise registreerimise taotluse ning VMS</w:t>
      </w:r>
      <w:r w:rsidR="001F2B6E">
        <w:rPr>
          <w:rFonts w:ascii="Times New Roman" w:hAnsi="Times New Roman" w:cs="Times New Roman"/>
          <w:sz w:val="24"/>
          <w:szCs w:val="24"/>
        </w:rPr>
        <w:t>-i</w:t>
      </w:r>
      <w:r w:rsidR="000552D4" w:rsidRPr="00CF39DD">
        <w:rPr>
          <w:rFonts w:ascii="Times New Roman" w:hAnsi="Times New Roman" w:cs="Times New Roman"/>
          <w:sz w:val="24"/>
          <w:szCs w:val="24"/>
        </w:rPr>
        <w:t xml:space="preserve"> § 219 lõike 2 alusel tähtajalise elamisloa taotluse. Eesmärgipärane on võimaldada </w:t>
      </w:r>
      <w:proofErr w:type="spellStart"/>
      <w:r w:rsidR="000552D4" w:rsidRPr="00CF39DD">
        <w:rPr>
          <w:rFonts w:ascii="Times New Roman" w:hAnsi="Times New Roman" w:cs="Times New Roman"/>
          <w:sz w:val="24"/>
          <w:szCs w:val="24"/>
        </w:rPr>
        <w:t>PPA-l</w:t>
      </w:r>
      <w:proofErr w:type="spellEnd"/>
      <w:r w:rsidR="000552D4" w:rsidRPr="00CF39DD">
        <w:rPr>
          <w:rFonts w:ascii="Times New Roman" w:hAnsi="Times New Roman" w:cs="Times New Roman"/>
          <w:sz w:val="24"/>
          <w:szCs w:val="24"/>
        </w:rPr>
        <w:t xml:space="preserve"> jätta läbi vaatamata ka töökohavahet</w:t>
      </w:r>
      <w:r w:rsidR="00612F4C">
        <w:rPr>
          <w:rFonts w:ascii="Times New Roman" w:hAnsi="Times New Roman" w:cs="Times New Roman"/>
          <w:sz w:val="24"/>
          <w:szCs w:val="24"/>
        </w:rPr>
        <w:t>use</w:t>
      </w:r>
      <w:r w:rsidR="000552D4" w:rsidRPr="00CF39DD">
        <w:rPr>
          <w:rFonts w:ascii="Times New Roman" w:hAnsi="Times New Roman" w:cs="Times New Roman"/>
          <w:sz w:val="24"/>
          <w:szCs w:val="24"/>
        </w:rPr>
        <w:t xml:space="preserve"> registreerimise taotlus, kui PPA on VMS</w:t>
      </w:r>
      <w:r w:rsidR="001F2B6E">
        <w:rPr>
          <w:rFonts w:ascii="Times New Roman" w:hAnsi="Times New Roman" w:cs="Times New Roman"/>
          <w:sz w:val="24"/>
          <w:szCs w:val="24"/>
        </w:rPr>
        <w:t>-i</w:t>
      </w:r>
      <w:r w:rsidR="000552D4" w:rsidRPr="00CF39DD">
        <w:rPr>
          <w:rFonts w:ascii="Times New Roman" w:hAnsi="Times New Roman" w:cs="Times New Roman"/>
          <w:sz w:val="24"/>
          <w:szCs w:val="24"/>
        </w:rPr>
        <w:t xml:space="preserve"> §</w:t>
      </w:r>
      <w:r w:rsidR="00C57029" w:rsidRPr="00CF39DD">
        <w:rPr>
          <w:rFonts w:ascii="Times New Roman" w:hAnsi="Times New Roman" w:cs="Times New Roman"/>
          <w:sz w:val="24"/>
          <w:szCs w:val="24"/>
        </w:rPr>
        <w:t xml:space="preserve"> </w:t>
      </w:r>
      <w:r w:rsidR="000552D4" w:rsidRPr="00CF39DD">
        <w:rPr>
          <w:rFonts w:ascii="Times New Roman" w:hAnsi="Times New Roman" w:cs="Times New Roman"/>
          <w:sz w:val="24"/>
          <w:szCs w:val="24"/>
        </w:rPr>
        <w:t>40</w:t>
      </w:r>
      <w:r w:rsidR="000552D4" w:rsidRPr="00CF39DD">
        <w:rPr>
          <w:rFonts w:ascii="Times New Roman" w:hAnsi="Times New Roman" w:cs="Times New Roman"/>
          <w:sz w:val="24"/>
          <w:szCs w:val="24"/>
          <w:vertAlign w:val="superscript"/>
        </w:rPr>
        <w:t>2</w:t>
      </w:r>
      <w:r w:rsidR="000552D4" w:rsidRPr="00CF39DD">
        <w:rPr>
          <w:rFonts w:ascii="Times New Roman" w:hAnsi="Times New Roman" w:cs="Times New Roman"/>
          <w:sz w:val="24"/>
          <w:szCs w:val="24"/>
        </w:rPr>
        <w:t xml:space="preserve"> alusel andnud tööandja kohta hinnangu, et see tööandja on ebausaldusväärne.</w:t>
      </w:r>
      <w:r w:rsidR="00C57029" w:rsidRPr="00CF39DD">
        <w:rPr>
          <w:rFonts w:ascii="Times New Roman" w:hAnsi="Times New Roman" w:cs="Times New Roman"/>
          <w:sz w:val="24"/>
          <w:szCs w:val="24"/>
        </w:rPr>
        <w:t xml:space="preserve"> Seda põhjusel, et tööandja usaldusväärsus on töötamiseks </w:t>
      </w:r>
      <w:r w:rsidR="006618A1">
        <w:rPr>
          <w:rFonts w:ascii="Times New Roman" w:hAnsi="Times New Roman" w:cs="Times New Roman"/>
          <w:sz w:val="24"/>
          <w:szCs w:val="24"/>
        </w:rPr>
        <w:t>antud</w:t>
      </w:r>
      <w:r w:rsidR="00C57029" w:rsidRPr="00CF39DD">
        <w:rPr>
          <w:rFonts w:ascii="Times New Roman" w:hAnsi="Times New Roman" w:cs="Times New Roman"/>
          <w:sz w:val="24"/>
          <w:szCs w:val="24"/>
        </w:rPr>
        <w:t xml:space="preserve"> </w:t>
      </w:r>
      <w:r w:rsidR="00612F4C">
        <w:rPr>
          <w:rFonts w:ascii="Times New Roman" w:hAnsi="Times New Roman" w:cs="Times New Roman"/>
          <w:sz w:val="24"/>
          <w:szCs w:val="24"/>
        </w:rPr>
        <w:t xml:space="preserve">tähtajalise </w:t>
      </w:r>
      <w:r w:rsidR="00C57029" w:rsidRPr="00CF39DD">
        <w:rPr>
          <w:rFonts w:ascii="Times New Roman" w:hAnsi="Times New Roman" w:cs="Times New Roman"/>
          <w:sz w:val="24"/>
          <w:szCs w:val="24"/>
        </w:rPr>
        <w:t>elamisloa andmise tingimus. VMS</w:t>
      </w:r>
      <w:r w:rsidR="001F2B6E">
        <w:rPr>
          <w:rFonts w:ascii="Times New Roman" w:hAnsi="Times New Roman" w:cs="Times New Roman"/>
          <w:sz w:val="24"/>
          <w:szCs w:val="24"/>
        </w:rPr>
        <w:t>-i</w:t>
      </w:r>
      <w:r w:rsidR="00C57029" w:rsidRPr="00CF39DD">
        <w:rPr>
          <w:rFonts w:ascii="Times New Roman" w:hAnsi="Times New Roman" w:cs="Times New Roman"/>
          <w:sz w:val="24"/>
          <w:szCs w:val="24"/>
        </w:rPr>
        <w:t xml:space="preserve"> § 180 </w:t>
      </w:r>
      <w:r w:rsidR="00F8399D">
        <w:rPr>
          <w:rFonts w:ascii="Times New Roman" w:hAnsi="Times New Roman" w:cs="Times New Roman"/>
          <w:sz w:val="24"/>
          <w:szCs w:val="24"/>
        </w:rPr>
        <w:t xml:space="preserve">lõike 2 punkti 5 </w:t>
      </w:r>
      <w:r w:rsidR="00C57029" w:rsidRPr="00CF39DD">
        <w:rPr>
          <w:rFonts w:ascii="Times New Roman" w:hAnsi="Times New Roman" w:cs="Times New Roman"/>
          <w:sz w:val="24"/>
          <w:szCs w:val="24"/>
        </w:rPr>
        <w:t>kohaselt keeldutakse elamisloa andmisest, kui tööandja usaldusväärsuses on põhjust kahelda. Kui PPA on juba andnud tööandja suhtes hinnangu tema ebausaldusväärsuse kohta, ei ole halduskoormuse vaates mõistlik viia läbi sisulist menetlust töökohavahet</w:t>
      </w:r>
      <w:r w:rsidR="00612F4C">
        <w:rPr>
          <w:rFonts w:ascii="Times New Roman" w:hAnsi="Times New Roman" w:cs="Times New Roman"/>
          <w:sz w:val="24"/>
          <w:szCs w:val="24"/>
        </w:rPr>
        <w:t>use</w:t>
      </w:r>
      <w:r w:rsidR="00C57029" w:rsidRPr="00CF39DD">
        <w:rPr>
          <w:rFonts w:ascii="Times New Roman" w:hAnsi="Times New Roman" w:cs="Times New Roman"/>
          <w:sz w:val="24"/>
          <w:szCs w:val="24"/>
        </w:rPr>
        <w:t xml:space="preserve"> registreerimise taotluse osas. </w:t>
      </w:r>
      <w:r w:rsidR="002356F6">
        <w:rPr>
          <w:rFonts w:ascii="Times New Roman" w:hAnsi="Times New Roman" w:cs="Times New Roman"/>
          <w:sz w:val="24"/>
          <w:szCs w:val="24"/>
        </w:rPr>
        <w:t xml:space="preserve">Nii nagu tähtajalise elamisloa taotluse puhul, on ka töökohavahetuse </w:t>
      </w:r>
      <w:r w:rsidR="002356F6">
        <w:rPr>
          <w:rFonts w:ascii="Times New Roman" w:hAnsi="Times New Roman" w:cs="Times New Roman"/>
          <w:sz w:val="24"/>
          <w:szCs w:val="24"/>
        </w:rPr>
        <w:lastRenderedPageBreak/>
        <w:t xml:space="preserve">registreerimise puhul </w:t>
      </w:r>
      <w:proofErr w:type="spellStart"/>
      <w:r w:rsidR="002356F6">
        <w:rPr>
          <w:rFonts w:ascii="Times New Roman" w:hAnsi="Times New Roman" w:cs="Times New Roman"/>
          <w:sz w:val="24"/>
          <w:szCs w:val="24"/>
        </w:rPr>
        <w:t>PPA-l</w:t>
      </w:r>
      <w:proofErr w:type="spellEnd"/>
      <w:r w:rsidR="002356F6">
        <w:rPr>
          <w:rFonts w:ascii="Times New Roman" w:hAnsi="Times New Roman" w:cs="Times New Roman"/>
          <w:sz w:val="24"/>
          <w:szCs w:val="24"/>
        </w:rPr>
        <w:t xml:space="preserve"> kaalutlusõigus selles osas, kas taotlus jäetakse ebausaldusväärsuse hinnangu tõttu läbi vaatamata või mitte. </w:t>
      </w:r>
    </w:p>
    <w:p w14:paraId="44607154" w14:textId="77777777" w:rsidR="007B6408" w:rsidRPr="00CF39DD" w:rsidRDefault="007B6408" w:rsidP="007E0942">
      <w:pPr>
        <w:spacing w:after="0" w:line="240" w:lineRule="auto"/>
        <w:jc w:val="both"/>
        <w:rPr>
          <w:rFonts w:ascii="Times New Roman" w:hAnsi="Times New Roman" w:cs="Times New Roman"/>
          <w:sz w:val="24"/>
          <w:szCs w:val="24"/>
        </w:rPr>
      </w:pPr>
    </w:p>
    <w:p w14:paraId="10584CB9" w14:textId="5B1499C6" w:rsidR="00954268" w:rsidRDefault="001703E5" w:rsidP="007E0942">
      <w:pPr>
        <w:spacing w:after="0" w:line="240" w:lineRule="auto"/>
        <w:jc w:val="both"/>
        <w:rPr>
          <w:rFonts w:ascii="Times New Roman" w:hAnsi="Times New Roman" w:cs="Times New Roman"/>
          <w:sz w:val="24"/>
          <w:szCs w:val="24"/>
        </w:rPr>
      </w:pPr>
      <w:r w:rsidRPr="00253AD5">
        <w:rPr>
          <w:rFonts w:ascii="Times New Roman" w:hAnsi="Times New Roman" w:cs="Times New Roman"/>
          <w:sz w:val="24"/>
          <w:szCs w:val="24"/>
          <w:u w:val="single"/>
        </w:rPr>
        <w:t>Paragrahvis 184</w:t>
      </w:r>
      <w:r w:rsidRPr="00253AD5">
        <w:rPr>
          <w:rFonts w:ascii="Times New Roman" w:hAnsi="Times New Roman" w:cs="Times New Roman"/>
          <w:sz w:val="24"/>
          <w:szCs w:val="24"/>
          <w:u w:val="single"/>
          <w:vertAlign w:val="superscript"/>
        </w:rPr>
        <w:t>2</w:t>
      </w:r>
      <w:r>
        <w:rPr>
          <w:rFonts w:ascii="Times New Roman" w:hAnsi="Times New Roman" w:cs="Times New Roman"/>
          <w:sz w:val="24"/>
          <w:szCs w:val="24"/>
        </w:rPr>
        <w:t xml:space="preserve"> on sätestatud tingimused töökoha vahetamiseks sama tööandja juures </w:t>
      </w:r>
      <w:r w:rsidR="00253AD5">
        <w:rPr>
          <w:rFonts w:ascii="Times New Roman" w:hAnsi="Times New Roman" w:cs="Times New Roman"/>
          <w:sz w:val="24"/>
          <w:szCs w:val="24"/>
        </w:rPr>
        <w:t>töötamiseks ant</w:t>
      </w:r>
      <w:r w:rsidR="00042927">
        <w:rPr>
          <w:rFonts w:ascii="Times New Roman" w:hAnsi="Times New Roman" w:cs="Times New Roman"/>
          <w:sz w:val="24"/>
          <w:szCs w:val="24"/>
        </w:rPr>
        <w:t>ud</w:t>
      </w:r>
      <w:r w:rsidR="00253AD5">
        <w:rPr>
          <w:rFonts w:ascii="Times New Roman" w:hAnsi="Times New Roman" w:cs="Times New Roman"/>
          <w:sz w:val="24"/>
          <w:szCs w:val="24"/>
        </w:rPr>
        <w:t xml:space="preserve"> tähtajalise </w:t>
      </w:r>
      <w:r>
        <w:rPr>
          <w:rFonts w:ascii="Times New Roman" w:hAnsi="Times New Roman" w:cs="Times New Roman"/>
          <w:sz w:val="24"/>
          <w:szCs w:val="24"/>
        </w:rPr>
        <w:t>elamisloa kehtivusaja jooksul.</w:t>
      </w:r>
    </w:p>
    <w:p w14:paraId="18EED4E0" w14:textId="77777777" w:rsidR="001703E5" w:rsidRPr="00CF39DD" w:rsidRDefault="001703E5" w:rsidP="007E0942">
      <w:pPr>
        <w:spacing w:after="0" w:line="240" w:lineRule="auto"/>
        <w:jc w:val="both"/>
        <w:rPr>
          <w:rFonts w:ascii="Times New Roman" w:hAnsi="Times New Roman" w:cs="Times New Roman"/>
          <w:sz w:val="24"/>
          <w:szCs w:val="24"/>
        </w:rPr>
      </w:pPr>
    </w:p>
    <w:p w14:paraId="3A99A0BE" w14:textId="26F3CB67" w:rsidR="00193274" w:rsidRDefault="001703E5" w:rsidP="007E0942">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sidRPr="001703E5">
        <w:rPr>
          <w:rFonts w:ascii="Times New Roman" w:hAnsi="Times New Roman" w:cs="Times New Roman"/>
          <w:sz w:val="24"/>
          <w:szCs w:val="24"/>
          <w:u w:val="single"/>
          <w:vertAlign w:val="superscript"/>
        </w:rPr>
        <w:t>2</w:t>
      </w:r>
      <w:r w:rsidRPr="001703E5">
        <w:rPr>
          <w:rFonts w:ascii="Times New Roman" w:hAnsi="Times New Roman" w:cs="Times New Roman"/>
          <w:sz w:val="24"/>
          <w:szCs w:val="24"/>
          <w:u w:val="single"/>
        </w:rPr>
        <w:t xml:space="preserve"> l</w:t>
      </w:r>
      <w:r w:rsidR="007B6408" w:rsidRPr="001703E5">
        <w:rPr>
          <w:rFonts w:ascii="Times New Roman" w:hAnsi="Times New Roman" w:cs="Times New Roman"/>
          <w:sz w:val="24"/>
          <w:szCs w:val="24"/>
          <w:u w:val="single"/>
        </w:rPr>
        <w:t xml:space="preserve">õikega </w:t>
      </w:r>
      <w:r w:rsidRPr="001703E5">
        <w:rPr>
          <w:rFonts w:ascii="Times New Roman" w:hAnsi="Times New Roman" w:cs="Times New Roman"/>
          <w:sz w:val="24"/>
          <w:szCs w:val="24"/>
          <w:u w:val="single"/>
        </w:rPr>
        <w:t>1</w:t>
      </w:r>
      <w:r w:rsidR="00A2049F" w:rsidRPr="001703E5">
        <w:rPr>
          <w:rFonts w:ascii="Times New Roman" w:hAnsi="Times New Roman" w:cs="Times New Roman"/>
          <w:sz w:val="24"/>
          <w:szCs w:val="24"/>
          <w:u w:val="single"/>
        </w:rPr>
        <w:t xml:space="preserve"> </w:t>
      </w:r>
      <w:r w:rsidR="007B6408" w:rsidRPr="00CF39DD">
        <w:rPr>
          <w:rFonts w:ascii="Times New Roman" w:hAnsi="Times New Roman" w:cs="Times New Roman"/>
          <w:sz w:val="24"/>
          <w:szCs w:val="24"/>
        </w:rPr>
        <w:t>sätestatakse</w:t>
      </w:r>
      <w:r w:rsidR="003975A9" w:rsidRPr="00CF39DD">
        <w:rPr>
          <w:rFonts w:ascii="Times New Roman" w:hAnsi="Times New Roman" w:cs="Times New Roman"/>
          <w:sz w:val="24"/>
          <w:szCs w:val="24"/>
        </w:rPr>
        <w:t xml:space="preserve">, et </w:t>
      </w:r>
      <w:r w:rsidR="00253AD5">
        <w:rPr>
          <w:rFonts w:ascii="Times New Roman" w:hAnsi="Times New Roman" w:cs="Times New Roman"/>
          <w:sz w:val="24"/>
          <w:szCs w:val="24"/>
        </w:rPr>
        <w:t xml:space="preserve">välismaalane võib töötamiseks antud tähtajalise elamisloa kehtivusajal vahetada töökohta sama tööandja juures samadel tingimustel, nagu tööandja vahetamise puhul. See tähendab, et </w:t>
      </w:r>
      <w:r w:rsidR="00193274">
        <w:rPr>
          <w:rFonts w:ascii="Times New Roman" w:hAnsi="Times New Roman" w:cs="Times New Roman"/>
          <w:sz w:val="24"/>
          <w:szCs w:val="24"/>
        </w:rPr>
        <w:t xml:space="preserve">tööandja peab </w:t>
      </w:r>
      <w:proofErr w:type="spellStart"/>
      <w:r w:rsidR="00193274">
        <w:rPr>
          <w:rFonts w:ascii="Times New Roman" w:hAnsi="Times New Roman" w:cs="Times New Roman"/>
          <w:sz w:val="24"/>
          <w:szCs w:val="24"/>
        </w:rPr>
        <w:t>PPA-le</w:t>
      </w:r>
      <w:proofErr w:type="spellEnd"/>
      <w:r w:rsidR="00193274">
        <w:rPr>
          <w:rFonts w:ascii="Times New Roman" w:hAnsi="Times New Roman" w:cs="Times New Roman"/>
          <w:sz w:val="24"/>
          <w:szCs w:val="24"/>
        </w:rPr>
        <w:t xml:space="preserve"> esitama enne töökoha vahetamist töökohavahetuse registreerimise taotluse </w:t>
      </w:r>
      <w:r w:rsidR="00193274" w:rsidRPr="00CF39DD">
        <w:rPr>
          <w:rFonts w:ascii="Times New Roman" w:hAnsi="Times New Roman" w:cs="Times New Roman"/>
          <w:sz w:val="24"/>
          <w:szCs w:val="24"/>
        </w:rPr>
        <w:t xml:space="preserve">ning PPA </w:t>
      </w:r>
      <w:r w:rsidR="00193274">
        <w:rPr>
          <w:rFonts w:ascii="Times New Roman" w:hAnsi="Times New Roman" w:cs="Times New Roman"/>
          <w:sz w:val="24"/>
          <w:szCs w:val="24"/>
        </w:rPr>
        <w:t xml:space="preserve">peab olema registreerinud töökohavahetuse. </w:t>
      </w:r>
      <w:r w:rsidR="00193274" w:rsidRPr="00CF39DD">
        <w:rPr>
          <w:rFonts w:ascii="Times New Roman" w:hAnsi="Times New Roman" w:cs="Times New Roman"/>
          <w:sz w:val="24"/>
          <w:szCs w:val="24"/>
        </w:rPr>
        <w:t xml:space="preserve">Enne, kui PPA ei ole </w:t>
      </w:r>
      <w:r w:rsidR="00193274">
        <w:rPr>
          <w:rFonts w:ascii="Times New Roman" w:hAnsi="Times New Roman" w:cs="Times New Roman"/>
          <w:sz w:val="24"/>
          <w:szCs w:val="24"/>
        </w:rPr>
        <w:t>töökohavahetuse</w:t>
      </w:r>
      <w:r w:rsidR="00193274" w:rsidRPr="00CF39DD">
        <w:rPr>
          <w:rFonts w:ascii="Times New Roman" w:hAnsi="Times New Roman" w:cs="Times New Roman"/>
          <w:sz w:val="24"/>
          <w:szCs w:val="24"/>
        </w:rPr>
        <w:t xml:space="preserve"> registreerimise taotluse alusel kontrollinud </w:t>
      </w:r>
      <w:r w:rsidR="00193274">
        <w:rPr>
          <w:rFonts w:ascii="Times New Roman" w:hAnsi="Times New Roman" w:cs="Times New Roman"/>
          <w:sz w:val="24"/>
          <w:szCs w:val="24"/>
        </w:rPr>
        <w:t xml:space="preserve">töötamise </w:t>
      </w:r>
      <w:r w:rsidR="00193274" w:rsidRPr="00CF39DD">
        <w:rPr>
          <w:rFonts w:ascii="Times New Roman" w:hAnsi="Times New Roman" w:cs="Times New Roman"/>
          <w:sz w:val="24"/>
          <w:szCs w:val="24"/>
        </w:rPr>
        <w:t xml:space="preserve">tingimustele vastavust </w:t>
      </w:r>
      <w:r w:rsidR="00193274">
        <w:rPr>
          <w:rFonts w:ascii="Times New Roman" w:hAnsi="Times New Roman" w:cs="Times New Roman"/>
          <w:sz w:val="24"/>
          <w:szCs w:val="24"/>
        </w:rPr>
        <w:t>VMS-</w:t>
      </w:r>
      <w:proofErr w:type="spellStart"/>
      <w:r w:rsidR="00193274">
        <w:rPr>
          <w:rFonts w:ascii="Times New Roman" w:hAnsi="Times New Roman" w:cs="Times New Roman"/>
          <w:sz w:val="24"/>
          <w:szCs w:val="24"/>
        </w:rPr>
        <w:t>is</w:t>
      </w:r>
      <w:proofErr w:type="spellEnd"/>
      <w:r w:rsidR="00193274">
        <w:rPr>
          <w:rFonts w:ascii="Times New Roman" w:hAnsi="Times New Roman" w:cs="Times New Roman"/>
          <w:sz w:val="24"/>
          <w:szCs w:val="24"/>
        </w:rPr>
        <w:t xml:space="preserve"> sätestatud nõuetele </w:t>
      </w:r>
      <w:r w:rsidR="00193274" w:rsidRPr="00CF39DD">
        <w:rPr>
          <w:rFonts w:ascii="Times New Roman" w:hAnsi="Times New Roman" w:cs="Times New Roman"/>
          <w:sz w:val="24"/>
          <w:szCs w:val="24"/>
        </w:rPr>
        <w:t xml:space="preserve">ja </w:t>
      </w:r>
      <w:r w:rsidR="00193274">
        <w:rPr>
          <w:rFonts w:ascii="Times New Roman" w:hAnsi="Times New Roman" w:cs="Times New Roman"/>
          <w:sz w:val="24"/>
          <w:szCs w:val="24"/>
        </w:rPr>
        <w:t>teinud</w:t>
      </w:r>
      <w:r w:rsidR="00193274" w:rsidRPr="00CF39DD">
        <w:rPr>
          <w:rFonts w:ascii="Times New Roman" w:hAnsi="Times New Roman" w:cs="Times New Roman"/>
          <w:sz w:val="24"/>
          <w:szCs w:val="24"/>
        </w:rPr>
        <w:t xml:space="preserve"> positiivse</w:t>
      </w:r>
      <w:r w:rsidR="00193274">
        <w:rPr>
          <w:rFonts w:ascii="Times New Roman" w:hAnsi="Times New Roman" w:cs="Times New Roman"/>
          <w:sz w:val="24"/>
          <w:szCs w:val="24"/>
        </w:rPr>
        <w:t>t</w:t>
      </w:r>
      <w:r w:rsidR="00193274" w:rsidRPr="00CF39DD">
        <w:rPr>
          <w:rFonts w:ascii="Times New Roman" w:hAnsi="Times New Roman" w:cs="Times New Roman"/>
          <w:sz w:val="24"/>
          <w:szCs w:val="24"/>
        </w:rPr>
        <w:t xml:space="preserve"> otsus</w:t>
      </w:r>
      <w:r w:rsidR="00193274">
        <w:rPr>
          <w:rFonts w:ascii="Times New Roman" w:hAnsi="Times New Roman" w:cs="Times New Roman"/>
          <w:sz w:val="24"/>
          <w:szCs w:val="24"/>
        </w:rPr>
        <w:t>t</w:t>
      </w:r>
      <w:r w:rsidR="00193274" w:rsidRPr="00CF39DD">
        <w:rPr>
          <w:rFonts w:ascii="Times New Roman" w:hAnsi="Times New Roman" w:cs="Times New Roman"/>
          <w:sz w:val="24"/>
          <w:szCs w:val="24"/>
        </w:rPr>
        <w:t xml:space="preserve">, ei ole lubatud </w:t>
      </w:r>
      <w:r w:rsidR="00193274">
        <w:rPr>
          <w:rFonts w:ascii="Times New Roman" w:hAnsi="Times New Roman" w:cs="Times New Roman"/>
          <w:sz w:val="24"/>
          <w:szCs w:val="24"/>
        </w:rPr>
        <w:t>töökohta vahetada</w:t>
      </w:r>
      <w:r w:rsidR="00193274" w:rsidRPr="00CF39DD">
        <w:rPr>
          <w:rFonts w:ascii="Times New Roman" w:hAnsi="Times New Roman" w:cs="Times New Roman"/>
          <w:sz w:val="24"/>
          <w:szCs w:val="24"/>
        </w:rPr>
        <w:t xml:space="preserve">.  </w:t>
      </w:r>
    </w:p>
    <w:p w14:paraId="62373388" w14:textId="77777777" w:rsidR="003975A9" w:rsidRPr="00CF39DD" w:rsidRDefault="003975A9" w:rsidP="007E0942">
      <w:pPr>
        <w:spacing w:after="0" w:line="240" w:lineRule="auto"/>
        <w:jc w:val="both"/>
        <w:rPr>
          <w:rFonts w:ascii="Times New Roman" w:hAnsi="Times New Roman" w:cs="Times New Roman"/>
          <w:sz w:val="24"/>
          <w:szCs w:val="24"/>
        </w:rPr>
      </w:pPr>
    </w:p>
    <w:p w14:paraId="34FE29B2" w14:textId="294DA5B9" w:rsidR="004513FF" w:rsidRDefault="003975A9"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Kehtiva töörände regulatsiooni kohaselt ei pea välismaalane taotlema uut elamisluba töötamiseks, kui ta asub sama tööandja juures tööle teisel töökohal tingimusel, et muud elamisloas kindlaks määratud tingimused ei muutu ning teisel töökohal töötamiseks on nõutavad samad kutse- ja kvalifikatsioonitingimused (VMS</w:t>
      </w:r>
      <w:r w:rsidR="001F2B6E">
        <w:rPr>
          <w:rFonts w:ascii="Times New Roman" w:hAnsi="Times New Roman" w:cs="Times New Roman"/>
          <w:sz w:val="24"/>
          <w:szCs w:val="24"/>
        </w:rPr>
        <w:t>-i</w:t>
      </w:r>
      <w:r w:rsidRPr="00CF39DD">
        <w:rPr>
          <w:rFonts w:ascii="Times New Roman" w:hAnsi="Times New Roman" w:cs="Times New Roman"/>
          <w:sz w:val="24"/>
          <w:szCs w:val="24"/>
        </w:rPr>
        <w:t xml:space="preserve"> § 185 lõige 4). </w:t>
      </w:r>
      <w:r w:rsidR="00193274">
        <w:rPr>
          <w:rFonts w:ascii="Times New Roman" w:hAnsi="Times New Roman" w:cs="Times New Roman"/>
          <w:sz w:val="24"/>
          <w:szCs w:val="24"/>
        </w:rPr>
        <w:t>Kui aga töötamise tingimused muutuvad või kutse- ja kvalifikatsioonitingimused muutuvad, tuleb sama tööandja juures töökoha vahetamisel taotleda välismaalasel uut elamisluba ning tööandjal esitada selle juurde kutse.</w:t>
      </w:r>
    </w:p>
    <w:p w14:paraId="2933B394" w14:textId="77777777" w:rsidR="004513FF" w:rsidRDefault="004513FF" w:rsidP="007E0942">
      <w:pPr>
        <w:spacing w:after="0" w:line="240" w:lineRule="auto"/>
        <w:jc w:val="both"/>
        <w:rPr>
          <w:rFonts w:ascii="Times New Roman" w:hAnsi="Times New Roman" w:cs="Times New Roman"/>
          <w:sz w:val="24"/>
          <w:szCs w:val="24"/>
        </w:rPr>
      </w:pPr>
    </w:p>
    <w:p w14:paraId="66196C33" w14:textId="53D6FD7C" w:rsidR="00773C53" w:rsidRPr="00CF39DD" w:rsidRDefault="003975A9"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Neist välismaalastest, kes 2022</w:t>
      </w:r>
      <w:r w:rsidR="001F2B6E">
        <w:rPr>
          <w:rFonts w:ascii="Times New Roman" w:hAnsi="Times New Roman" w:cs="Times New Roman"/>
          <w:sz w:val="24"/>
          <w:szCs w:val="24"/>
        </w:rPr>
        <w:t>˗</w:t>
      </w:r>
      <w:r w:rsidRPr="00CF39DD">
        <w:rPr>
          <w:rFonts w:ascii="Times New Roman" w:hAnsi="Times New Roman" w:cs="Times New Roman"/>
          <w:sz w:val="24"/>
          <w:szCs w:val="24"/>
        </w:rPr>
        <w:t>2024</w:t>
      </w:r>
      <w:r w:rsidR="001F2B6E">
        <w:rPr>
          <w:rFonts w:ascii="Times New Roman" w:hAnsi="Times New Roman" w:cs="Times New Roman"/>
          <w:sz w:val="24"/>
          <w:szCs w:val="24"/>
        </w:rPr>
        <w:t>. aastal</w:t>
      </w:r>
      <w:r w:rsidRPr="00CF39DD">
        <w:rPr>
          <w:rFonts w:ascii="Times New Roman" w:hAnsi="Times New Roman" w:cs="Times New Roman"/>
          <w:sz w:val="24"/>
          <w:szCs w:val="24"/>
        </w:rPr>
        <w:t xml:space="preserve"> omasid juba </w:t>
      </w:r>
      <w:r w:rsidR="00700181">
        <w:rPr>
          <w:rFonts w:ascii="Times New Roman" w:hAnsi="Times New Roman" w:cs="Times New Roman"/>
          <w:sz w:val="24"/>
          <w:szCs w:val="24"/>
        </w:rPr>
        <w:t>tähtajalist</w:t>
      </w:r>
      <w:r w:rsidRPr="00CF39DD">
        <w:rPr>
          <w:rFonts w:ascii="Times New Roman" w:hAnsi="Times New Roman" w:cs="Times New Roman"/>
          <w:sz w:val="24"/>
          <w:szCs w:val="24"/>
        </w:rPr>
        <w:t xml:space="preserve"> elamisluba töötamiseks ning taotlesid uut elamisluba töötamiseks, jätkas 8% töötamist sama tööandja juures. </w:t>
      </w:r>
    </w:p>
    <w:p w14:paraId="7FE10F15" w14:textId="77777777" w:rsidR="00773C53" w:rsidRPr="00CF39DD" w:rsidRDefault="00773C53" w:rsidP="007E0942">
      <w:pPr>
        <w:spacing w:after="0" w:line="240" w:lineRule="auto"/>
        <w:jc w:val="both"/>
        <w:rPr>
          <w:rFonts w:ascii="Times New Roman" w:hAnsi="Times New Roman" w:cs="Times New Roman"/>
          <w:sz w:val="24"/>
          <w:szCs w:val="24"/>
        </w:rPr>
      </w:pPr>
    </w:p>
    <w:p w14:paraId="5987D8DD" w14:textId="0CECEBE3" w:rsidR="00773C53" w:rsidRPr="00CF39DD" w:rsidRDefault="00773C53" w:rsidP="007E0942">
      <w:pPr>
        <w:spacing w:after="0" w:line="240" w:lineRule="auto"/>
        <w:jc w:val="both"/>
        <w:rPr>
          <w:rFonts w:ascii="Times New Roman" w:eastAsia="Calibri" w:hAnsi="Times New Roman" w:cs="Times New Roman"/>
          <w:b/>
          <w:bCs/>
          <w:sz w:val="24"/>
          <w:szCs w:val="24"/>
        </w:rPr>
      </w:pPr>
      <w:r w:rsidRPr="00CF39DD">
        <w:rPr>
          <w:rFonts w:ascii="Times New Roman" w:eastAsia="Calibri" w:hAnsi="Times New Roman" w:cs="Times New Roman"/>
          <w:b/>
          <w:bCs/>
          <w:sz w:val="24"/>
          <w:szCs w:val="24"/>
        </w:rPr>
        <w:t>Tabel 6. Uue töötamiseks tähtajalise elamisloa saanud välismaalaste taotluse esitamise põhjus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32"/>
        <w:gridCol w:w="993"/>
        <w:gridCol w:w="850"/>
        <w:gridCol w:w="992"/>
      </w:tblGrid>
      <w:tr w:rsidR="00F9768A" w:rsidRPr="00CF39DD" w14:paraId="377EB894" w14:textId="77777777" w:rsidTr="00F9768A">
        <w:trPr>
          <w:trHeight w:val="288"/>
        </w:trPr>
        <w:tc>
          <w:tcPr>
            <w:tcW w:w="6232" w:type="dxa"/>
            <w:shd w:val="clear" w:color="auto" w:fill="0070C0"/>
            <w:noWrap/>
            <w:tcMar>
              <w:top w:w="0" w:type="dxa"/>
              <w:left w:w="70" w:type="dxa"/>
              <w:bottom w:w="0" w:type="dxa"/>
              <w:right w:w="70" w:type="dxa"/>
            </w:tcMar>
            <w:vAlign w:val="bottom"/>
            <w:hideMark/>
          </w:tcPr>
          <w:p w14:paraId="4B976B67" w14:textId="77777777" w:rsidR="00773C53" w:rsidRPr="00CF39DD" w:rsidRDefault="00773C53" w:rsidP="007E0942">
            <w:pPr>
              <w:spacing w:after="0" w:line="240" w:lineRule="auto"/>
              <w:jc w:val="both"/>
              <w:rPr>
                <w:rFonts w:ascii="Times New Roman" w:eastAsia="Calibri" w:hAnsi="Times New Roman" w:cs="Times New Roman"/>
                <w:color w:val="FFFFFF" w:themeColor="background1"/>
                <w:sz w:val="24"/>
                <w:szCs w:val="24"/>
              </w:rPr>
            </w:pPr>
          </w:p>
        </w:tc>
        <w:tc>
          <w:tcPr>
            <w:tcW w:w="993" w:type="dxa"/>
            <w:shd w:val="clear" w:color="auto" w:fill="0070C0"/>
            <w:noWrap/>
            <w:tcMar>
              <w:top w:w="0" w:type="dxa"/>
              <w:left w:w="70" w:type="dxa"/>
              <w:bottom w:w="0" w:type="dxa"/>
              <w:right w:w="70" w:type="dxa"/>
            </w:tcMar>
            <w:vAlign w:val="bottom"/>
            <w:hideMark/>
          </w:tcPr>
          <w:p w14:paraId="0B003573" w14:textId="77777777" w:rsidR="00773C53" w:rsidRPr="00CF39DD" w:rsidRDefault="00773C53" w:rsidP="00485188">
            <w:pPr>
              <w:spacing w:after="0" w:line="240" w:lineRule="auto"/>
              <w:jc w:val="center"/>
              <w:rPr>
                <w:rFonts w:ascii="Times New Roman" w:eastAsia="Calibri" w:hAnsi="Times New Roman" w:cs="Times New Roman"/>
                <w:b/>
                <w:bCs/>
                <w:color w:val="FFFFFF" w:themeColor="background1"/>
                <w:sz w:val="24"/>
                <w:szCs w:val="24"/>
              </w:rPr>
            </w:pPr>
            <w:r w:rsidRPr="00CF39DD">
              <w:rPr>
                <w:rFonts w:ascii="Times New Roman" w:eastAsia="Calibri" w:hAnsi="Times New Roman" w:cs="Times New Roman"/>
                <w:b/>
                <w:bCs/>
                <w:color w:val="FFFFFF" w:themeColor="background1"/>
                <w:sz w:val="24"/>
                <w:szCs w:val="24"/>
              </w:rPr>
              <w:t>2022</w:t>
            </w:r>
          </w:p>
        </w:tc>
        <w:tc>
          <w:tcPr>
            <w:tcW w:w="850" w:type="dxa"/>
            <w:shd w:val="clear" w:color="auto" w:fill="0070C0"/>
            <w:noWrap/>
            <w:tcMar>
              <w:top w:w="0" w:type="dxa"/>
              <w:left w:w="70" w:type="dxa"/>
              <w:bottom w:w="0" w:type="dxa"/>
              <w:right w:w="70" w:type="dxa"/>
            </w:tcMar>
            <w:vAlign w:val="bottom"/>
            <w:hideMark/>
          </w:tcPr>
          <w:p w14:paraId="220F26E4" w14:textId="77777777" w:rsidR="00773C53" w:rsidRPr="00CF39DD" w:rsidRDefault="00773C53" w:rsidP="00485188">
            <w:pPr>
              <w:spacing w:after="0" w:line="240" w:lineRule="auto"/>
              <w:jc w:val="center"/>
              <w:rPr>
                <w:rFonts w:ascii="Times New Roman" w:eastAsia="Calibri" w:hAnsi="Times New Roman" w:cs="Times New Roman"/>
                <w:b/>
                <w:bCs/>
                <w:color w:val="FFFFFF" w:themeColor="background1"/>
                <w:sz w:val="24"/>
                <w:szCs w:val="24"/>
              </w:rPr>
            </w:pPr>
            <w:r w:rsidRPr="00CF39DD">
              <w:rPr>
                <w:rFonts w:ascii="Times New Roman" w:eastAsia="Calibri" w:hAnsi="Times New Roman" w:cs="Times New Roman"/>
                <w:b/>
                <w:bCs/>
                <w:color w:val="FFFFFF" w:themeColor="background1"/>
                <w:sz w:val="24"/>
                <w:szCs w:val="24"/>
              </w:rPr>
              <w:t>2023</w:t>
            </w:r>
          </w:p>
        </w:tc>
        <w:tc>
          <w:tcPr>
            <w:tcW w:w="992" w:type="dxa"/>
            <w:shd w:val="clear" w:color="auto" w:fill="0070C0"/>
            <w:noWrap/>
            <w:tcMar>
              <w:top w:w="0" w:type="dxa"/>
              <w:left w:w="70" w:type="dxa"/>
              <w:bottom w:w="0" w:type="dxa"/>
              <w:right w:w="70" w:type="dxa"/>
            </w:tcMar>
            <w:vAlign w:val="bottom"/>
            <w:hideMark/>
          </w:tcPr>
          <w:p w14:paraId="3A53AF74" w14:textId="77777777" w:rsidR="00773C53" w:rsidRPr="00CF39DD" w:rsidRDefault="00773C53" w:rsidP="00485188">
            <w:pPr>
              <w:spacing w:after="0" w:line="240" w:lineRule="auto"/>
              <w:jc w:val="center"/>
              <w:rPr>
                <w:rFonts w:ascii="Times New Roman" w:eastAsia="Calibri" w:hAnsi="Times New Roman" w:cs="Times New Roman"/>
                <w:b/>
                <w:bCs/>
                <w:color w:val="FFFFFF" w:themeColor="background1"/>
                <w:sz w:val="24"/>
                <w:szCs w:val="24"/>
              </w:rPr>
            </w:pPr>
            <w:r w:rsidRPr="00CF39DD">
              <w:rPr>
                <w:rFonts w:ascii="Times New Roman" w:eastAsia="Calibri" w:hAnsi="Times New Roman" w:cs="Times New Roman"/>
                <w:b/>
                <w:bCs/>
                <w:color w:val="FFFFFF" w:themeColor="background1"/>
                <w:sz w:val="24"/>
                <w:szCs w:val="24"/>
              </w:rPr>
              <w:t>2024</w:t>
            </w:r>
          </w:p>
        </w:tc>
      </w:tr>
      <w:tr w:rsidR="00773C53" w:rsidRPr="00CF39DD" w14:paraId="73CE9CE5" w14:textId="77777777" w:rsidTr="00FD32F4">
        <w:trPr>
          <w:trHeight w:val="288"/>
        </w:trPr>
        <w:tc>
          <w:tcPr>
            <w:tcW w:w="6232" w:type="dxa"/>
            <w:noWrap/>
            <w:tcMar>
              <w:top w:w="0" w:type="dxa"/>
              <w:left w:w="70" w:type="dxa"/>
              <w:bottom w:w="0" w:type="dxa"/>
              <w:right w:w="70" w:type="dxa"/>
            </w:tcMar>
            <w:vAlign w:val="bottom"/>
            <w:hideMark/>
          </w:tcPr>
          <w:p w14:paraId="43AE02AC" w14:textId="3B8B2500" w:rsidR="00773C53" w:rsidRPr="00CF39DD" w:rsidRDefault="00F9768A" w:rsidP="007E0942">
            <w:pPr>
              <w:spacing w:after="0" w:line="240" w:lineRule="auto"/>
              <w:jc w:val="both"/>
              <w:rPr>
                <w:rFonts w:ascii="Times New Roman" w:eastAsia="Calibri" w:hAnsi="Times New Roman" w:cs="Times New Roman"/>
                <w:b/>
                <w:bCs/>
                <w:sz w:val="24"/>
                <w:szCs w:val="24"/>
              </w:rPr>
            </w:pPr>
            <w:r w:rsidRPr="00CF39DD">
              <w:rPr>
                <w:rFonts w:ascii="Times New Roman" w:eastAsia="Calibri" w:hAnsi="Times New Roman" w:cs="Times New Roman"/>
                <w:b/>
                <w:bCs/>
                <w:sz w:val="24"/>
                <w:szCs w:val="24"/>
              </w:rPr>
              <w:t>Välismaalased, kes omasid tähtajalist elamisluba töötamiseks ja said uue tähtajalise elamisloa töötamiseks</w:t>
            </w:r>
          </w:p>
        </w:tc>
        <w:tc>
          <w:tcPr>
            <w:tcW w:w="993" w:type="dxa"/>
            <w:noWrap/>
            <w:tcMar>
              <w:top w:w="0" w:type="dxa"/>
              <w:left w:w="70" w:type="dxa"/>
              <w:bottom w:w="0" w:type="dxa"/>
              <w:right w:w="70" w:type="dxa"/>
            </w:tcMar>
            <w:vAlign w:val="center"/>
            <w:hideMark/>
          </w:tcPr>
          <w:p w14:paraId="05A95C6D" w14:textId="77777777" w:rsidR="00773C53" w:rsidRPr="00CF39DD" w:rsidRDefault="00773C53" w:rsidP="00FD32F4">
            <w:pPr>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b/>
                <w:bCs/>
                <w:sz w:val="24"/>
                <w:szCs w:val="24"/>
              </w:rPr>
              <w:t>564</w:t>
            </w:r>
          </w:p>
        </w:tc>
        <w:tc>
          <w:tcPr>
            <w:tcW w:w="850" w:type="dxa"/>
            <w:noWrap/>
            <w:tcMar>
              <w:top w:w="0" w:type="dxa"/>
              <w:left w:w="70" w:type="dxa"/>
              <w:bottom w:w="0" w:type="dxa"/>
              <w:right w:w="70" w:type="dxa"/>
            </w:tcMar>
            <w:vAlign w:val="center"/>
            <w:hideMark/>
          </w:tcPr>
          <w:p w14:paraId="4D4B7034" w14:textId="77777777" w:rsidR="00773C53" w:rsidRPr="00CF39DD" w:rsidRDefault="00773C53" w:rsidP="00FD32F4">
            <w:pPr>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b/>
                <w:bCs/>
                <w:sz w:val="24"/>
                <w:szCs w:val="24"/>
              </w:rPr>
              <w:t>593</w:t>
            </w:r>
          </w:p>
        </w:tc>
        <w:tc>
          <w:tcPr>
            <w:tcW w:w="992" w:type="dxa"/>
            <w:noWrap/>
            <w:tcMar>
              <w:top w:w="0" w:type="dxa"/>
              <w:left w:w="70" w:type="dxa"/>
              <w:bottom w:w="0" w:type="dxa"/>
              <w:right w:w="70" w:type="dxa"/>
            </w:tcMar>
            <w:vAlign w:val="center"/>
            <w:hideMark/>
          </w:tcPr>
          <w:p w14:paraId="621C53FB" w14:textId="77777777" w:rsidR="00773C53" w:rsidRPr="00CF39DD" w:rsidRDefault="00773C53" w:rsidP="00FD32F4">
            <w:pPr>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b/>
                <w:bCs/>
                <w:sz w:val="24"/>
                <w:szCs w:val="24"/>
              </w:rPr>
              <w:t>540</w:t>
            </w:r>
          </w:p>
        </w:tc>
      </w:tr>
      <w:tr w:rsidR="00F9768A" w:rsidRPr="00CF39DD" w14:paraId="43F2FBE7" w14:textId="77777777" w:rsidTr="00FD32F4">
        <w:trPr>
          <w:trHeight w:val="288"/>
        </w:trPr>
        <w:tc>
          <w:tcPr>
            <w:tcW w:w="6232" w:type="dxa"/>
            <w:noWrap/>
            <w:tcMar>
              <w:top w:w="0" w:type="dxa"/>
              <w:left w:w="70" w:type="dxa"/>
              <w:bottom w:w="0" w:type="dxa"/>
              <w:right w:w="70" w:type="dxa"/>
            </w:tcMar>
            <w:vAlign w:val="bottom"/>
          </w:tcPr>
          <w:p w14:paraId="0FA000EB" w14:textId="14B143E6" w:rsidR="00F9768A" w:rsidRPr="00CF39DD" w:rsidRDefault="00F9768A" w:rsidP="007E0942">
            <w:pPr>
              <w:spacing w:after="0" w:line="240" w:lineRule="auto"/>
              <w:jc w:val="both"/>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 xml:space="preserve">Uue tööandja juures tööle asumine </w:t>
            </w:r>
          </w:p>
        </w:tc>
        <w:tc>
          <w:tcPr>
            <w:tcW w:w="993" w:type="dxa"/>
            <w:noWrap/>
            <w:tcMar>
              <w:top w:w="0" w:type="dxa"/>
              <w:left w:w="70" w:type="dxa"/>
              <w:bottom w:w="0" w:type="dxa"/>
              <w:right w:w="70" w:type="dxa"/>
            </w:tcMar>
            <w:vAlign w:val="center"/>
          </w:tcPr>
          <w:p w14:paraId="084FDFC3" w14:textId="6F868EEA" w:rsidR="00F9768A" w:rsidRPr="00CF39DD" w:rsidRDefault="00F9768A" w:rsidP="00FD32F4">
            <w:pPr>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539</w:t>
            </w:r>
          </w:p>
        </w:tc>
        <w:tc>
          <w:tcPr>
            <w:tcW w:w="850" w:type="dxa"/>
            <w:noWrap/>
            <w:tcMar>
              <w:top w:w="0" w:type="dxa"/>
              <w:left w:w="70" w:type="dxa"/>
              <w:bottom w:w="0" w:type="dxa"/>
              <w:right w:w="70" w:type="dxa"/>
            </w:tcMar>
            <w:vAlign w:val="center"/>
          </w:tcPr>
          <w:p w14:paraId="7B47EBA4" w14:textId="1825A856" w:rsidR="00F9768A" w:rsidRPr="00CF39DD" w:rsidRDefault="00F9768A" w:rsidP="00FD32F4">
            <w:pPr>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561</w:t>
            </w:r>
          </w:p>
        </w:tc>
        <w:tc>
          <w:tcPr>
            <w:tcW w:w="992" w:type="dxa"/>
            <w:noWrap/>
            <w:tcMar>
              <w:top w:w="0" w:type="dxa"/>
              <w:left w:w="70" w:type="dxa"/>
              <w:bottom w:w="0" w:type="dxa"/>
              <w:right w:w="70" w:type="dxa"/>
            </w:tcMar>
            <w:vAlign w:val="center"/>
          </w:tcPr>
          <w:p w14:paraId="1127EE70" w14:textId="77B7B27F" w:rsidR="00F9768A" w:rsidRPr="00CF39DD" w:rsidRDefault="00F9768A" w:rsidP="00FD32F4">
            <w:pPr>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472</w:t>
            </w:r>
          </w:p>
        </w:tc>
      </w:tr>
      <w:tr w:rsidR="00F9768A" w:rsidRPr="00CF39DD" w14:paraId="1A8B8222" w14:textId="77777777" w:rsidTr="00FD32F4">
        <w:trPr>
          <w:trHeight w:val="288"/>
        </w:trPr>
        <w:tc>
          <w:tcPr>
            <w:tcW w:w="6232" w:type="dxa"/>
            <w:noWrap/>
            <w:tcMar>
              <w:top w:w="0" w:type="dxa"/>
              <w:left w:w="70" w:type="dxa"/>
              <w:bottom w:w="0" w:type="dxa"/>
              <w:right w:w="70" w:type="dxa"/>
            </w:tcMar>
            <w:vAlign w:val="bottom"/>
          </w:tcPr>
          <w:p w14:paraId="3596F7BA" w14:textId="5D47A85F" w:rsidR="00F9768A" w:rsidRPr="00CF39DD" w:rsidRDefault="00F9768A" w:rsidP="007E0942">
            <w:pPr>
              <w:spacing w:after="0" w:line="240" w:lineRule="auto"/>
              <w:jc w:val="both"/>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Sama tööandja juures tööle asumine</w:t>
            </w:r>
          </w:p>
        </w:tc>
        <w:tc>
          <w:tcPr>
            <w:tcW w:w="993" w:type="dxa"/>
            <w:noWrap/>
            <w:tcMar>
              <w:top w:w="0" w:type="dxa"/>
              <w:left w:w="70" w:type="dxa"/>
              <w:bottom w:w="0" w:type="dxa"/>
              <w:right w:w="70" w:type="dxa"/>
            </w:tcMar>
            <w:vAlign w:val="center"/>
          </w:tcPr>
          <w:p w14:paraId="7BAA626D" w14:textId="211336A1" w:rsidR="00F9768A" w:rsidRPr="00CF39DD" w:rsidRDefault="00F9768A" w:rsidP="00FD32F4">
            <w:pPr>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25</w:t>
            </w:r>
          </w:p>
        </w:tc>
        <w:tc>
          <w:tcPr>
            <w:tcW w:w="850" w:type="dxa"/>
            <w:noWrap/>
            <w:tcMar>
              <w:top w:w="0" w:type="dxa"/>
              <w:left w:w="70" w:type="dxa"/>
              <w:bottom w:w="0" w:type="dxa"/>
              <w:right w:w="70" w:type="dxa"/>
            </w:tcMar>
            <w:vAlign w:val="center"/>
          </w:tcPr>
          <w:p w14:paraId="528EDC51" w14:textId="79238A76" w:rsidR="00F9768A" w:rsidRPr="00CF39DD" w:rsidRDefault="00F9768A" w:rsidP="00FD32F4">
            <w:pPr>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32</w:t>
            </w:r>
          </w:p>
        </w:tc>
        <w:tc>
          <w:tcPr>
            <w:tcW w:w="992" w:type="dxa"/>
            <w:noWrap/>
            <w:tcMar>
              <w:top w:w="0" w:type="dxa"/>
              <w:left w:w="70" w:type="dxa"/>
              <w:bottom w:w="0" w:type="dxa"/>
              <w:right w:w="70" w:type="dxa"/>
            </w:tcMar>
            <w:vAlign w:val="center"/>
          </w:tcPr>
          <w:p w14:paraId="4DA6FED8" w14:textId="6383D81C" w:rsidR="00F9768A" w:rsidRPr="00CF39DD" w:rsidRDefault="00F9768A" w:rsidP="00FD32F4">
            <w:pPr>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68</w:t>
            </w:r>
          </w:p>
        </w:tc>
      </w:tr>
    </w:tbl>
    <w:p w14:paraId="16BD3037" w14:textId="2C3186F4" w:rsidR="00773C53" w:rsidRPr="00CF39DD" w:rsidRDefault="00773C53" w:rsidP="007E0942">
      <w:pPr>
        <w:spacing w:after="0" w:line="240" w:lineRule="auto"/>
        <w:jc w:val="both"/>
        <w:rPr>
          <w:rFonts w:ascii="Times New Roman" w:eastAsia="Calibri" w:hAnsi="Times New Roman" w:cs="Times New Roman"/>
        </w:rPr>
      </w:pPr>
      <w:r w:rsidRPr="00CF39DD">
        <w:rPr>
          <w:rFonts w:ascii="Times New Roman" w:eastAsia="Calibri" w:hAnsi="Times New Roman" w:cs="Times New Roman"/>
        </w:rPr>
        <w:t>Allikas: PPA</w:t>
      </w:r>
    </w:p>
    <w:p w14:paraId="64FED13A" w14:textId="77777777" w:rsidR="00773C53" w:rsidRPr="00CF39DD" w:rsidRDefault="00773C53" w:rsidP="007E0942">
      <w:pPr>
        <w:spacing w:after="0" w:line="240" w:lineRule="auto"/>
        <w:jc w:val="both"/>
        <w:rPr>
          <w:rFonts w:ascii="Times New Roman" w:hAnsi="Times New Roman" w:cs="Times New Roman"/>
          <w:sz w:val="24"/>
          <w:szCs w:val="24"/>
        </w:rPr>
      </w:pPr>
    </w:p>
    <w:p w14:paraId="790491C1" w14:textId="6ACB821B" w:rsidR="00193274" w:rsidRDefault="003975A9"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Ebamõistlik oleks olukord, kus kehtiva elamisloa alusel võib asuda tööle </w:t>
      </w:r>
      <w:r w:rsidR="007B74F9">
        <w:rPr>
          <w:rFonts w:ascii="Times New Roman" w:hAnsi="Times New Roman" w:cs="Times New Roman"/>
          <w:sz w:val="24"/>
          <w:szCs w:val="24"/>
        </w:rPr>
        <w:t>uue</w:t>
      </w:r>
      <w:r w:rsidRPr="00CF39DD">
        <w:rPr>
          <w:rFonts w:ascii="Times New Roman" w:hAnsi="Times New Roman" w:cs="Times New Roman"/>
          <w:sz w:val="24"/>
          <w:szCs w:val="24"/>
        </w:rPr>
        <w:t xml:space="preserve"> tööandja juurde ilma uue elamisloa taotlemiseta, kuid sama tööandja juures töökoha vahetamisel tuleb taotleda uu</w:t>
      </w:r>
      <w:r w:rsidR="00240F8F">
        <w:rPr>
          <w:rFonts w:ascii="Times New Roman" w:hAnsi="Times New Roman" w:cs="Times New Roman"/>
          <w:sz w:val="24"/>
          <w:szCs w:val="24"/>
        </w:rPr>
        <w:t>t</w:t>
      </w:r>
      <w:r w:rsidRPr="00CF39DD">
        <w:rPr>
          <w:rFonts w:ascii="Times New Roman" w:hAnsi="Times New Roman" w:cs="Times New Roman"/>
          <w:sz w:val="24"/>
          <w:szCs w:val="24"/>
        </w:rPr>
        <w:t xml:space="preserve"> elamisluba. Eelneva tõttu võimaldatakse </w:t>
      </w:r>
      <w:r w:rsidR="00FB50E5">
        <w:rPr>
          <w:rFonts w:ascii="Times New Roman" w:hAnsi="Times New Roman" w:cs="Times New Roman"/>
          <w:sz w:val="24"/>
          <w:szCs w:val="24"/>
        </w:rPr>
        <w:t xml:space="preserve">kavandatud </w:t>
      </w:r>
      <w:r w:rsidR="004513FF">
        <w:rPr>
          <w:rFonts w:ascii="Times New Roman" w:hAnsi="Times New Roman" w:cs="Times New Roman"/>
          <w:sz w:val="24"/>
          <w:szCs w:val="24"/>
        </w:rPr>
        <w:t xml:space="preserve">muudatustega töötamiseks </w:t>
      </w:r>
      <w:r w:rsidR="006618A1">
        <w:rPr>
          <w:rFonts w:ascii="Times New Roman" w:hAnsi="Times New Roman" w:cs="Times New Roman"/>
          <w:sz w:val="24"/>
          <w:szCs w:val="24"/>
        </w:rPr>
        <w:t>antud</w:t>
      </w:r>
      <w:r w:rsidR="004513FF">
        <w:rPr>
          <w:rFonts w:ascii="Times New Roman" w:hAnsi="Times New Roman" w:cs="Times New Roman"/>
          <w:sz w:val="24"/>
          <w:szCs w:val="24"/>
        </w:rPr>
        <w:t xml:space="preserve"> tähtajalise </w:t>
      </w:r>
      <w:r w:rsidR="00C80335" w:rsidRPr="00CF39DD">
        <w:rPr>
          <w:rFonts w:ascii="Times New Roman" w:hAnsi="Times New Roman" w:cs="Times New Roman"/>
          <w:sz w:val="24"/>
          <w:szCs w:val="24"/>
        </w:rPr>
        <w:t xml:space="preserve">elamisloa kehtivusaja jooksul </w:t>
      </w:r>
      <w:r w:rsidR="004513FF">
        <w:rPr>
          <w:rFonts w:ascii="Times New Roman" w:hAnsi="Times New Roman" w:cs="Times New Roman"/>
          <w:sz w:val="24"/>
          <w:szCs w:val="24"/>
        </w:rPr>
        <w:t xml:space="preserve">töökohta vahetada </w:t>
      </w:r>
      <w:r w:rsidRPr="00CF39DD">
        <w:rPr>
          <w:rFonts w:ascii="Times New Roman" w:hAnsi="Times New Roman" w:cs="Times New Roman"/>
          <w:sz w:val="24"/>
          <w:szCs w:val="24"/>
        </w:rPr>
        <w:t>ka sama tööandja juures</w:t>
      </w:r>
      <w:r w:rsidR="00C80335" w:rsidRPr="00CF39DD">
        <w:rPr>
          <w:rFonts w:ascii="Times New Roman" w:hAnsi="Times New Roman" w:cs="Times New Roman"/>
          <w:sz w:val="24"/>
          <w:szCs w:val="24"/>
        </w:rPr>
        <w:t>, nii nagu võimaldatakse uue tööandja juurde tööle asuda</w:t>
      </w:r>
      <w:r w:rsidRPr="00CF39DD">
        <w:rPr>
          <w:rFonts w:ascii="Times New Roman" w:hAnsi="Times New Roman" w:cs="Times New Roman"/>
          <w:sz w:val="24"/>
          <w:szCs w:val="24"/>
        </w:rPr>
        <w:t xml:space="preserve">. Tingimuseks on, et tööandja peab </w:t>
      </w:r>
      <w:proofErr w:type="spellStart"/>
      <w:r w:rsidRPr="00CF39DD">
        <w:rPr>
          <w:rFonts w:ascii="Times New Roman" w:hAnsi="Times New Roman" w:cs="Times New Roman"/>
          <w:sz w:val="24"/>
          <w:szCs w:val="24"/>
        </w:rPr>
        <w:t>PPA-le</w:t>
      </w:r>
      <w:proofErr w:type="spellEnd"/>
      <w:r w:rsidRPr="00CF39DD">
        <w:rPr>
          <w:rFonts w:ascii="Times New Roman" w:hAnsi="Times New Roman" w:cs="Times New Roman"/>
          <w:sz w:val="24"/>
          <w:szCs w:val="24"/>
        </w:rPr>
        <w:t xml:space="preserve"> esitama töökohavahet</w:t>
      </w:r>
      <w:r w:rsidR="00240F8F">
        <w:rPr>
          <w:rFonts w:ascii="Times New Roman" w:hAnsi="Times New Roman" w:cs="Times New Roman"/>
          <w:sz w:val="24"/>
          <w:szCs w:val="24"/>
        </w:rPr>
        <w:t>use</w:t>
      </w:r>
      <w:r w:rsidRPr="00CF39DD">
        <w:rPr>
          <w:rFonts w:ascii="Times New Roman" w:hAnsi="Times New Roman" w:cs="Times New Roman"/>
          <w:sz w:val="24"/>
          <w:szCs w:val="24"/>
        </w:rPr>
        <w:t xml:space="preserve"> registreerimise taotluse ning </w:t>
      </w:r>
      <w:r w:rsidR="00240F8F">
        <w:rPr>
          <w:rFonts w:ascii="Times New Roman" w:hAnsi="Times New Roman" w:cs="Times New Roman"/>
          <w:sz w:val="24"/>
          <w:szCs w:val="24"/>
        </w:rPr>
        <w:t>PPA annab töökohavahetuseks loa</w:t>
      </w:r>
      <w:r w:rsidRPr="00CF39DD">
        <w:rPr>
          <w:rFonts w:ascii="Times New Roman" w:hAnsi="Times New Roman" w:cs="Times New Roman"/>
          <w:sz w:val="24"/>
          <w:szCs w:val="24"/>
        </w:rPr>
        <w:t xml:space="preserve">. Nii nagu ka uue tööandja juurde tööle asumisel, võib PPA </w:t>
      </w:r>
      <w:r w:rsidR="00193274">
        <w:rPr>
          <w:rFonts w:ascii="Times New Roman" w:hAnsi="Times New Roman" w:cs="Times New Roman"/>
          <w:sz w:val="24"/>
          <w:szCs w:val="24"/>
        </w:rPr>
        <w:t xml:space="preserve">töökohavahetust </w:t>
      </w:r>
      <w:r w:rsidRPr="00CF39DD">
        <w:rPr>
          <w:rFonts w:ascii="Times New Roman" w:hAnsi="Times New Roman" w:cs="Times New Roman"/>
          <w:sz w:val="24"/>
          <w:szCs w:val="24"/>
        </w:rPr>
        <w:t>mitte</w:t>
      </w:r>
      <w:r w:rsidR="00193274">
        <w:rPr>
          <w:rFonts w:ascii="Times New Roman" w:hAnsi="Times New Roman" w:cs="Times New Roman"/>
          <w:sz w:val="24"/>
          <w:szCs w:val="24"/>
        </w:rPr>
        <w:t xml:space="preserve"> registreerida</w:t>
      </w:r>
      <w:r w:rsidRPr="00CF39DD">
        <w:rPr>
          <w:rFonts w:ascii="Times New Roman" w:hAnsi="Times New Roman" w:cs="Times New Roman"/>
          <w:sz w:val="24"/>
          <w:szCs w:val="24"/>
        </w:rPr>
        <w:t xml:space="preserve">, kui </w:t>
      </w:r>
      <w:r w:rsidR="00240F8F">
        <w:rPr>
          <w:rFonts w:ascii="Times New Roman" w:hAnsi="Times New Roman" w:cs="Times New Roman"/>
          <w:sz w:val="24"/>
          <w:szCs w:val="24"/>
        </w:rPr>
        <w:t>VMS-</w:t>
      </w:r>
      <w:proofErr w:type="spellStart"/>
      <w:r w:rsidR="00240F8F">
        <w:rPr>
          <w:rFonts w:ascii="Times New Roman" w:hAnsi="Times New Roman" w:cs="Times New Roman"/>
          <w:sz w:val="24"/>
          <w:szCs w:val="24"/>
        </w:rPr>
        <w:t>is</w:t>
      </w:r>
      <w:proofErr w:type="spellEnd"/>
      <w:r w:rsidR="00240F8F">
        <w:rPr>
          <w:rFonts w:ascii="Times New Roman" w:hAnsi="Times New Roman" w:cs="Times New Roman"/>
          <w:sz w:val="24"/>
          <w:szCs w:val="24"/>
        </w:rPr>
        <w:t xml:space="preserve"> sätestatud töötamise </w:t>
      </w:r>
      <w:r w:rsidRPr="00CF39DD">
        <w:rPr>
          <w:rFonts w:ascii="Times New Roman" w:hAnsi="Times New Roman" w:cs="Times New Roman"/>
          <w:sz w:val="24"/>
          <w:szCs w:val="24"/>
        </w:rPr>
        <w:t>tingimused ei ole täidetud või piirarv on täitunud</w:t>
      </w:r>
      <w:r w:rsidR="00240F8F">
        <w:rPr>
          <w:rFonts w:ascii="Times New Roman" w:hAnsi="Times New Roman" w:cs="Times New Roman"/>
          <w:sz w:val="24"/>
          <w:szCs w:val="24"/>
        </w:rPr>
        <w:t>. PPA</w:t>
      </w:r>
      <w:r w:rsidR="00C80335" w:rsidRPr="00CF39DD">
        <w:rPr>
          <w:rFonts w:ascii="Times New Roman" w:hAnsi="Times New Roman" w:cs="Times New Roman"/>
          <w:sz w:val="24"/>
          <w:szCs w:val="24"/>
        </w:rPr>
        <w:t xml:space="preserve"> või</w:t>
      </w:r>
      <w:r w:rsidR="00240F8F">
        <w:rPr>
          <w:rFonts w:ascii="Times New Roman" w:hAnsi="Times New Roman" w:cs="Times New Roman"/>
          <w:sz w:val="24"/>
          <w:szCs w:val="24"/>
        </w:rPr>
        <w:t>b</w:t>
      </w:r>
      <w:r w:rsidRPr="00CF39DD">
        <w:rPr>
          <w:rFonts w:ascii="Times New Roman" w:hAnsi="Times New Roman" w:cs="Times New Roman"/>
          <w:sz w:val="24"/>
          <w:szCs w:val="24"/>
        </w:rPr>
        <w:t xml:space="preserve"> jätta</w:t>
      </w:r>
      <w:r w:rsidR="00240F8F">
        <w:rPr>
          <w:rFonts w:ascii="Times New Roman" w:hAnsi="Times New Roman" w:cs="Times New Roman"/>
          <w:sz w:val="24"/>
          <w:szCs w:val="24"/>
        </w:rPr>
        <w:t xml:space="preserve"> töökohavahetuse registreerimise</w:t>
      </w:r>
      <w:r w:rsidRPr="00CF39DD">
        <w:rPr>
          <w:rFonts w:ascii="Times New Roman" w:hAnsi="Times New Roman" w:cs="Times New Roman"/>
          <w:sz w:val="24"/>
          <w:szCs w:val="24"/>
        </w:rPr>
        <w:t xml:space="preserve"> taotluse läbi vaatamata</w:t>
      </w:r>
      <w:r w:rsidR="00FB50E5">
        <w:rPr>
          <w:rFonts w:ascii="Times New Roman" w:hAnsi="Times New Roman" w:cs="Times New Roman"/>
          <w:sz w:val="24"/>
          <w:szCs w:val="24"/>
        </w:rPr>
        <w:t>,</w:t>
      </w:r>
      <w:r w:rsidRPr="00CF39DD">
        <w:rPr>
          <w:rFonts w:ascii="Times New Roman" w:hAnsi="Times New Roman" w:cs="Times New Roman"/>
          <w:sz w:val="24"/>
          <w:szCs w:val="24"/>
        </w:rPr>
        <w:t xml:space="preserve"> kui tööandja on tunnistatud ebausaldusväärseks</w:t>
      </w:r>
      <w:r w:rsidR="00C80335" w:rsidRPr="00CF39DD">
        <w:rPr>
          <w:rFonts w:ascii="Times New Roman" w:hAnsi="Times New Roman" w:cs="Times New Roman"/>
          <w:sz w:val="24"/>
          <w:szCs w:val="24"/>
        </w:rPr>
        <w:t xml:space="preserve">. Samuti ei lubata töökohta vahetada, kui välismaalane on siia lähetatud või tööle asunud ettevõtjasiseselt </w:t>
      </w:r>
      <w:proofErr w:type="spellStart"/>
      <w:r w:rsidR="00C80335" w:rsidRPr="00CF39DD">
        <w:rPr>
          <w:rFonts w:ascii="Times New Roman" w:hAnsi="Times New Roman" w:cs="Times New Roman"/>
          <w:sz w:val="24"/>
          <w:szCs w:val="24"/>
        </w:rPr>
        <w:t>üleviidud</w:t>
      </w:r>
      <w:proofErr w:type="spellEnd"/>
      <w:r w:rsidR="00C80335" w:rsidRPr="00CF39DD">
        <w:rPr>
          <w:rFonts w:ascii="Times New Roman" w:hAnsi="Times New Roman" w:cs="Times New Roman"/>
          <w:sz w:val="24"/>
          <w:szCs w:val="24"/>
        </w:rPr>
        <w:t xml:space="preserve"> töötajana. </w:t>
      </w:r>
    </w:p>
    <w:p w14:paraId="182D89DF" w14:textId="77777777" w:rsidR="00193274" w:rsidRDefault="00193274" w:rsidP="007E0942">
      <w:pPr>
        <w:spacing w:after="0" w:line="240" w:lineRule="auto"/>
        <w:jc w:val="both"/>
        <w:rPr>
          <w:rFonts w:ascii="Times New Roman" w:hAnsi="Times New Roman" w:cs="Times New Roman"/>
          <w:sz w:val="24"/>
          <w:szCs w:val="24"/>
        </w:rPr>
      </w:pPr>
    </w:p>
    <w:p w14:paraId="684332D7" w14:textId="2D7F3F27" w:rsidR="003975A9" w:rsidRDefault="00193274" w:rsidP="007E0942">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sidRPr="001703E5">
        <w:rPr>
          <w:rFonts w:ascii="Times New Roman" w:hAnsi="Times New Roman" w:cs="Times New Roman"/>
          <w:sz w:val="24"/>
          <w:szCs w:val="24"/>
          <w:u w:val="single"/>
          <w:vertAlign w:val="superscript"/>
        </w:rPr>
        <w:t>2</w:t>
      </w:r>
      <w:r w:rsidRPr="001703E5">
        <w:rPr>
          <w:rFonts w:ascii="Times New Roman" w:hAnsi="Times New Roman" w:cs="Times New Roman"/>
          <w:sz w:val="24"/>
          <w:szCs w:val="24"/>
          <w:u w:val="single"/>
        </w:rPr>
        <w:t xml:space="preserve"> lõikega </w:t>
      </w:r>
      <w:r w:rsidRPr="00193274">
        <w:rPr>
          <w:rFonts w:ascii="Times New Roman" w:hAnsi="Times New Roman" w:cs="Times New Roman"/>
          <w:sz w:val="24"/>
          <w:szCs w:val="24"/>
        </w:rPr>
        <w:t xml:space="preserve">2 sätestatakse, et välismaalane võib töötamiseks antud tähtajalise elamisloa kehtivusajal vahetada töökohta sama tööandja juures ilma töökohavahetuse registreerimise nõudeta, </w:t>
      </w:r>
      <w:r w:rsidR="00773C53" w:rsidRPr="00193274">
        <w:rPr>
          <w:rFonts w:ascii="Times New Roman" w:hAnsi="Times New Roman" w:cs="Times New Roman"/>
          <w:sz w:val="24"/>
          <w:szCs w:val="24"/>
        </w:rPr>
        <w:t>kui välismaalane vahetab töökohta sama tööandja juures ning elamisloas kindlaks määratud tingimused</w:t>
      </w:r>
      <w:r w:rsidR="00773C53" w:rsidRPr="00CF39DD">
        <w:rPr>
          <w:rFonts w:ascii="Times New Roman" w:hAnsi="Times New Roman" w:cs="Times New Roman"/>
          <w:sz w:val="24"/>
          <w:szCs w:val="24"/>
        </w:rPr>
        <w:t xml:space="preserve"> </w:t>
      </w:r>
      <w:r>
        <w:rPr>
          <w:rFonts w:ascii="Times New Roman" w:hAnsi="Times New Roman" w:cs="Times New Roman"/>
          <w:sz w:val="24"/>
          <w:szCs w:val="24"/>
        </w:rPr>
        <w:t xml:space="preserve">peale töökoha </w:t>
      </w:r>
      <w:r w:rsidR="00773C53" w:rsidRPr="00CF39DD">
        <w:rPr>
          <w:rFonts w:ascii="Times New Roman" w:hAnsi="Times New Roman" w:cs="Times New Roman"/>
          <w:sz w:val="24"/>
          <w:szCs w:val="24"/>
        </w:rPr>
        <w:t>ei muutu ja uuele töökohale esitatavad kutse- ja kvalifikatsioonitingimused ei muutu.</w:t>
      </w:r>
      <w:r>
        <w:rPr>
          <w:rFonts w:ascii="Times New Roman" w:hAnsi="Times New Roman" w:cs="Times New Roman"/>
          <w:sz w:val="24"/>
          <w:szCs w:val="24"/>
        </w:rPr>
        <w:t xml:space="preserve"> Sama põhimõte on ka kehtivas VMS-</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xml:space="preserve">: VMS § 185 lõike 4 kohaselt võib välismaalane ilma uut elamisluba taotlemata sama tööandja juures </w:t>
      </w:r>
      <w:r>
        <w:rPr>
          <w:rFonts w:ascii="Times New Roman" w:hAnsi="Times New Roman" w:cs="Times New Roman"/>
          <w:sz w:val="24"/>
          <w:szCs w:val="24"/>
        </w:rPr>
        <w:lastRenderedPageBreak/>
        <w:t>vahetada töökohta tingimusel, et</w:t>
      </w:r>
      <w:r w:rsidRPr="00193274">
        <w:rPr>
          <w:rFonts w:ascii="Times New Roman" w:hAnsi="Times New Roman" w:cs="Times New Roman"/>
          <w:sz w:val="24"/>
          <w:szCs w:val="24"/>
        </w:rPr>
        <w:t xml:space="preserve"> muud elamisloas kindlaks määratud tingimused ei muutu ning teisel ametikohal töötamiseks on nõutavad samad kutse- ja kvalifikatsiooninõuded.</w:t>
      </w:r>
      <w:r>
        <w:rPr>
          <w:rFonts w:ascii="Times New Roman" w:hAnsi="Times New Roman" w:cs="Times New Roman"/>
          <w:sz w:val="24"/>
          <w:szCs w:val="24"/>
        </w:rPr>
        <w:t xml:space="preserve"> Seega ei ole juba kehtiva VMS-i kohaselt eelnimetatud juhtudel nõutav täiendavate lubade taotlemine. Eelnõuga jäetakse vastav põhimõte kehtima ning sätestatakse erisus ka töökohavahetuse registreerimise nõudest.</w:t>
      </w:r>
    </w:p>
    <w:p w14:paraId="32DC9FCD" w14:textId="77777777" w:rsidR="00676081" w:rsidRDefault="00676081" w:rsidP="007E0942">
      <w:pPr>
        <w:spacing w:after="0" w:line="240" w:lineRule="auto"/>
        <w:jc w:val="both"/>
        <w:rPr>
          <w:rFonts w:ascii="Times New Roman" w:hAnsi="Times New Roman" w:cs="Times New Roman"/>
          <w:sz w:val="24"/>
          <w:szCs w:val="24"/>
        </w:rPr>
      </w:pPr>
    </w:p>
    <w:p w14:paraId="3D80B0E2" w14:textId="011989DE" w:rsidR="00676081" w:rsidRPr="00CF39DD" w:rsidRDefault="00676081"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7 </w:t>
      </w:r>
      <w:r w:rsidRPr="00676081">
        <w:rPr>
          <w:rFonts w:ascii="Times New Roman" w:hAnsi="Times New Roman" w:cs="Times New Roman"/>
          <w:sz w:val="24"/>
          <w:szCs w:val="24"/>
        </w:rPr>
        <w:t>tunnistatakse kehtetuks VMS § 185 lõige 4.</w:t>
      </w:r>
      <w:r>
        <w:rPr>
          <w:rFonts w:ascii="Times New Roman" w:hAnsi="Times New Roman" w:cs="Times New Roman"/>
          <w:b/>
          <w:bCs/>
          <w:sz w:val="24"/>
          <w:szCs w:val="24"/>
        </w:rPr>
        <w:t xml:space="preserve"> </w:t>
      </w:r>
      <w:r w:rsidR="003439FA">
        <w:rPr>
          <w:rFonts w:ascii="Times New Roman" w:hAnsi="Times New Roman" w:cs="Times New Roman"/>
          <w:sz w:val="24"/>
          <w:szCs w:val="24"/>
        </w:rPr>
        <w:t>Tegemist on tehnilise muudatusega. Samasisuline säte viiakse eelnõu § 1 punktiga 6 loodavasse § 184</w:t>
      </w:r>
      <w:r w:rsidR="003439FA" w:rsidRPr="004B4DE6">
        <w:rPr>
          <w:rFonts w:ascii="Times New Roman" w:hAnsi="Times New Roman" w:cs="Times New Roman"/>
          <w:sz w:val="24"/>
          <w:szCs w:val="24"/>
          <w:vertAlign w:val="superscript"/>
        </w:rPr>
        <w:t>2</w:t>
      </w:r>
      <w:r w:rsidR="003439FA">
        <w:rPr>
          <w:rFonts w:ascii="Times New Roman" w:hAnsi="Times New Roman" w:cs="Times New Roman"/>
          <w:sz w:val="24"/>
          <w:szCs w:val="24"/>
        </w:rPr>
        <w:t>,</w:t>
      </w:r>
      <w:r w:rsidR="009524E6">
        <w:rPr>
          <w:rFonts w:ascii="Times New Roman" w:hAnsi="Times New Roman" w:cs="Times New Roman"/>
          <w:sz w:val="24"/>
          <w:szCs w:val="24"/>
        </w:rPr>
        <w:t xml:space="preserve"> milles sätestatakse tingimused sama tööandja juures töökoha vahetamiseks. </w:t>
      </w:r>
      <w:r w:rsidR="003439FA">
        <w:rPr>
          <w:rFonts w:ascii="Times New Roman" w:hAnsi="Times New Roman" w:cs="Times New Roman"/>
          <w:sz w:val="24"/>
          <w:szCs w:val="24"/>
        </w:rPr>
        <w:t xml:space="preserve"> </w:t>
      </w:r>
    </w:p>
    <w:p w14:paraId="4B3B230F" w14:textId="77777777" w:rsidR="004203F0" w:rsidRPr="00CF39DD" w:rsidRDefault="004203F0" w:rsidP="007E0942">
      <w:pPr>
        <w:spacing w:after="0" w:line="240" w:lineRule="auto"/>
        <w:jc w:val="both"/>
        <w:rPr>
          <w:rFonts w:ascii="Times New Roman" w:hAnsi="Times New Roman" w:cs="Times New Roman"/>
          <w:sz w:val="24"/>
          <w:szCs w:val="24"/>
          <w:lang w:eastAsia="et-EE"/>
        </w:rPr>
      </w:pPr>
    </w:p>
    <w:p w14:paraId="077AD6EF" w14:textId="3E15D1D8" w:rsidR="004203F0" w:rsidRPr="00CF39DD" w:rsidRDefault="004203F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w:t>
      </w:r>
      <w:r w:rsidR="00676081">
        <w:rPr>
          <w:rFonts w:ascii="Times New Roman" w:hAnsi="Times New Roman" w:cs="Times New Roman"/>
          <w:b/>
          <w:bCs/>
          <w:sz w:val="24"/>
          <w:szCs w:val="24"/>
        </w:rPr>
        <w:t>8</w:t>
      </w:r>
      <w:r w:rsidRPr="00CF39DD">
        <w:rPr>
          <w:rFonts w:ascii="Times New Roman" w:hAnsi="Times New Roman" w:cs="Times New Roman"/>
          <w:b/>
          <w:bCs/>
          <w:sz w:val="24"/>
          <w:szCs w:val="24"/>
        </w:rPr>
        <w:t xml:space="preserve"> </w:t>
      </w:r>
      <w:r w:rsidRPr="00CF39DD">
        <w:rPr>
          <w:rFonts w:ascii="Times New Roman" w:hAnsi="Times New Roman" w:cs="Times New Roman"/>
          <w:sz w:val="24"/>
          <w:szCs w:val="24"/>
        </w:rPr>
        <w:t>täiendatakse VMS</w:t>
      </w:r>
      <w:r w:rsidR="00FB50E5">
        <w:rPr>
          <w:rFonts w:ascii="Times New Roman" w:hAnsi="Times New Roman" w:cs="Times New Roman"/>
          <w:sz w:val="24"/>
          <w:szCs w:val="24"/>
        </w:rPr>
        <w:t>-i</w:t>
      </w:r>
      <w:r w:rsidRPr="00CF39DD">
        <w:rPr>
          <w:rFonts w:ascii="Times New Roman" w:hAnsi="Times New Roman" w:cs="Times New Roman"/>
          <w:sz w:val="24"/>
          <w:szCs w:val="24"/>
        </w:rPr>
        <w:t xml:space="preserve"> §</w:t>
      </w:r>
      <w:r w:rsidR="00A96ED5" w:rsidRPr="00CF39DD">
        <w:rPr>
          <w:rFonts w:ascii="Times New Roman" w:hAnsi="Times New Roman" w:cs="Times New Roman"/>
          <w:sz w:val="24"/>
          <w:szCs w:val="24"/>
        </w:rPr>
        <w:t xml:space="preserve"> </w:t>
      </w:r>
      <w:r w:rsidRPr="00CF39DD">
        <w:rPr>
          <w:rFonts w:ascii="Times New Roman" w:hAnsi="Times New Roman" w:cs="Times New Roman"/>
          <w:sz w:val="24"/>
          <w:szCs w:val="24"/>
        </w:rPr>
        <w:t>185 lõigetega 5 ja 6</w:t>
      </w:r>
      <w:r w:rsidR="00D94AF3" w:rsidRPr="00CF39DD">
        <w:rPr>
          <w:rFonts w:ascii="Times New Roman" w:hAnsi="Times New Roman" w:cs="Times New Roman"/>
          <w:sz w:val="24"/>
          <w:szCs w:val="24"/>
        </w:rPr>
        <w:t xml:space="preserve">, sätestades, et kui välismaalane vahetab töökohta </w:t>
      </w:r>
      <w:r w:rsidR="007E2E34">
        <w:rPr>
          <w:rFonts w:ascii="Times New Roman" w:hAnsi="Times New Roman" w:cs="Times New Roman"/>
          <w:sz w:val="24"/>
          <w:szCs w:val="24"/>
        </w:rPr>
        <w:t xml:space="preserve">töötamiseks antud tähtajalise </w:t>
      </w:r>
      <w:r w:rsidR="00D94AF3" w:rsidRPr="00CF39DD">
        <w:rPr>
          <w:rFonts w:ascii="Times New Roman" w:hAnsi="Times New Roman" w:cs="Times New Roman"/>
          <w:sz w:val="24"/>
          <w:szCs w:val="24"/>
        </w:rPr>
        <w:t xml:space="preserve">elamisloa kehtivusaja jooksul, siis määratakse </w:t>
      </w:r>
      <w:r w:rsidR="007E2E34">
        <w:rPr>
          <w:rFonts w:ascii="Times New Roman" w:hAnsi="Times New Roman" w:cs="Times New Roman"/>
          <w:sz w:val="24"/>
          <w:szCs w:val="24"/>
        </w:rPr>
        <w:t>selles</w:t>
      </w:r>
      <w:r w:rsidR="00D94AF3" w:rsidRPr="00CF39DD">
        <w:rPr>
          <w:rFonts w:ascii="Times New Roman" w:hAnsi="Times New Roman" w:cs="Times New Roman"/>
          <w:sz w:val="24"/>
          <w:szCs w:val="24"/>
        </w:rPr>
        <w:t xml:space="preserve"> kindlaks välismaalase Eestis töötamise tingimused uuel töökohal. See tähendab, et kui PPA on </w:t>
      </w:r>
      <w:r w:rsidR="003439FA">
        <w:rPr>
          <w:rFonts w:ascii="Times New Roman" w:hAnsi="Times New Roman" w:cs="Times New Roman"/>
          <w:sz w:val="24"/>
          <w:szCs w:val="24"/>
        </w:rPr>
        <w:t>registreerinud töökohavahetuse</w:t>
      </w:r>
      <w:r w:rsidR="005F7E42" w:rsidRPr="00CF39DD">
        <w:rPr>
          <w:rFonts w:ascii="Times New Roman" w:hAnsi="Times New Roman" w:cs="Times New Roman"/>
          <w:sz w:val="24"/>
          <w:szCs w:val="24"/>
        </w:rPr>
        <w:t xml:space="preserve">, </w:t>
      </w:r>
      <w:r w:rsidR="003439FA">
        <w:rPr>
          <w:rFonts w:ascii="Times New Roman" w:hAnsi="Times New Roman" w:cs="Times New Roman"/>
          <w:sz w:val="24"/>
          <w:szCs w:val="24"/>
        </w:rPr>
        <w:t>asendatakse</w:t>
      </w:r>
      <w:r w:rsidR="005F7E42" w:rsidRPr="00CF39DD">
        <w:rPr>
          <w:rFonts w:ascii="Times New Roman" w:hAnsi="Times New Roman" w:cs="Times New Roman"/>
          <w:sz w:val="24"/>
          <w:szCs w:val="24"/>
        </w:rPr>
        <w:t xml:space="preserve"> töötamiseks ant</w:t>
      </w:r>
      <w:r w:rsidR="003439FA">
        <w:rPr>
          <w:rFonts w:ascii="Times New Roman" w:hAnsi="Times New Roman" w:cs="Times New Roman"/>
          <w:sz w:val="24"/>
          <w:szCs w:val="24"/>
        </w:rPr>
        <w:t>ud</w:t>
      </w:r>
      <w:r w:rsidR="005F7E42" w:rsidRPr="00CF39DD">
        <w:rPr>
          <w:rFonts w:ascii="Times New Roman" w:hAnsi="Times New Roman" w:cs="Times New Roman"/>
          <w:sz w:val="24"/>
          <w:szCs w:val="24"/>
        </w:rPr>
        <w:t xml:space="preserve"> </w:t>
      </w:r>
      <w:r w:rsidR="00006F42">
        <w:rPr>
          <w:rFonts w:ascii="Times New Roman" w:hAnsi="Times New Roman" w:cs="Times New Roman"/>
          <w:sz w:val="24"/>
          <w:szCs w:val="24"/>
        </w:rPr>
        <w:t>tähtajali</w:t>
      </w:r>
      <w:r w:rsidR="003439FA">
        <w:rPr>
          <w:rFonts w:ascii="Times New Roman" w:hAnsi="Times New Roman" w:cs="Times New Roman"/>
          <w:sz w:val="24"/>
          <w:szCs w:val="24"/>
        </w:rPr>
        <w:t>ses</w:t>
      </w:r>
      <w:r w:rsidR="00006F42">
        <w:rPr>
          <w:rFonts w:ascii="Times New Roman" w:hAnsi="Times New Roman" w:cs="Times New Roman"/>
          <w:sz w:val="24"/>
          <w:szCs w:val="24"/>
        </w:rPr>
        <w:t xml:space="preserve"> </w:t>
      </w:r>
      <w:r w:rsidR="005F7E42" w:rsidRPr="00CF39DD">
        <w:rPr>
          <w:rFonts w:ascii="Times New Roman" w:hAnsi="Times New Roman" w:cs="Times New Roman"/>
          <w:sz w:val="24"/>
          <w:szCs w:val="24"/>
        </w:rPr>
        <w:t>elamisl</w:t>
      </w:r>
      <w:r w:rsidR="003439FA">
        <w:rPr>
          <w:rFonts w:ascii="Times New Roman" w:hAnsi="Times New Roman" w:cs="Times New Roman"/>
          <w:sz w:val="24"/>
          <w:szCs w:val="24"/>
        </w:rPr>
        <w:t>oas</w:t>
      </w:r>
      <w:r w:rsidR="005F7E42" w:rsidRPr="00CF39DD">
        <w:rPr>
          <w:rFonts w:ascii="Times New Roman" w:hAnsi="Times New Roman" w:cs="Times New Roman"/>
          <w:sz w:val="24"/>
          <w:szCs w:val="24"/>
        </w:rPr>
        <w:t xml:space="preserve"> </w:t>
      </w:r>
      <w:r w:rsidR="003439FA">
        <w:rPr>
          <w:rFonts w:ascii="Times New Roman" w:hAnsi="Times New Roman" w:cs="Times New Roman"/>
          <w:sz w:val="24"/>
          <w:szCs w:val="24"/>
        </w:rPr>
        <w:t xml:space="preserve">kindlaks määratud töötamise tingimused uue tööandja juures töötamise tingimuste või uuel töökohal töötamise tingimustega. Elamisloas kindlaks määratud tingimused asendatakse alates </w:t>
      </w:r>
      <w:r w:rsidR="00510F9A">
        <w:rPr>
          <w:rFonts w:ascii="Times New Roman" w:hAnsi="Times New Roman" w:cs="Times New Roman"/>
          <w:sz w:val="24"/>
          <w:szCs w:val="24"/>
        </w:rPr>
        <w:t xml:space="preserve">välismaalase tööle asumisest </w:t>
      </w:r>
      <w:r w:rsidR="003439FA">
        <w:rPr>
          <w:rFonts w:ascii="Times New Roman" w:hAnsi="Times New Roman" w:cs="Times New Roman"/>
          <w:sz w:val="24"/>
          <w:szCs w:val="24"/>
        </w:rPr>
        <w:t>uue tööandja juures või uuel töökohal.</w:t>
      </w:r>
    </w:p>
    <w:p w14:paraId="0C6D6E5F" w14:textId="77777777" w:rsidR="004203F0" w:rsidRPr="00CF39DD" w:rsidRDefault="004203F0" w:rsidP="007E0942">
      <w:pPr>
        <w:spacing w:after="0" w:line="240" w:lineRule="auto"/>
        <w:jc w:val="both"/>
        <w:rPr>
          <w:rFonts w:ascii="Times New Roman" w:hAnsi="Times New Roman" w:cs="Times New Roman"/>
          <w:b/>
          <w:bCs/>
          <w:sz w:val="24"/>
          <w:szCs w:val="24"/>
        </w:rPr>
      </w:pPr>
    </w:p>
    <w:p w14:paraId="144E8D4A" w14:textId="6620289A" w:rsidR="004203F0" w:rsidRPr="00CF39DD" w:rsidRDefault="004203F0"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Eelnõu § 1 punktiga 1</w:t>
      </w:r>
      <w:r w:rsidR="00EB7D24">
        <w:rPr>
          <w:rFonts w:ascii="Times New Roman" w:hAnsi="Times New Roman" w:cs="Times New Roman"/>
          <w:b/>
          <w:bCs/>
          <w:sz w:val="24"/>
          <w:szCs w:val="24"/>
        </w:rPr>
        <w:t>4</w:t>
      </w:r>
      <w:r w:rsidRPr="00CF39DD">
        <w:rPr>
          <w:rFonts w:ascii="Times New Roman" w:hAnsi="Times New Roman" w:cs="Times New Roman"/>
          <w:b/>
          <w:bCs/>
          <w:sz w:val="24"/>
          <w:szCs w:val="24"/>
        </w:rPr>
        <w:t xml:space="preserve"> </w:t>
      </w:r>
      <w:r w:rsidRPr="00CF39DD">
        <w:rPr>
          <w:rFonts w:ascii="Times New Roman" w:hAnsi="Times New Roman" w:cs="Times New Roman"/>
          <w:sz w:val="24"/>
          <w:szCs w:val="24"/>
        </w:rPr>
        <w:t>täiendatakse VMS</w:t>
      </w:r>
      <w:r w:rsidR="00FB50E5">
        <w:rPr>
          <w:rFonts w:ascii="Times New Roman" w:hAnsi="Times New Roman" w:cs="Times New Roman"/>
          <w:sz w:val="24"/>
          <w:szCs w:val="24"/>
        </w:rPr>
        <w:t>-i</w:t>
      </w:r>
      <w:r w:rsidRPr="00CF39DD">
        <w:rPr>
          <w:rFonts w:ascii="Times New Roman" w:hAnsi="Times New Roman" w:cs="Times New Roman"/>
          <w:sz w:val="24"/>
          <w:szCs w:val="24"/>
        </w:rPr>
        <w:t xml:space="preserve"> § 190 lõikega 1</w:t>
      </w:r>
      <w:r w:rsidRPr="00CF39DD">
        <w:rPr>
          <w:rFonts w:ascii="Times New Roman" w:hAnsi="Times New Roman" w:cs="Times New Roman"/>
          <w:sz w:val="24"/>
          <w:szCs w:val="24"/>
          <w:vertAlign w:val="superscript"/>
        </w:rPr>
        <w:t>1</w:t>
      </w:r>
      <w:r w:rsidR="00E25B87" w:rsidRPr="00CF39DD">
        <w:rPr>
          <w:rFonts w:ascii="Times New Roman" w:hAnsi="Times New Roman" w:cs="Times New Roman"/>
          <w:sz w:val="24"/>
          <w:szCs w:val="24"/>
        </w:rPr>
        <w:t xml:space="preserve">, sätestades, et kui välismaalane on töötamiseks </w:t>
      </w:r>
      <w:r w:rsidR="006618A1">
        <w:rPr>
          <w:rFonts w:ascii="Times New Roman" w:hAnsi="Times New Roman" w:cs="Times New Roman"/>
          <w:sz w:val="24"/>
          <w:szCs w:val="24"/>
        </w:rPr>
        <w:t>antud</w:t>
      </w:r>
      <w:r w:rsidR="00E25B87" w:rsidRPr="00CF39DD">
        <w:rPr>
          <w:rFonts w:ascii="Times New Roman" w:hAnsi="Times New Roman" w:cs="Times New Roman"/>
          <w:sz w:val="24"/>
          <w:szCs w:val="24"/>
        </w:rPr>
        <w:t xml:space="preserve"> tähtajalise elamisloa kehtivusajal asunud tööle </w:t>
      </w:r>
      <w:r w:rsidR="003439FA">
        <w:rPr>
          <w:rFonts w:ascii="Times New Roman" w:hAnsi="Times New Roman" w:cs="Times New Roman"/>
          <w:sz w:val="24"/>
          <w:szCs w:val="24"/>
        </w:rPr>
        <w:t>uue</w:t>
      </w:r>
      <w:r w:rsidR="00E25B87" w:rsidRPr="00CF39DD">
        <w:rPr>
          <w:rFonts w:ascii="Times New Roman" w:hAnsi="Times New Roman" w:cs="Times New Roman"/>
          <w:sz w:val="24"/>
          <w:szCs w:val="24"/>
        </w:rPr>
        <w:t xml:space="preserve"> tööandja juur</w:t>
      </w:r>
      <w:r w:rsidR="003439FA">
        <w:rPr>
          <w:rFonts w:ascii="Times New Roman" w:hAnsi="Times New Roman" w:cs="Times New Roman"/>
          <w:sz w:val="24"/>
          <w:szCs w:val="24"/>
        </w:rPr>
        <w:t>es</w:t>
      </w:r>
      <w:r w:rsidR="00E25B87" w:rsidRPr="00CF39DD">
        <w:rPr>
          <w:rFonts w:ascii="Times New Roman" w:hAnsi="Times New Roman" w:cs="Times New Roman"/>
          <w:sz w:val="24"/>
          <w:szCs w:val="24"/>
        </w:rPr>
        <w:t>, siis kohaldatakse kutsuja kohustusi uuele tööandjale alates tema juurde tööle asumisest. See tähendab, et kui PPA on andud töökohavahet</w:t>
      </w:r>
      <w:r w:rsidR="002B0334">
        <w:rPr>
          <w:rFonts w:ascii="Times New Roman" w:hAnsi="Times New Roman" w:cs="Times New Roman"/>
          <w:sz w:val="24"/>
          <w:szCs w:val="24"/>
        </w:rPr>
        <w:t>use</w:t>
      </w:r>
      <w:r w:rsidR="00E25B87" w:rsidRPr="00CF39DD">
        <w:rPr>
          <w:rFonts w:ascii="Times New Roman" w:hAnsi="Times New Roman" w:cs="Times New Roman"/>
          <w:sz w:val="24"/>
          <w:szCs w:val="24"/>
        </w:rPr>
        <w:t xml:space="preserve"> registreerimise taotluse alusel loa </w:t>
      </w:r>
      <w:r w:rsidR="002B0334" w:rsidRPr="00CF39DD">
        <w:rPr>
          <w:rFonts w:ascii="Times New Roman" w:hAnsi="Times New Roman" w:cs="Times New Roman"/>
          <w:sz w:val="24"/>
          <w:szCs w:val="24"/>
        </w:rPr>
        <w:t>töö</w:t>
      </w:r>
      <w:r w:rsidR="002B0334">
        <w:rPr>
          <w:rFonts w:ascii="Times New Roman" w:hAnsi="Times New Roman" w:cs="Times New Roman"/>
          <w:sz w:val="24"/>
          <w:szCs w:val="24"/>
        </w:rPr>
        <w:t>koha</w:t>
      </w:r>
      <w:r w:rsidR="002B0334" w:rsidRPr="00CF39DD">
        <w:rPr>
          <w:rFonts w:ascii="Times New Roman" w:hAnsi="Times New Roman" w:cs="Times New Roman"/>
          <w:sz w:val="24"/>
          <w:szCs w:val="24"/>
        </w:rPr>
        <w:t xml:space="preserve"> </w:t>
      </w:r>
      <w:r w:rsidR="00E25B87" w:rsidRPr="00CF39DD">
        <w:rPr>
          <w:rFonts w:ascii="Times New Roman" w:hAnsi="Times New Roman" w:cs="Times New Roman"/>
          <w:sz w:val="24"/>
          <w:szCs w:val="24"/>
        </w:rPr>
        <w:t>vahet</w:t>
      </w:r>
      <w:r w:rsidR="002B0334">
        <w:rPr>
          <w:rFonts w:ascii="Times New Roman" w:hAnsi="Times New Roman" w:cs="Times New Roman"/>
          <w:sz w:val="24"/>
          <w:szCs w:val="24"/>
        </w:rPr>
        <w:t>useks</w:t>
      </w:r>
      <w:r w:rsidR="00E25B87" w:rsidRPr="00CF39DD">
        <w:rPr>
          <w:rFonts w:ascii="Times New Roman" w:hAnsi="Times New Roman" w:cs="Times New Roman"/>
          <w:sz w:val="24"/>
          <w:szCs w:val="24"/>
        </w:rPr>
        <w:t xml:space="preserve">, siis alates uue tööandja juurde tööle asumisest ei ole enam välismaalase varasemal tööandjal kutsuja kohustused, vaid need võtab sama elamisloa alusel üle uus tööandja. </w:t>
      </w:r>
    </w:p>
    <w:p w14:paraId="569FB97B" w14:textId="77777777" w:rsidR="004203F0" w:rsidRPr="00CF39DD" w:rsidRDefault="004203F0" w:rsidP="007E0942">
      <w:pPr>
        <w:spacing w:after="0" w:line="240" w:lineRule="auto"/>
        <w:jc w:val="both"/>
        <w:rPr>
          <w:rFonts w:ascii="Times New Roman" w:hAnsi="Times New Roman" w:cs="Times New Roman"/>
          <w:b/>
          <w:bCs/>
          <w:sz w:val="24"/>
          <w:szCs w:val="24"/>
        </w:rPr>
      </w:pPr>
    </w:p>
    <w:p w14:paraId="131E019B" w14:textId="7AC293AD" w:rsidR="004203F0" w:rsidRPr="00CF39DD" w:rsidRDefault="004203F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Eelnõu § 1 punktiga 1</w:t>
      </w:r>
      <w:r w:rsidR="00EB7D24">
        <w:rPr>
          <w:rFonts w:ascii="Times New Roman" w:hAnsi="Times New Roman" w:cs="Times New Roman"/>
          <w:b/>
          <w:bCs/>
          <w:sz w:val="24"/>
          <w:szCs w:val="24"/>
        </w:rPr>
        <w:t>6</w:t>
      </w:r>
      <w:r w:rsidRPr="00CF39DD">
        <w:rPr>
          <w:rFonts w:ascii="Times New Roman" w:hAnsi="Times New Roman" w:cs="Times New Roman"/>
          <w:b/>
          <w:bCs/>
          <w:sz w:val="24"/>
          <w:szCs w:val="24"/>
        </w:rPr>
        <w:t xml:space="preserve"> </w:t>
      </w:r>
      <w:r w:rsidRPr="00CF39DD">
        <w:rPr>
          <w:rFonts w:ascii="Times New Roman" w:hAnsi="Times New Roman" w:cs="Times New Roman"/>
          <w:sz w:val="24"/>
          <w:szCs w:val="24"/>
        </w:rPr>
        <w:t>täiendatakse VMS</w:t>
      </w:r>
      <w:r w:rsidR="00FB50E5">
        <w:rPr>
          <w:rFonts w:ascii="Times New Roman" w:hAnsi="Times New Roman" w:cs="Times New Roman"/>
          <w:sz w:val="24"/>
          <w:szCs w:val="24"/>
        </w:rPr>
        <w:t>-i</w:t>
      </w:r>
      <w:r w:rsidRPr="00CF39DD">
        <w:rPr>
          <w:rFonts w:ascii="Times New Roman" w:hAnsi="Times New Roman" w:cs="Times New Roman"/>
          <w:sz w:val="24"/>
          <w:szCs w:val="24"/>
        </w:rPr>
        <w:t xml:space="preserve"> § 224 lõiget 1 punktiga 10</w:t>
      </w:r>
      <w:r w:rsidR="00193C4D" w:rsidRPr="00CF39DD">
        <w:rPr>
          <w:rFonts w:ascii="Times New Roman" w:hAnsi="Times New Roman" w:cs="Times New Roman"/>
          <w:sz w:val="24"/>
          <w:szCs w:val="24"/>
        </w:rPr>
        <w:t>, milles on sätestatud volitusnorm töökohavahet</w:t>
      </w:r>
      <w:r w:rsidR="002B0334">
        <w:rPr>
          <w:rFonts w:ascii="Times New Roman" w:hAnsi="Times New Roman" w:cs="Times New Roman"/>
          <w:sz w:val="24"/>
          <w:szCs w:val="24"/>
        </w:rPr>
        <w:t>use</w:t>
      </w:r>
      <w:r w:rsidR="00193C4D" w:rsidRPr="00CF39DD">
        <w:rPr>
          <w:rFonts w:ascii="Times New Roman" w:hAnsi="Times New Roman" w:cs="Times New Roman"/>
          <w:sz w:val="24"/>
          <w:szCs w:val="24"/>
        </w:rPr>
        <w:t xml:space="preserve"> registreerimise taotluse </w:t>
      </w:r>
      <w:r w:rsidR="00193C4D" w:rsidRPr="00917DB9">
        <w:rPr>
          <w:rFonts w:ascii="Times New Roman" w:hAnsi="Times New Roman" w:cs="Times New Roman"/>
          <w:sz w:val="24"/>
          <w:szCs w:val="24"/>
        </w:rPr>
        <w:t xml:space="preserve">esitamise korra ja </w:t>
      </w:r>
      <w:r w:rsidR="00006F42" w:rsidRPr="00917DB9">
        <w:rPr>
          <w:rFonts w:ascii="Times New Roman" w:hAnsi="Times New Roman" w:cs="Times New Roman"/>
          <w:sz w:val="24"/>
          <w:szCs w:val="24"/>
        </w:rPr>
        <w:t>selles</w:t>
      </w:r>
      <w:r w:rsidR="00193C4D" w:rsidRPr="00917DB9">
        <w:rPr>
          <w:rFonts w:ascii="Times New Roman" w:hAnsi="Times New Roman" w:cs="Times New Roman"/>
          <w:sz w:val="24"/>
          <w:szCs w:val="24"/>
        </w:rPr>
        <w:t xml:space="preserve"> esitatavate andmete ja tõendite loetelu kehtestamiseks</w:t>
      </w:r>
      <w:r w:rsidR="00006F42" w:rsidRPr="00917DB9">
        <w:rPr>
          <w:rFonts w:ascii="Times New Roman" w:hAnsi="Times New Roman" w:cs="Times New Roman"/>
          <w:sz w:val="24"/>
          <w:szCs w:val="24"/>
        </w:rPr>
        <w:t>, samuti töökohavahet</w:t>
      </w:r>
      <w:r w:rsidR="002B0334" w:rsidRPr="00917DB9">
        <w:rPr>
          <w:rFonts w:ascii="Times New Roman" w:hAnsi="Times New Roman" w:cs="Times New Roman"/>
          <w:sz w:val="24"/>
          <w:szCs w:val="24"/>
        </w:rPr>
        <w:t>use</w:t>
      </w:r>
      <w:r w:rsidR="00006F42" w:rsidRPr="00917DB9">
        <w:rPr>
          <w:rFonts w:ascii="Times New Roman" w:hAnsi="Times New Roman" w:cs="Times New Roman"/>
          <w:sz w:val="24"/>
          <w:szCs w:val="24"/>
        </w:rPr>
        <w:t xml:space="preserve"> registreerimise taotluse esitamise ja selle läbivaatamise tähtajad</w:t>
      </w:r>
      <w:r w:rsidR="00193C4D" w:rsidRPr="00917DB9">
        <w:rPr>
          <w:rFonts w:ascii="Times New Roman" w:hAnsi="Times New Roman" w:cs="Times New Roman"/>
          <w:sz w:val="24"/>
          <w:szCs w:val="24"/>
        </w:rPr>
        <w:t>.</w:t>
      </w:r>
      <w:r w:rsidR="00BF3674" w:rsidRPr="00917DB9">
        <w:rPr>
          <w:rFonts w:ascii="Times New Roman" w:hAnsi="Times New Roman" w:cs="Times New Roman"/>
          <w:sz w:val="24"/>
          <w:szCs w:val="24"/>
        </w:rPr>
        <w:t xml:space="preserve"> Muudatus on seotud eelnõu § 1 punktiga</w:t>
      </w:r>
      <w:r w:rsidR="007151D0" w:rsidRPr="00917DB9">
        <w:rPr>
          <w:rFonts w:ascii="Times New Roman" w:hAnsi="Times New Roman" w:cs="Times New Roman"/>
          <w:sz w:val="24"/>
          <w:szCs w:val="24"/>
        </w:rPr>
        <w:t xml:space="preserve"> 6</w:t>
      </w:r>
      <w:r w:rsidR="00BF3674" w:rsidRPr="00917DB9">
        <w:rPr>
          <w:rFonts w:ascii="Times New Roman" w:hAnsi="Times New Roman" w:cs="Times New Roman"/>
          <w:sz w:val="24"/>
          <w:szCs w:val="24"/>
        </w:rPr>
        <w:t>, millega</w:t>
      </w:r>
      <w:r w:rsidR="00BF3674" w:rsidRPr="00CF39DD">
        <w:rPr>
          <w:rFonts w:ascii="Times New Roman" w:hAnsi="Times New Roman" w:cs="Times New Roman"/>
          <w:sz w:val="24"/>
          <w:szCs w:val="24"/>
        </w:rPr>
        <w:t xml:space="preserve"> sätestatakse, et kehtiva töötamiseks </w:t>
      </w:r>
      <w:r w:rsidR="006618A1">
        <w:rPr>
          <w:rFonts w:ascii="Times New Roman" w:hAnsi="Times New Roman" w:cs="Times New Roman"/>
          <w:sz w:val="24"/>
          <w:szCs w:val="24"/>
        </w:rPr>
        <w:t>antud</w:t>
      </w:r>
      <w:r w:rsidR="00BF3674" w:rsidRPr="00CF39DD">
        <w:rPr>
          <w:rFonts w:ascii="Times New Roman" w:hAnsi="Times New Roman" w:cs="Times New Roman"/>
          <w:sz w:val="24"/>
          <w:szCs w:val="24"/>
        </w:rPr>
        <w:t xml:space="preserve"> elamisloa ajal võib välismaalane </w:t>
      </w:r>
      <w:r w:rsidR="003439FA">
        <w:rPr>
          <w:rFonts w:ascii="Times New Roman" w:hAnsi="Times New Roman" w:cs="Times New Roman"/>
          <w:sz w:val="24"/>
          <w:szCs w:val="24"/>
        </w:rPr>
        <w:t>tööandjat või töökohta vahetada</w:t>
      </w:r>
      <w:r w:rsidR="00BF3674" w:rsidRPr="00CF39DD">
        <w:rPr>
          <w:rFonts w:ascii="Times New Roman" w:hAnsi="Times New Roman" w:cs="Times New Roman"/>
          <w:sz w:val="24"/>
          <w:szCs w:val="24"/>
        </w:rPr>
        <w:t xml:space="preserve">, kui tööandja on esitanud </w:t>
      </w:r>
      <w:proofErr w:type="spellStart"/>
      <w:r w:rsidR="00BF3674" w:rsidRPr="00CF39DD">
        <w:rPr>
          <w:rFonts w:ascii="Times New Roman" w:hAnsi="Times New Roman" w:cs="Times New Roman"/>
          <w:sz w:val="24"/>
          <w:szCs w:val="24"/>
        </w:rPr>
        <w:t>PPA-le</w:t>
      </w:r>
      <w:proofErr w:type="spellEnd"/>
      <w:r w:rsidR="00BF3674" w:rsidRPr="00CF39DD">
        <w:rPr>
          <w:rFonts w:ascii="Times New Roman" w:hAnsi="Times New Roman" w:cs="Times New Roman"/>
          <w:sz w:val="24"/>
          <w:szCs w:val="24"/>
        </w:rPr>
        <w:t xml:space="preserve"> töökohavahet</w:t>
      </w:r>
      <w:r w:rsidR="002B0334">
        <w:rPr>
          <w:rFonts w:ascii="Times New Roman" w:hAnsi="Times New Roman" w:cs="Times New Roman"/>
          <w:sz w:val="24"/>
          <w:szCs w:val="24"/>
        </w:rPr>
        <w:t>use</w:t>
      </w:r>
      <w:r w:rsidR="00BF3674" w:rsidRPr="00CF39DD">
        <w:rPr>
          <w:rFonts w:ascii="Times New Roman" w:hAnsi="Times New Roman" w:cs="Times New Roman"/>
          <w:sz w:val="24"/>
          <w:szCs w:val="24"/>
        </w:rPr>
        <w:t xml:space="preserve"> registreerimise taotluse. </w:t>
      </w:r>
    </w:p>
    <w:p w14:paraId="6EA533CE" w14:textId="77777777" w:rsidR="00F9768A" w:rsidRPr="00CF39DD" w:rsidRDefault="00F9768A" w:rsidP="007E0942">
      <w:pPr>
        <w:spacing w:after="0" w:line="240" w:lineRule="auto"/>
        <w:jc w:val="both"/>
        <w:rPr>
          <w:rFonts w:ascii="Times New Roman" w:hAnsi="Times New Roman" w:cs="Times New Roman"/>
          <w:sz w:val="24"/>
          <w:szCs w:val="24"/>
        </w:rPr>
      </w:pPr>
    </w:p>
    <w:p w14:paraId="5E4C7835" w14:textId="2C47C0F1" w:rsidR="00F9768A" w:rsidRPr="00CF39DD" w:rsidRDefault="00BF3674"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VMS</w:t>
      </w:r>
      <w:r w:rsidR="00FB50E5">
        <w:rPr>
          <w:rFonts w:ascii="Times New Roman" w:hAnsi="Times New Roman" w:cs="Times New Roman"/>
          <w:sz w:val="24"/>
          <w:szCs w:val="24"/>
        </w:rPr>
        <w:t>-i</w:t>
      </w:r>
      <w:r w:rsidRPr="00CF39DD">
        <w:rPr>
          <w:rFonts w:ascii="Times New Roman" w:hAnsi="Times New Roman" w:cs="Times New Roman"/>
          <w:sz w:val="24"/>
          <w:szCs w:val="24"/>
        </w:rPr>
        <w:t xml:space="preserve"> ü</w:t>
      </w:r>
      <w:r w:rsidR="00176EEE" w:rsidRPr="00CF39DD">
        <w:rPr>
          <w:rFonts w:ascii="Times New Roman" w:hAnsi="Times New Roman" w:cs="Times New Roman"/>
          <w:sz w:val="24"/>
          <w:szCs w:val="24"/>
        </w:rPr>
        <w:t>ldpõhimõtte</w:t>
      </w:r>
      <w:r w:rsidRPr="00CF39DD">
        <w:rPr>
          <w:rFonts w:ascii="Times New Roman" w:hAnsi="Times New Roman" w:cs="Times New Roman"/>
          <w:sz w:val="24"/>
          <w:szCs w:val="24"/>
        </w:rPr>
        <w:t xml:space="preserve"> kohaselt kehtestatakse taotlemise täpsemad nõuded ning taotluses esitavate andmete ja dokumentide loetelu määrusega. Samuti kehtestatakse VMS</w:t>
      </w:r>
      <w:r w:rsidR="00FB50E5">
        <w:rPr>
          <w:rFonts w:ascii="Times New Roman" w:hAnsi="Times New Roman" w:cs="Times New Roman"/>
          <w:sz w:val="24"/>
          <w:szCs w:val="24"/>
        </w:rPr>
        <w:t>-i</w:t>
      </w:r>
      <w:r w:rsidRPr="00CF39DD">
        <w:rPr>
          <w:rFonts w:ascii="Times New Roman" w:hAnsi="Times New Roman" w:cs="Times New Roman"/>
          <w:sz w:val="24"/>
          <w:szCs w:val="24"/>
        </w:rPr>
        <w:t xml:space="preserve"> § 33 kohaselt menetlustähtaeg VMS</w:t>
      </w:r>
      <w:r w:rsidR="00FB50E5">
        <w:rPr>
          <w:rFonts w:ascii="Times New Roman" w:hAnsi="Times New Roman" w:cs="Times New Roman"/>
          <w:sz w:val="24"/>
          <w:szCs w:val="24"/>
        </w:rPr>
        <w:t>-i</w:t>
      </w:r>
      <w:r w:rsidRPr="00CF39DD">
        <w:rPr>
          <w:rFonts w:ascii="Times New Roman" w:hAnsi="Times New Roman" w:cs="Times New Roman"/>
          <w:sz w:val="24"/>
          <w:szCs w:val="24"/>
        </w:rPr>
        <w:t xml:space="preserve"> alusel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määrustega. Eelnevast tulenevalt on </w:t>
      </w:r>
      <w:r w:rsidR="00F20EA4" w:rsidRPr="00CF39DD">
        <w:rPr>
          <w:rFonts w:ascii="Times New Roman" w:hAnsi="Times New Roman" w:cs="Times New Roman"/>
          <w:sz w:val="24"/>
          <w:szCs w:val="24"/>
        </w:rPr>
        <w:t xml:space="preserve">tähtajalise elamisloa </w:t>
      </w:r>
      <w:r w:rsidRPr="00CF39DD">
        <w:rPr>
          <w:rFonts w:ascii="Times New Roman" w:hAnsi="Times New Roman" w:cs="Times New Roman"/>
          <w:sz w:val="24"/>
          <w:szCs w:val="24"/>
        </w:rPr>
        <w:t>määrusega kavas kehtestada töökohavahet</w:t>
      </w:r>
      <w:r w:rsidR="00F025A3">
        <w:rPr>
          <w:rFonts w:ascii="Times New Roman" w:hAnsi="Times New Roman" w:cs="Times New Roman"/>
          <w:sz w:val="24"/>
          <w:szCs w:val="24"/>
        </w:rPr>
        <w:t>use</w:t>
      </w:r>
      <w:r w:rsidRPr="00CF39DD">
        <w:rPr>
          <w:rFonts w:ascii="Times New Roman" w:hAnsi="Times New Roman" w:cs="Times New Roman"/>
          <w:sz w:val="24"/>
          <w:szCs w:val="24"/>
        </w:rPr>
        <w:t xml:space="preserve"> registreerimise taotlusele esitatavad nõuded, taotluses esitatavate andmete ja taotluse juurde lisatavate tõendite loetelu, samuti taotluse esitamise ja selle läbivaatamise tähtaeg. </w:t>
      </w:r>
    </w:p>
    <w:p w14:paraId="3F8F4D6A" w14:textId="77777777" w:rsidR="00AA23D5" w:rsidRPr="00CF39DD" w:rsidRDefault="00AA23D5" w:rsidP="007E0942">
      <w:pPr>
        <w:spacing w:after="0" w:line="240" w:lineRule="auto"/>
        <w:jc w:val="both"/>
        <w:rPr>
          <w:rFonts w:ascii="Times New Roman" w:hAnsi="Times New Roman" w:cs="Times New Roman"/>
          <w:sz w:val="24"/>
          <w:szCs w:val="24"/>
        </w:rPr>
      </w:pPr>
    </w:p>
    <w:p w14:paraId="4E7A7315" w14:textId="6AE653D7" w:rsidR="00F37295" w:rsidRDefault="00F20EA4"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Kehtestatava korra kohaselt peab töökohavahet</w:t>
      </w:r>
      <w:r w:rsidR="00F025A3">
        <w:rPr>
          <w:rFonts w:ascii="Times New Roman" w:hAnsi="Times New Roman" w:cs="Times New Roman"/>
          <w:sz w:val="24"/>
          <w:szCs w:val="24"/>
        </w:rPr>
        <w:t>use</w:t>
      </w:r>
      <w:r w:rsidRPr="00CF39DD">
        <w:rPr>
          <w:rFonts w:ascii="Times New Roman" w:hAnsi="Times New Roman" w:cs="Times New Roman"/>
          <w:sz w:val="24"/>
          <w:szCs w:val="24"/>
        </w:rPr>
        <w:t xml:space="preserve"> registreerimise taotluse esitama </w:t>
      </w:r>
      <w:proofErr w:type="spellStart"/>
      <w:r w:rsidRPr="00CF39DD">
        <w:rPr>
          <w:rFonts w:ascii="Times New Roman" w:hAnsi="Times New Roman" w:cs="Times New Roman"/>
          <w:sz w:val="24"/>
          <w:szCs w:val="24"/>
        </w:rPr>
        <w:t>PPA-le</w:t>
      </w:r>
      <w:proofErr w:type="spellEnd"/>
      <w:r w:rsidRPr="00CF39DD">
        <w:rPr>
          <w:rFonts w:ascii="Times New Roman" w:hAnsi="Times New Roman" w:cs="Times New Roman"/>
          <w:sz w:val="24"/>
          <w:szCs w:val="24"/>
        </w:rPr>
        <w:t xml:space="preserve"> tööandja, kelle juures välismaalane soovib tööle asuda. </w:t>
      </w:r>
      <w:r w:rsidR="00D36E4B">
        <w:rPr>
          <w:rFonts w:ascii="Times New Roman" w:hAnsi="Times New Roman" w:cs="Times New Roman"/>
          <w:sz w:val="24"/>
          <w:szCs w:val="24"/>
        </w:rPr>
        <w:t>Töökohavahet</w:t>
      </w:r>
      <w:r w:rsidR="00C71373">
        <w:rPr>
          <w:rFonts w:ascii="Times New Roman" w:hAnsi="Times New Roman" w:cs="Times New Roman"/>
          <w:sz w:val="24"/>
          <w:szCs w:val="24"/>
        </w:rPr>
        <w:t>use</w:t>
      </w:r>
      <w:r w:rsidR="00D36E4B">
        <w:rPr>
          <w:rFonts w:ascii="Times New Roman" w:hAnsi="Times New Roman" w:cs="Times New Roman"/>
          <w:sz w:val="24"/>
          <w:szCs w:val="24"/>
        </w:rPr>
        <w:t xml:space="preserve"> registreerimise taotluses tuleb</w:t>
      </w:r>
      <w:r w:rsidR="00510F9A">
        <w:rPr>
          <w:rFonts w:ascii="Times New Roman" w:hAnsi="Times New Roman" w:cs="Times New Roman"/>
          <w:sz w:val="24"/>
          <w:szCs w:val="24"/>
        </w:rPr>
        <w:t xml:space="preserve"> kavandatavate muudatuste kohaselt</w:t>
      </w:r>
      <w:r w:rsidR="00D36E4B">
        <w:rPr>
          <w:rFonts w:ascii="Times New Roman" w:hAnsi="Times New Roman" w:cs="Times New Roman"/>
          <w:sz w:val="24"/>
          <w:szCs w:val="24"/>
        </w:rPr>
        <w:t xml:space="preserve"> esitada samad andmed, mis </w:t>
      </w:r>
      <w:r w:rsidR="00D36E4B" w:rsidRPr="00F37295">
        <w:rPr>
          <w:rFonts w:ascii="Times New Roman" w:hAnsi="Times New Roman" w:cs="Times New Roman"/>
          <w:sz w:val="24"/>
          <w:szCs w:val="24"/>
        </w:rPr>
        <w:t>tööandja peab tähtajalise elamisloa määruse</w:t>
      </w:r>
      <w:r w:rsidR="00F37295">
        <w:rPr>
          <w:rFonts w:ascii="Times New Roman" w:hAnsi="Times New Roman" w:cs="Times New Roman"/>
          <w:sz w:val="24"/>
          <w:szCs w:val="24"/>
        </w:rPr>
        <w:t xml:space="preserve"> § 14 lõike 3</w:t>
      </w:r>
      <w:r w:rsidR="00D36E4B" w:rsidRPr="00F37295">
        <w:rPr>
          <w:rFonts w:ascii="Times New Roman" w:hAnsi="Times New Roman" w:cs="Times New Roman"/>
          <w:sz w:val="24"/>
          <w:szCs w:val="24"/>
        </w:rPr>
        <w:t xml:space="preserve"> kohaselt </w:t>
      </w:r>
      <w:r w:rsidR="00D36E4B">
        <w:rPr>
          <w:rFonts w:ascii="Times New Roman" w:hAnsi="Times New Roman" w:cs="Times New Roman"/>
          <w:sz w:val="24"/>
          <w:szCs w:val="24"/>
        </w:rPr>
        <w:t xml:space="preserve">esitama tööandja kutses. </w:t>
      </w:r>
      <w:r w:rsidRPr="00CF39DD">
        <w:rPr>
          <w:rFonts w:ascii="Times New Roman" w:hAnsi="Times New Roman" w:cs="Times New Roman"/>
          <w:sz w:val="24"/>
          <w:szCs w:val="24"/>
        </w:rPr>
        <w:t>Töökohavahet</w:t>
      </w:r>
      <w:r w:rsidR="00C71373">
        <w:rPr>
          <w:rFonts w:ascii="Times New Roman" w:hAnsi="Times New Roman" w:cs="Times New Roman"/>
          <w:sz w:val="24"/>
          <w:szCs w:val="24"/>
        </w:rPr>
        <w:t>use</w:t>
      </w:r>
      <w:r w:rsidRPr="00CF39DD">
        <w:rPr>
          <w:rFonts w:ascii="Times New Roman" w:hAnsi="Times New Roman" w:cs="Times New Roman"/>
          <w:sz w:val="24"/>
          <w:szCs w:val="24"/>
        </w:rPr>
        <w:t xml:space="preserve"> registreerimise taotluse</w:t>
      </w:r>
      <w:r w:rsidR="00D36E4B">
        <w:rPr>
          <w:rFonts w:ascii="Times New Roman" w:hAnsi="Times New Roman" w:cs="Times New Roman"/>
          <w:sz w:val="24"/>
          <w:szCs w:val="24"/>
        </w:rPr>
        <w:t>s</w:t>
      </w:r>
      <w:r w:rsidRPr="00CF39DD">
        <w:rPr>
          <w:rFonts w:ascii="Times New Roman" w:hAnsi="Times New Roman" w:cs="Times New Roman"/>
          <w:sz w:val="24"/>
          <w:szCs w:val="24"/>
        </w:rPr>
        <w:t xml:space="preserve"> tuleb </w:t>
      </w:r>
      <w:r w:rsidR="00D36E4B">
        <w:rPr>
          <w:rFonts w:ascii="Times New Roman" w:hAnsi="Times New Roman" w:cs="Times New Roman"/>
          <w:sz w:val="24"/>
          <w:szCs w:val="24"/>
        </w:rPr>
        <w:t xml:space="preserve">muuhulgas </w:t>
      </w:r>
      <w:r w:rsidR="00F37295">
        <w:rPr>
          <w:rFonts w:ascii="Times New Roman" w:hAnsi="Times New Roman" w:cs="Times New Roman"/>
          <w:sz w:val="24"/>
          <w:szCs w:val="24"/>
        </w:rPr>
        <w:t>esitada andmed töötamise kohta, sealhulgas töötamise alus, brutotöötasu, töötamise algus- ja lõpukuupäev jne. Samuti tuleb</w:t>
      </w:r>
      <w:r w:rsidRPr="00CF39DD">
        <w:rPr>
          <w:rFonts w:ascii="Times New Roman" w:hAnsi="Times New Roman" w:cs="Times New Roman"/>
          <w:sz w:val="24"/>
          <w:szCs w:val="24"/>
        </w:rPr>
        <w:t xml:space="preserve"> vajadusel lisada täiendavad tõendid, kui töötamisele kohaldub eritingimus. N</w:t>
      </w:r>
      <w:r w:rsidR="00D36E4B">
        <w:rPr>
          <w:rFonts w:ascii="Times New Roman" w:hAnsi="Times New Roman" w:cs="Times New Roman"/>
          <w:sz w:val="24"/>
          <w:szCs w:val="24"/>
        </w:rPr>
        <w:t>äiteks</w:t>
      </w:r>
      <w:r w:rsidR="00FB50E5">
        <w:rPr>
          <w:rFonts w:ascii="Times New Roman" w:hAnsi="Times New Roman" w:cs="Times New Roman"/>
          <w:sz w:val="24"/>
          <w:szCs w:val="24"/>
        </w:rPr>
        <w:t>,</w:t>
      </w:r>
      <w:r w:rsidRPr="00CF39DD">
        <w:rPr>
          <w:rFonts w:ascii="Times New Roman" w:hAnsi="Times New Roman" w:cs="Times New Roman"/>
          <w:sz w:val="24"/>
          <w:szCs w:val="24"/>
        </w:rPr>
        <w:t xml:space="preserve"> kui tööle asutakse iduettevõtte erisuse alusel, tuleb lisada ek</w:t>
      </w:r>
      <w:r w:rsidR="00D36E4B">
        <w:rPr>
          <w:rFonts w:ascii="Times New Roman" w:hAnsi="Times New Roman" w:cs="Times New Roman"/>
          <w:sz w:val="24"/>
          <w:szCs w:val="24"/>
        </w:rPr>
        <w:t>s</w:t>
      </w:r>
      <w:r w:rsidRPr="00CF39DD">
        <w:rPr>
          <w:rFonts w:ascii="Times New Roman" w:hAnsi="Times New Roman" w:cs="Times New Roman"/>
          <w:sz w:val="24"/>
          <w:szCs w:val="24"/>
        </w:rPr>
        <w:t xml:space="preserve">pertkomisjonile esitatud taotluse number. </w:t>
      </w:r>
    </w:p>
    <w:p w14:paraId="1FD9D207" w14:textId="77777777" w:rsidR="00F37295" w:rsidRDefault="00F37295" w:rsidP="007E0942">
      <w:pPr>
        <w:spacing w:after="0" w:line="240" w:lineRule="auto"/>
        <w:jc w:val="both"/>
        <w:rPr>
          <w:rFonts w:ascii="Times New Roman" w:hAnsi="Times New Roman" w:cs="Times New Roman"/>
          <w:sz w:val="24"/>
          <w:szCs w:val="24"/>
        </w:rPr>
      </w:pPr>
    </w:p>
    <w:p w14:paraId="52ED47A9" w14:textId="3E115C43" w:rsidR="00F37295" w:rsidRDefault="00F37295"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Kehtestatava korra kohaselt tuleb t</w:t>
      </w:r>
      <w:r w:rsidR="00F20EA4" w:rsidRPr="00600BA1">
        <w:rPr>
          <w:rFonts w:ascii="Times New Roman" w:hAnsi="Times New Roman" w:cs="Times New Roman"/>
          <w:sz w:val="24"/>
          <w:szCs w:val="24"/>
        </w:rPr>
        <w:t>öökohavahet</w:t>
      </w:r>
      <w:r w:rsidR="00C71373">
        <w:rPr>
          <w:rFonts w:ascii="Times New Roman" w:hAnsi="Times New Roman" w:cs="Times New Roman"/>
          <w:sz w:val="24"/>
          <w:szCs w:val="24"/>
        </w:rPr>
        <w:t>use</w:t>
      </w:r>
      <w:r w:rsidR="00F20EA4" w:rsidRPr="00600BA1">
        <w:rPr>
          <w:rFonts w:ascii="Times New Roman" w:hAnsi="Times New Roman" w:cs="Times New Roman"/>
          <w:sz w:val="24"/>
          <w:szCs w:val="24"/>
        </w:rPr>
        <w:t xml:space="preserve"> registreerimise taotlus esitada hiljemalt </w:t>
      </w:r>
      <w:r w:rsidR="00100FE4">
        <w:rPr>
          <w:rFonts w:ascii="Times New Roman" w:hAnsi="Times New Roman" w:cs="Times New Roman"/>
          <w:sz w:val="24"/>
          <w:szCs w:val="24"/>
        </w:rPr>
        <w:t>kaks</w:t>
      </w:r>
      <w:r w:rsidR="00100FE4" w:rsidRPr="00600BA1">
        <w:rPr>
          <w:rFonts w:ascii="Times New Roman" w:hAnsi="Times New Roman" w:cs="Times New Roman"/>
          <w:sz w:val="24"/>
          <w:szCs w:val="24"/>
        </w:rPr>
        <w:t xml:space="preserve"> </w:t>
      </w:r>
      <w:r w:rsidR="00F20EA4" w:rsidRPr="00600BA1">
        <w:rPr>
          <w:rFonts w:ascii="Times New Roman" w:hAnsi="Times New Roman" w:cs="Times New Roman"/>
          <w:sz w:val="24"/>
          <w:szCs w:val="24"/>
        </w:rPr>
        <w:t xml:space="preserve">kuud enne töötamiseks </w:t>
      </w:r>
      <w:r w:rsidR="006618A1" w:rsidRPr="00600BA1">
        <w:rPr>
          <w:rFonts w:ascii="Times New Roman" w:hAnsi="Times New Roman" w:cs="Times New Roman"/>
          <w:sz w:val="24"/>
          <w:szCs w:val="24"/>
        </w:rPr>
        <w:t>antud</w:t>
      </w:r>
      <w:r w:rsidR="00F20EA4" w:rsidRPr="00600BA1">
        <w:rPr>
          <w:rFonts w:ascii="Times New Roman" w:hAnsi="Times New Roman" w:cs="Times New Roman"/>
          <w:sz w:val="24"/>
          <w:szCs w:val="24"/>
        </w:rPr>
        <w:t xml:space="preserve"> tähtajalise elamisloa kehtivusaja lõppu. Seda põhjusel, et töö</w:t>
      </w:r>
      <w:r w:rsidRPr="00600BA1">
        <w:rPr>
          <w:rFonts w:ascii="Times New Roman" w:hAnsi="Times New Roman" w:cs="Times New Roman"/>
          <w:sz w:val="24"/>
          <w:szCs w:val="24"/>
        </w:rPr>
        <w:t>koha</w:t>
      </w:r>
      <w:r w:rsidR="00F20EA4" w:rsidRPr="00600BA1">
        <w:rPr>
          <w:rFonts w:ascii="Times New Roman" w:hAnsi="Times New Roman" w:cs="Times New Roman"/>
          <w:sz w:val="24"/>
          <w:szCs w:val="24"/>
        </w:rPr>
        <w:t>vahet</w:t>
      </w:r>
      <w:r w:rsidR="00C71373">
        <w:rPr>
          <w:rFonts w:ascii="Times New Roman" w:hAnsi="Times New Roman" w:cs="Times New Roman"/>
          <w:sz w:val="24"/>
          <w:szCs w:val="24"/>
        </w:rPr>
        <w:t>us</w:t>
      </w:r>
      <w:r w:rsidR="00F20EA4" w:rsidRPr="00600BA1">
        <w:rPr>
          <w:rFonts w:ascii="Times New Roman" w:hAnsi="Times New Roman" w:cs="Times New Roman"/>
          <w:sz w:val="24"/>
          <w:szCs w:val="24"/>
        </w:rPr>
        <w:t xml:space="preserve"> on lubatud kehtiva töötamiseks </w:t>
      </w:r>
      <w:r w:rsidR="006618A1" w:rsidRPr="00600BA1">
        <w:rPr>
          <w:rFonts w:ascii="Times New Roman" w:hAnsi="Times New Roman" w:cs="Times New Roman"/>
          <w:sz w:val="24"/>
          <w:szCs w:val="24"/>
        </w:rPr>
        <w:t>antud</w:t>
      </w:r>
      <w:r w:rsidR="00F20EA4" w:rsidRPr="00600BA1">
        <w:rPr>
          <w:rFonts w:ascii="Times New Roman" w:hAnsi="Times New Roman" w:cs="Times New Roman"/>
          <w:sz w:val="24"/>
          <w:szCs w:val="24"/>
        </w:rPr>
        <w:t xml:space="preserve"> tähtajalise elamisloa alusel. Kui välismaalase tähtajalise elamisloa kehtivus hakkab lõppema, on tal võimalik töötamise </w:t>
      </w:r>
      <w:r w:rsidR="00F20EA4" w:rsidRPr="00600BA1">
        <w:rPr>
          <w:rFonts w:ascii="Times New Roman" w:hAnsi="Times New Roman" w:cs="Times New Roman"/>
          <w:sz w:val="24"/>
          <w:szCs w:val="24"/>
        </w:rPr>
        <w:lastRenderedPageBreak/>
        <w:t xml:space="preserve">jätkamiseks esitada elamisloa pikendamise taotlus. Elamisloa pikendamise taotlus tuleb </w:t>
      </w:r>
      <w:r w:rsidRPr="00600BA1">
        <w:rPr>
          <w:rFonts w:ascii="Times New Roman" w:hAnsi="Times New Roman" w:cs="Times New Roman"/>
          <w:sz w:val="24"/>
          <w:szCs w:val="24"/>
        </w:rPr>
        <w:t xml:space="preserve">tähtajalise elamisloa määruse § 28 lõike 4 </w:t>
      </w:r>
      <w:r w:rsidR="00F20EA4" w:rsidRPr="00600BA1">
        <w:rPr>
          <w:rFonts w:ascii="Times New Roman" w:hAnsi="Times New Roman" w:cs="Times New Roman"/>
          <w:sz w:val="24"/>
          <w:szCs w:val="24"/>
        </w:rPr>
        <w:t xml:space="preserve">esitada </w:t>
      </w:r>
      <w:r w:rsidRPr="00600BA1">
        <w:rPr>
          <w:rFonts w:ascii="Times New Roman" w:hAnsi="Times New Roman" w:cs="Times New Roman"/>
          <w:sz w:val="24"/>
          <w:szCs w:val="24"/>
        </w:rPr>
        <w:t>vähemalt</w:t>
      </w:r>
      <w:r w:rsidR="00F20EA4" w:rsidRPr="00600BA1">
        <w:rPr>
          <w:rFonts w:ascii="Times New Roman" w:hAnsi="Times New Roman" w:cs="Times New Roman"/>
          <w:sz w:val="24"/>
          <w:szCs w:val="24"/>
        </w:rPr>
        <w:t xml:space="preserve"> </w:t>
      </w:r>
      <w:r w:rsidR="00100FE4">
        <w:rPr>
          <w:rFonts w:ascii="Times New Roman" w:hAnsi="Times New Roman" w:cs="Times New Roman"/>
          <w:sz w:val="24"/>
          <w:szCs w:val="24"/>
        </w:rPr>
        <w:t>kaks</w:t>
      </w:r>
      <w:r w:rsidR="00100FE4" w:rsidRPr="00600BA1">
        <w:rPr>
          <w:rFonts w:ascii="Times New Roman" w:hAnsi="Times New Roman" w:cs="Times New Roman"/>
          <w:sz w:val="24"/>
          <w:szCs w:val="24"/>
        </w:rPr>
        <w:t xml:space="preserve"> </w:t>
      </w:r>
      <w:r w:rsidR="00F20EA4" w:rsidRPr="00600BA1">
        <w:rPr>
          <w:rFonts w:ascii="Times New Roman" w:hAnsi="Times New Roman" w:cs="Times New Roman"/>
          <w:sz w:val="24"/>
          <w:szCs w:val="24"/>
        </w:rPr>
        <w:t>kuud enne elamisloa kehtivusaja lõpp</w:t>
      </w:r>
      <w:r w:rsidRPr="00600BA1">
        <w:rPr>
          <w:rFonts w:ascii="Times New Roman" w:hAnsi="Times New Roman" w:cs="Times New Roman"/>
          <w:sz w:val="24"/>
          <w:szCs w:val="24"/>
        </w:rPr>
        <w:t>emist</w:t>
      </w:r>
      <w:r w:rsidR="00F20EA4" w:rsidRPr="00600BA1">
        <w:rPr>
          <w:rFonts w:ascii="Times New Roman" w:hAnsi="Times New Roman" w:cs="Times New Roman"/>
          <w:sz w:val="24"/>
          <w:szCs w:val="24"/>
        </w:rPr>
        <w:t>. Olukord, kus välismaalane esitab elamisloa pikendamise taotluse ning hiljem selle taotluse menetluse ajal töökohavahet</w:t>
      </w:r>
      <w:r w:rsidR="00C71373">
        <w:rPr>
          <w:rFonts w:ascii="Times New Roman" w:hAnsi="Times New Roman" w:cs="Times New Roman"/>
          <w:sz w:val="24"/>
          <w:szCs w:val="24"/>
        </w:rPr>
        <w:t>use</w:t>
      </w:r>
      <w:r w:rsidR="00F20EA4" w:rsidRPr="00600BA1">
        <w:rPr>
          <w:rFonts w:ascii="Times New Roman" w:hAnsi="Times New Roman" w:cs="Times New Roman"/>
          <w:sz w:val="24"/>
          <w:szCs w:val="24"/>
        </w:rPr>
        <w:t xml:space="preserve"> </w:t>
      </w:r>
      <w:r w:rsidRPr="00600BA1">
        <w:rPr>
          <w:rFonts w:ascii="Times New Roman" w:hAnsi="Times New Roman" w:cs="Times New Roman"/>
          <w:sz w:val="24"/>
          <w:szCs w:val="24"/>
        </w:rPr>
        <w:t xml:space="preserve">registreerimise </w:t>
      </w:r>
      <w:r w:rsidR="00F20EA4" w:rsidRPr="00600BA1">
        <w:rPr>
          <w:rFonts w:ascii="Times New Roman" w:hAnsi="Times New Roman" w:cs="Times New Roman"/>
          <w:sz w:val="24"/>
          <w:szCs w:val="24"/>
        </w:rPr>
        <w:t>taotluse, on ebamõistlik, kuna PPA ei saa menetleda elamisloa pikendamise taotlust, kui välismaalane vahetab tööandjat</w:t>
      </w:r>
      <w:r w:rsidRPr="00600BA1">
        <w:rPr>
          <w:rFonts w:ascii="Times New Roman" w:hAnsi="Times New Roman" w:cs="Times New Roman"/>
          <w:sz w:val="24"/>
          <w:szCs w:val="24"/>
        </w:rPr>
        <w:t xml:space="preserve"> ja seega elamisloas kindlaks määratud tingimused muutuvad</w:t>
      </w:r>
      <w:r w:rsidR="00F20EA4" w:rsidRPr="00600BA1">
        <w:rPr>
          <w:rFonts w:ascii="Times New Roman" w:hAnsi="Times New Roman" w:cs="Times New Roman"/>
          <w:sz w:val="24"/>
          <w:szCs w:val="24"/>
        </w:rPr>
        <w:t>. Sellisel juhul, kui välismaalase elamisloa kehtivus hakkab lõppema, kuid välismaalane soovib vahetada tööandjat, on tal võimalik taotleda uu</w:t>
      </w:r>
      <w:r w:rsidRPr="00600BA1">
        <w:rPr>
          <w:rFonts w:ascii="Times New Roman" w:hAnsi="Times New Roman" w:cs="Times New Roman"/>
          <w:sz w:val="24"/>
          <w:szCs w:val="24"/>
        </w:rPr>
        <w:t>t</w:t>
      </w:r>
      <w:r w:rsidR="00F20EA4" w:rsidRPr="00600BA1">
        <w:rPr>
          <w:rFonts w:ascii="Times New Roman" w:hAnsi="Times New Roman" w:cs="Times New Roman"/>
          <w:sz w:val="24"/>
          <w:szCs w:val="24"/>
        </w:rPr>
        <w:t xml:space="preserve"> </w:t>
      </w:r>
      <w:r w:rsidRPr="00600BA1">
        <w:rPr>
          <w:rFonts w:ascii="Times New Roman" w:hAnsi="Times New Roman" w:cs="Times New Roman"/>
          <w:sz w:val="24"/>
          <w:szCs w:val="24"/>
        </w:rPr>
        <w:t xml:space="preserve">tähtajalist </w:t>
      </w:r>
      <w:r w:rsidR="00F20EA4" w:rsidRPr="00600BA1">
        <w:rPr>
          <w:rFonts w:ascii="Times New Roman" w:hAnsi="Times New Roman" w:cs="Times New Roman"/>
          <w:sz w:val="24"/>
          <w:szCs w:val="24"/>
        </w:rPr>
        <w:t>elamisluba töötamiseks. Eelnevast tulenevalt seatakse piirang, et töökohavahet</w:t>
      </w:r>
      <w:r w:rsidR="00C71373">
        <w:rPr>
          <w:rFonts w:ascii="Times New Roman" w:hAnsi="Times New Roman" w:cs="Times New Roman"/>
          <w:sz w:val="24"/>
          <w:szCs w:val="24"/>
        </w:rPr>
        <w:t>use</w:t>
      </w:r>
      <w:r w:rsidR="00F20EA4" w:rsidRPr="00600BA1">
        <w:rPr>
          <w:rFonts w:ascii="Times New Roman" w:hAnsi="Times New Roman" w:cs="Times New Roman"/>
          <w:sz w:val="24"/>
          <w:szCs w:val="24"/>
        </w:rPr>
        <w:t xml:space="preserve"> registreerimise taotluse saab esitada kõige hiljem </w:t>
      </w:r>
      <w:r w:rsidR="00100FE4">
        <w:rPr>
          <w:rFonts w:ascii="Times New Roman" w:hAnsi="Times New Roman" w:cs="Times New Roman"/>
          <w:sz w:val="24"/>
          <w:szCs w:val="24"/>
        </w:rPr>
        <w:t>kaks</w:t>
      </w:r>
      <w:r w:rsidR="00100FE4" w:rsidRPr="00600BA1">
        <w:rPr>
          <w:rFonts w:ascii="Times New Roman" w:hAnsi="Times New Roman" w:cs="Times New Roman"/>
          <w:sz w:val="24"/>
          <w:szCs w:val="24"/>
        </w:rPr>
        <w:t xml:space="preserve"> </w:t>
      </w:r>
      <w:r w:rsidR="00F20EA4" w:rsidRPr="00600BA1">
        <w:rPr>
          <w:rFonts w:ascii="Times New Roman" w:hAnsi="Times New Roman" w:cs="Times New Roman"/>
          <w:sz w:val="24"/>
          <w:szCs w:val="24"/>
        </w:rPr>
        <w:t>kuud enne elamisloa kehtivusaja lõppu.</w:t>
      </w:r>
      <w:r w:rsidR="00F20EA4" w:rsidRPr="00CF39DD">
        <w:rPr>
          <w:rFonts w:ascii="Times New Roman" w:hAnsi="Times New Roman" w:cs="Times New Roman"/>
          <w:sz w:val="24"/>
          <w:szCs w:val="24"/>
        </w:rPr>
        <w:t xml:space="preserve"> </w:t>
      </w:r>
    </w:p>
    <w:p w14:paraId="0ADA105B" w14:textId="77777777" w:rsidR="00F37295" w:rsidRDefault="00F37295" w:rsidP="007E0942">
      <w:pPr>
        <w:spacing w:after="0" w:line="240" w:lineRule="auto"/>
        <w:jc w:val="both"/>
        <w:rPr>
          <w:rFonts w:ascii="Times New Roman" w:hAnsi="Times New Roman" w:cs="Times New Roman"/>
          <w:sz w:val="24"/>
          <w:szCs w:val="24"/>
        </w:rPr>
      </w:pPr>
    </w:p>
    <w:p w14:paraId="6072961F" w14:textId="611A84EE" w:rsidR="00AA23D5" w:rsidRPr="00CF39DD" w:rsidRDefault="00F37295" w:rsidP="007E09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Kehtestatava korra kohaselt teeb PPA o</w:t>
      </w:r>
      <w:r w:rsidR="00F20EA4" w:rsidRPr="00CF39DD">
        <w:rPr>
          <w:rFonts w:ascii="Times New Roman" w:hAnsi="Times New Roman" w:cs="Times New Roman"/>
          <w:sz w:val="24"/>
          <w:szCs w:val="24"/>
        </w:rPr>
        <w:t>tsuse töökohavahet</w:t>
      </w:r>
      <w:r w:rsidR="00100FE4">
        <w:rPr>
          <w:rFonts w:ascii="Times New Roman" w:hAnsi="Times New Roman" w:cs="Times New Roman"/>
          <w:sz w:val="24"/>
          <w:szCs w:val="24"/>
        </w:rPr>
        <w:t>use</w:t>
      </w:r>
      <w:r w:rsidR="00F20EA4" w:rsidRPr="00CF39DD">
        <w:rPr>
          <w:rFonts w:ascii="Times New Roman" w:hAnsi="Times New Roman" w:cs="Times New Roman"/>
          <w:sz w:val="24"/>
          <w:szCs w:val="24"/>
        </w:rPr>
        <w:t xml:space="preserve"> registreerimise kohta kuni 30 kalendripäeva jooksul. </w:t>
      </w:r>
      <w:r w:rsidR="003702A1" w:rsidRPr="00CF39DD">
        <w:rPr>
          <w:rFonts w:ascii="Times New Roman" w:hAnsi="Times New Roman" w:cs="Times New Roman"/>
          <w:sz w:val="24"/>
          <w:szCs w:val="24"/>
        </w:rPr>
        <w:t xml:space="preserve">Töölepingu seaduse kohaselt võib töötaja töölepingu korraliselt üles öelda 30-päevalise ette teatamisega. </w:t>
      </w:r>
      <w:r>
        <w:rPr>
          <w:rFonts w:ascii="Times New Roman" w:hAnsi="Times New Roman" w:cs="Times New Roman"/>
          <w:sz w:val="24"/>
          <w:szCs w:val="24"/>
        </w:rPr>
        <w:t xml:space="preserve">Seega on 30 päeva mõistlik aeg, mil PPA saab kontrollida uuel töökohal töötamise tingimuste täitmist ning </w:t>
      </w:r>
      <w:r w:rsidR="003702A1" w:rsidRPr="00CF39DD">
        <w:rPr>
          <w:rFonts w:ascii="Times New Roman" w:hAnsi="Times New Roman" w:cs="Times New Roman"/>
          <w:sz w:val="24"/>
          <w:szCs w:val="24"/>
        </w:rPr>
        <w:t xml:space="preserve">välismaalane </w:t>
      </w:r>
      <w:r>
        <w:rPr>
          <w:rFonts w:ascii="Times New Roman" w:hAnsi="Times New Roman" w:cs="Times New Roman"/>
          <w:sz w:val="24"/>
          <w:szCs w:val="24"/>
        </w:rPr>
        <w:t xml:space="preserve">saab </w:t>
      </w:r>
      <w:r w:rsidR="003702A1" w:rsidRPr="00CF39DD">
        <w:rPr>
          <w:rFonts w:ascii="Times New Roman" w:hAnsi="Times New Roman" w:cs="Times New Roman"/>
          <w:sz w:val="24"/>
          <w:szCs w:val="24"/>
        </w:rPr>
        <w:t>lõpeta</w:t>
      </w:r>
      <w:r>
        <w:rPr>
          <w:rFonts w:ascii="Times New Roman" w:hAnsi="Times New Roman" w:cs="Times New Roman"/>
          <w:sz w:val="24"/>
          <w:szCs w:val="24"/>
        </w:rPr>
        <w:t>da</w:t>
      </w:r>
      <w:r w:rsidR="003702A1" w:rsidRPr="00CF39DD">
        <w:rPr>
          <w:rFonts w:ascii="Times New Roman" w:hAnsi="Times New Roman" w:cs="Times New Roman"/>
          <w:sz w:val="24"/>
          <w:szCs w:val="24"/>
        </w:rPr>
        <w:t xml:space="preserve"> töötamise eelmise</w:t>
      </w:r>
      <w:r w:rsidR="00100FE4">
        <w:rPr>
          <w:rFonts w:ascii="Times New Roman" w:hAnsi="Times New Roman" w:cs="Times New Roman"/>
          <w:sz w:val="24"/>
          <w:szCs w:val="24"/>
        </w:rPr>
        <w:t>l töökohal</w:t>
      </w:r>
      <w:r>
        <w:rPr>
          <w:rFonts w:ascii="Times New Roman" w:hAnsi="Times New Roman" w:cs="Times New Roman"/>
          <w:sz w:val="24"/>
          <w:szCs w:val="24"/>
        </w:rPr>
        <w:t>, et PPA positiivse otsuse järgselt</w:t>
      </w:r>
      <w:r w:rsidR="003702A1" w:rsidRPr="00CF39DD">
        <w:rPr>
          <w:rFonts w:ascii="Times New Roman" w:hAnsi="Times New Roman" w:cs="Times New Roman"/>
          <w:sz w:val="24"/>
          <w:szCs w:val="24"/>
        </w:rPr>
        <w:t xml:space="preserve"> asuda tööle uuel töökohal. </w:t>
      </w:r>
    </w:p>
    <w:p w14:paraId="2742D1EF" w14:textId="77777777" w:rsidR="004203F0" w:rsidRPr="00CF39DD" w:rsidRDefault="004203F0" w:rsidP="007E0942">
      <w:pPr>
        <w:spacing w:after="0" w:line="240" w:lineRule="auto"/>
        <w:jc w:val="both"/>
        <w:rPr>
          <w:rFonts w:ascii="Times New Roman" w:hAnsi="Times New Roman" w:cs="Times New Roman"/>
          <w:sz w:val="24"/>
          <w:szCs w:val="24"/>
          <w:lang w:eastAsia="et-EE"/>
        </w:rPr>
      </w:pPr>
    </w:p>
    <w:p w14:paraId="6E0F8DC9" w14:textId="15A85E18" w:rsidR="00CA61EA" w:rsidRPr="00CF39DD" w:rsidRDefault="00CA61EA" w:rsidP="007E0942">
      <w:pPr>
        <w:pStyle w:val="Pealkiri2"/>
        <w:rPr>
          <w:lang w:eastAsia="et-EE"/>
        </w:rPr>
      </w:pPr>
      <w:bookmarkStart w:id="131" w:name="_Toc181964176"/>
      <w:r w:rsidRPr="00CF39DD">
        <w:rPr>
          <w:lang w:eastAsia="et-EE"/>
        </w:rPr>
        <w:t>3.</w:t>
      </w:r>
      <w:r w:rsidR="0044393C" w:rsidRPr="00CF39DD">
        <w:rPr>
          <w:lang w:eastAsia="et-EE"/>
        </w:rPr>
        <w:t>2</w:t>
      </w:r>
      <w:r w:rsidRPr="00CF39DD">
        <w:rPr>
          <w:lang w:eastAsia="et-EE"/>
        </w:rPr>
        <w:t xml:space="preserve">. </w:t>
      </w:r>
      <w:bookmarkEnd w:id="131"/>
      <w:proofErr w:type="spellStart"/>
      <w:r w:rsidR="003439FA">
        <w:t>Töötaolek</w:t>
      </w:r>
      <w:proofErr w:type="spellEnd"/>
      <w:r w:rsidR="007A02A4" w:rsidRPr="009F3C67">
        <w:t xml:space="preserve"> (§ </w:t>
      </w:r>
      <w:r w:rsidR="00C057BD" w:rsidRPr="009F3C67">
        <w:t xml:space="preserve">1 punkt </w:t>
      </w:r>
      <w:r w:rsidR="007151D0" w:rsidRPr="009F3C67">
        <w:t>1</w:t>
      </w:r>
      <w:r w:rsidR="00EB7D24">
        <w:t>3</w:t>
      </w:r>
      <w:r w:rsidR="007A02A4" w:rsidRPr="009F3C67">
        <w:t>)</w:t>
      </w:r>
    </w:p>
    <w:p w14:paraId="3BB07AD3" w14:textId="77777777" w:rsidR="00CA61EA" w:rsidRPr="00CF39DD" w:rsidRDefault="00CA61EA" w:rsidP="007E0942">
      <w:pPr>
        <w:keepNext/>
        <w:spacing w:after="0" w:line="240" w:lineRule="auto"/>
        <w:jc w:val="both"/>
        <w:rPr>
          <w:rFonts w:ascii="Times New Roman" w:hAnsi="Times New Roman" w:cs="Times New Roman"/>
          <w:sz w:val="24"/>
          <w:szCs w:val="24"/>
          <w:lang w:eastAsia="et-EE"/>
        </w:rPr>
      </w:pPr>
    </w:p>
    <w:p w14:paraId="25566FA9" w14:textId="02845669" w:rsidR="0066352D" w:rsidRPr="00CF39DD" w:rsidRDefault="0066352D" w:rsidP="007E0942">
      <w:pPr>
        <w:keepNext/>
        <w:spacing w:after="0" w:line="240" w:lineRule="auto"/>
        <w:jc w:val="both"/>
        <w:rPr>
          <w:rFonts w:ascii="Times New Roman" w:hAnsi="Times New Roman"/>
          <w:sz w:val="24"/>
          <w:szCs w:val="24"/>
          <w:lang w:eastAsia="et-EE"/>
        </w:rPr>
      </w:pPr>
      <w:r w:rsidRPr="00CF39DD">
        <w:rPr>
          <w:rFonts w:ascii="Times New Roman" w:hAnsi="Times New Roman" w:cs="Times New Roman"/>
          <w:sz w:val="24"/>
          <w:szCs w:val="24"/>
          <w:lang w:eastAsia="et-EE"/>
        </w:rPr>
        <w:t>Direktiivi artikkel 11 lõike 4 kohaselt ei tohi olla töötus iseenesest põhjus ühtse loa kehtetuks tunnistamiseks, tingimusel</w:t>
      </w:r>
      <w:r w:rsidR="009F3C67">
        <w:rPr>
          <w:rFonts w:ascii="Times New Roman" w:hAnsi="Times New Roman" w:cs="Times New Roman"/>
          <w:sz w:val="24"/>
          <w:szCs w:val="24"/>
          <w:lang w:eastAsia="et-EE"/>
        </w:rPr>
        <w:t>,</w:t>
      </w:r>
      <w:r w:rsidRPr="00CF39DD">
        <w:rPr>
          <w:rFonts w:ascii="Times New Roman" w:hAnsi="Times New Roman" w:cs="Times New Roman"/>
          <w:sz w:val="24"/>
          <w:szCs w:val="24"/>
          <w:lang w:eastAsia="et-EE"/>
        </w:rPr>
        <w:t xml:space="preserve"> et </w:t>
      </w:r>
      <w:r w:rsidRPr="00CF39DD">
        <w:rPr>
          <w:rFonts w:ascii="Times New Roman" w:hAnsi="Times New Roman"/>
          <w:sz w:val="24"/>
          <w:szCs w:val="24"/>
          <w:lang w:eastAsia="et-EE"/>
        </w:rPr>
        <w:t xml:space="preserve">töötuse kogukestus ei ületa ühtse loa kehtivusajal kolme kuud, kui </w:t>
      </w:r>
      <w:proofErr w:type="spellStart"/>
      <w:r w:rsidRPr="00CF39DD">
        <w:rPr>
          <w:rFonts w:ascii="Times New Roman" w:hAnsi="Times New Roman"/>
          <w:sz w:val="24"/>
          <w:szCs w:val="24"/>
          <w:lang w:eastAsia="et-EE"/>
        </w:rPr>
        <w:t>välistöötaja</w:t>
      </w:r>
      <w:proofErr w:type="spellEnd"/>
      <w:r w:rsidRPr="00CF39DD">
        <w:rPr>
          <w:rFonts w:ascii="Times New Roman" w:hAnsi="Times New Roman"/>
          <w:sz w:val="24"/>
          <w:szCs w:val="24"/>
          <w:lang w:eastAsia="et-EE"/>
        </w:rPr>
        <w:t xml:space="preserve"> on olnud ühtse loa valdaja vähem kui kaks aastat, või kuut kuud, kui </w:t>
      </w:r>
      <w:proofErr w:type="spellStart"/>
      <w:r w:rsidRPr="00CF39DD">
        <w:rPr>
          <w:rFonts w:ascii="Times New Roman" w:hAnsi="Times New Roman"/>
          <w:sz w:val="24"/>
          <w:szCs w:val="24"/>
          <w:lang w:eastAsia="et-EE"/>
        </w:rPr>
        <w:t>välistöötaja</w:t>
      </w:r>
      <w:proofErr w:type="spellEnd"/>
      <w:r w:rsidRPr="00CF39DD">
        <w:rPr>
          <w:rFonts w:ascii="Times New Roman" w:hAnsi="Times New Roman"/>
          <w:sz w:val="24"/>
          <w:szCs w:val="24"/>
          <w:lang w:eastAsia="et-EE"/>
        </w:rPr>
        <w:t xml:space="preserve"> on olnud ühtse loa valdaja kauem kui kaks aastat. </w:t>
      </w:r>
      <w:r w:rsidR="002A253F" w:rsidRPr="00CF39DD">
        <w:rPr>
          <w:rFonts w:ascii="Times New Roman" w:hAnsi="Times New Roman"/>
          <w:sz w:val="24"/>
          <w:szCs w:val="24"/>
          <w:lang w:eastAsia="et-EE"/>
        </w:rPr>
        <w:t>Igast töötuse perioodist</w:t>
      </w:r>
      <w:r w:rsidRPr="00CF39DD">
        <w:rPr>
          <w:rFonts w:ascii="Times New Roman" w:hAnsi="Times New Roman"/>
          <w:sz w:val="24"/>
          <w:szCs w:val="24"/>
          <w:lang w:eastAsia="et-EE"/>
        </w:rPr>
        <w:t xml:space="preserve"> peab liikmesriigi pädevaid asutusi teavitama.</w:t>
      </w:r>
      <w:r w:rsidR="002A253F" w:rsidRPr="00CF39DD">
        <w:rPr>
          <w:rFonts w:ascii="Times New Roman" w:hAnsi="Times New Roman"/>
          <w:sz w:val="24"/>
          <w:szCs w:val="24"/>
          <w:lang w:eastAsia="et-EE"/>
        </w:rPr>
        <w:t xml:space="preserve"> </w:t>
      </w:r>
    </w:p>
    <w:p w14:paraId="65AE596F" w14:textId="77777777" w:rsidR="0094631D" w:rsidRPr="00CF39DD" w:rsidRDefault="0094631D" w:rsidP="007E0942">
      <w:pPr>
        <w:keepNext/>
        <w:spacing w:after="0" w:line="240" w:lineRule="auto"/>
        <w:jc w:val="both"/>
        <w:rPr>
          <w:rFonts w:ascii="Times New Roman" w:hAnsi="Times New Roman"/>
          <w:sz w:val="24"/>
          <w:szCs w:val="24"/>
          <w:lang w:eastAsia="et-EE"/>
        </w:rPr>
      </w:pPr>
    </w:p>
    <w:p w14:paraId="47BB3801" w14:textId="6D29D6B5" w:rsidR="00DC0B58" w:rsidRPr="00CF39DD" w:rsidRDefault="0094631D" w:rsidP="007E0942">
      <w:pPr>
        <w:keepNext/>
        <w:spacing w:after="0" w:line="240" w:lineRule="auto"/>
        <w:jc w:val="both"/>
        <w:rPr>
          <w:rFonts w:ascii="Times New Roman" w:hAnsi="Times New Roman"/>
          <w:sz w:val="24"/>
          <w:szCs w:val="24"/>
          <w:lang w:eastAsia="et-EE"/>
        </w:rPr>
      </w:pPr>
      <w:r w:rsidRPr="00CF39DD">
        <w:rPr>
          <w:rFonts w:ascii="Times New Roman" w:hAnsi="Times New Roman"/>
          <w:sz w:val="24"/>
          <w:szCs w:val="24"/>
          <w:lang w:eastAsia="et-EE"/>
        </w:rPr>
        <w:t>Kehtiva Eesti töörände regulatsiooni kohaselt ei ole välismaalasel, kellel on antud tähtajaline elamisluba töötamise eesmärgil, lubatud olla tööta. Erandina on kehtiva VMS</w:t>
      </w:r>
      <w:r w:rsidR="009F3C67">
        <w:rPr>
          <w:rFonts w:ascii="Times New Roman" w:hAnsi="Times New Roman"/>
          <w:sz w:val="24"/>
          <w:szCs w:val="24"/>
          <w:lang w:eastAsia="et-EE"/>
        </w:rPr>
        <w:t>-i</w:t>
      </w:r>
      <w:r w:rsidRPr="00CF39DD">
        <w:rPr>
          <w:rFonts w:ascii="Times New Roman" w:hAnsi="Times New Roman"/>
          <w:sz w:val="24"/>
          <w:szCs w:val="24"/>
          <w:lang w:eastAsia="et-EE"/>
        </w:rPr>
        <w:t xml:space="preserve"> § 189</w:t>
      </w:r>
      <w:r w:rsidRPr="00CF39DD">
        <w:rPr>
          <w:rFonts w:ascii="Times New Roman" w:hAnsi="Times New Roman"/>
          <w:sz w:val="24"/>
          <w:szCs w:val="24"/>
          <w:vertAlign w:val="superscript"/>
          <w:lang w:eastAsia="et-EE"/>
        </w:rPr>
        <w:t>2</w:t>
      </w:r>
      <w:r w:rsidRPr="00CF39DD">
        <w:rPr>
          <w:rFonts w:ascii="Times New Roman" w:hAnsi="Times New Roman"/>
          <w:sz w:val="24"/>
          <w:szCs w:val="24"/>
          <w:lang w:eastAsia="et-EE"/>
        </w:rPr>
        <w:t xml:space="preserve"> kohaselt lubatud olla </w:t>
      </w:r>
      <w:r w:rsidR="002A253F" w:rsidRPr="00CF39DD">
        <w:rPr>
          <w:rFonts w:ascii="Times New Roman" w:hAnsi="Times New Roman"/>
          <w:sz w:val="24"/>
          <w:szCs w:val="24"/>
          <w:lang w:eastAsia="et-EE"/>
        </w:rPr>
        <w:t xml:space="preserve">kuni 90 päeva, kui tööandja ütles töölepingu erakorraliselt üles majanduslikel põhjustel töölepingu seaduse § 89 lõigetes 1 ja 2 sätestatud juhtudel. </w:t>
      </w:r>
      <w:r w:rsidR="00DC0B58" w:rsidRPr="00CF39DD">
        <w:rPr>
          <w:rFonts w:ascii="Times New Roman" w:hAnsi="Times New Roman"/>
          <w:sz w:val="24"/>
          <w:szCs w:val="24"/>
          <w:lang w:eastAsia="et-EE"/>
        </w:rPr>
        <w:t xml:space="preserve">See tähendab, et </w:t>
      </w:r>
      <w:r w:rsidR="00EC5A70">
        <w:rPr>
          <w:rFonts w:ascii="Times New Roman" w:hAnsi="Times New Roman"/>
          <w:sz w:val="24"/>
          <w:szCs w:val="24"/>
          <w:lang w:eastAsia="et-EE"/>
        </w:rPr>
        <w:t>üldjuhul</w:t>
      </w:r>
      <w:r w:rsidR="00DC0B58" w:rsidRPr="00CF39DD">
        <w:rPr>
          <w:rFonts w:ascii="Times New Roman" w:hAnsi="Times New Roman"/>
          <w:sz w:val="24"/>
          <w:szCs w:val="24"/>
          <w:lang w:eastAsia="et-EE"/>
        </w:rPr>
        <w:t xml:space="preserve"> kui välismaalase töösuhe lõppeb ning ta ei ole leidnud uut tööandjat, tuleb tal Eestist lahkuda ning tema elamisluba tunnistatakse kehtetuks. </w:t>
      </w:r>
      <w:r w:rsidR="00EC5A70" w:rsidRPr="00CF39DD">
        <w:rPr>
          <w:rFonts w:ascii="Times New Roman" w:hAnsi="Times New Roman"/>
          <w:sz w:val="24"/>
          <w:szCs w:val="24"/>
          <w:lang w:eastAsia="et-EE"/>
        </w:rPr>
        <w:t>VMS</w:t>
      </w:r>
      <w:r w:rsidR="009F3C67">
        <w:rPr>
          <w:rFonts w:ascii="Times New Roman" w:hAnsi="Times New Roman"/>
          <w:sz w:val="24"/>
          <w:szCs w:val="24"/>
          <w:lang w:eastAsia="et-EE"/>
        </w:rPr>
        <w:t>-i</w:t>
      </w:r>
      <w:r w:rsidR="00EC5A70" w:rsidRPr="00CF39DD">
        <w:rPr>
          <w:rFonts w:ascii="Times New Roman" w:hAnsi="Times New Roman"/>
          <w:sz w:val="24"/>
          <w:szCs w:val="24"/>
          <w:lang w:eastAsia="et-EE"/>
        </w:rPr>
        <w:t xml:space="preserve"> § 280 punkti 3 kohaselt on välismaalane kohustatud elamisloas kindlaks määratud töötamise tingimuste muutmisest, lepingu lõpetamisest või töösuhte lõppemisest teavitama. </w:t>
      </w:r>
      <w:r w:rsidR="00DC0B58" w:rsidRPr="00CF39DD">
        <w:rPr>
          <w:rFonts w:ascii="Times New Roman" w:hAnsi="Times New Roman"/>
          <w:sz w:val="24"/>
          <w:szCs w:val="24"/>
          <w:lang w:eastAsia="et-EE"/>
        </w:rPr>
        <w:t>Eesmärgipärane on luua paindlikumad</w:t>
      </w:r>
      <w:r w:rsidR="000D22EC">
        <w:rPr>
          <w:rFonts w:ascii="Times New Roman" w:hAnsi="Times New Roman"/>
          <w:sz w:val="24"/>
          <w:szCs w:val="24"/>
          <w:lang w:eastAsia="et-EE"/>
        </w:rPr>
        <w:t xml:space="preserve"> </w:t>
      </w:r>
      <w:r w:rsidR="00DC0B58" w:rsidRPr="00CF39DD">
        <w:rPr>
          <w:rFonts w:ascii="Times New Roman" w:hAnsi="Times New Roman"/>
          <w:sz w:val="24"/>
          <w:szCs w:val="24"/>
          <w:lang w:eastAsia="et-EE"/>
        </w:rPr>
        <w:t xml:space="preserve">tingimused uue töö otsimiseks nendele välismaalastele, kes on juba Eestis ning siinsele tööturule integreerunud. </w:t>
      </w:r>
    </w:p>
    <w:p w14:paraId="14D05C5D" w14:textId="77777777" w:rsidR="004203F0" w:rsidRPr="00CF39DD" w:rsidRDefault="004203F0" w:rsidP="007E0942">
      <w:pPr>
        <w:keepNext/>
        <w:spacing w:after="0" w:line="240" w:lineRule="auto"/>
        <w:jc w:val="both"/>
        <w:rPr>
          <w:rFonts w:ascii="Times New Roman" w:hAnsi="Times New Roman" w:cs="Times New Roman"/>
          <w:sz w:val="24"/>
          <w:szCs w:val="24"/>
          <w:lang w:eastAsia="et-EE"/>
        </w:rPr>
      </w:pPr>
    </w:p>
    <w:p w14:paraId="5CD58747" w14:textId="772E7723" w:rsidR="00D2675F" w:rsidRPr="00CF39DD" w:rsidRDefault="00D2675F" w:rsidP="007E0942">
      <w:pPr>
        <w:keepNext/>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w:t>
      </w:r>
      <w:r w:rsidR="00176EEE" w:rsidRPr="00CF39DD">
        <w:rPr>
          <w:rFonts w:ascii="Times New Roman" w:hAnsi="Times New Roman" w:cs="Times New Roman"/>
          <w:b/>
          <w:bCs/>
          <w:sz w:val="24"/>
          <w:szCs w:val="24"/>
        </w:rPr>
        <w:t>1</w:t>
      </w:r>
      <w:r w:rsidR="00EB7D24">
        <w:rPr>
          <w:rFonts w:ascii="Times New Roman" w:hAnsi="Times New Roman" w:cs="Times New Roman"/>
          <w:b/>
          <w:bCs/>
          <w:sz w:val="24"/>
          <w:szCs w:val="24"/>
        </w:rPr>
        <w:t>3</w:t>
      </w:r>
      <w:r w:rsidRPr="00CF39DD">
        <w:rPr>
          <w:rFonts w:ascii="Times New Roman" w:hAnsi="Times New Roman" w:cs="Times New Roman"/>
          <w:sz w:val="24"/>
          <w:szCs w:val="24"/>
        </w:rPr>
        <w:t xml:space="preserve"> muudetakse VMS</w:t>
      </w:r>
      <w:r w:rsidR="009F3C67">
        <w:rPr>
          <w:rFonts w:ascii="Times New Roman" w:hAnsi="Times New Roman" w:cs="Times New Roman"/>
          <w:sz w:val="24"/>
          <w:szCs w:val="24"/>
        </w:rPr>
        <w:t>-i</w:t>
      </w:r>
      <w:r w:rsidRPr="00CF39DD">
        <w:rPr>
          <w:rFonts w:ascii="Times New Roman" w:hAnsi="Times New Roman" w:cs="Times New Roman"/>
          <w:sz w:val="24"/>
          <w:szCs w:val="24"/>
        </w:rPr>
        <w:t xml:space="preserve"> § 189</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w:t>
      </w:r>
      <w:r w:rsidR="00592F66">
        <w:rPr>
          <w:rFonts w:ascii="Times New Roman" w:hAnsi="Times New Roman" w:cs="Times New Roman"/>
          <w:sz w:val="24"/>
          <w:szCs w:val="24"/>
        </w:rPr>
        <w:t>lubades</w:t>
      </w:r>
      <w:r w:rsidRPr="00CF39DD">
        <w:rPr>
          <w:rFonts w:ascii="Times New Roman" w:hAnsi="Times New Roman" w:cs="Times New Roman"/>
          <w:sz w:val="24"/>
          <w:szCs w:val="24"/>
        </w:rPr>
        <w:t xml:space="preserve"> töötamiseks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tähtajalise elamisloa kehtivusajal välismaalasel olla </w:t>
      </w:r>
      <w:r w:rsidR="00592F66">
        <w:rPr>
          <w:rFonts w:ascii="Times New Roman" w:hAnsi="Times New Roman" w:cs="Times New Roman"/>
          <w:sz w:val="24"/>
          <w:szCs w:val="24"/>
        </w:rPr>
        <w:t xml:space="preserve">teatud kindla perioodi </w:t>
      </w:r>
      <w:r w:rsidRPr="00CF39DD">
        <w:rPr>
          <w:rFonts w:ascii="Times New Roman" w:hAnsi="Times New Roman" w:cs="Times New Roman"/>
          <w:sz w:val="24"/>
          <w:szCs w:val="24"/>
        </w:rPr>
        <w:t xml:space="preserve">tööta. </w:t>
      </w:r>
    </w:p>
    <w:p w14:paraId="15CAD9A6" w14:textId="77777777" w:rsidR="00DC0B58" w:rsidRPr="00CF39DD" w:rsidRDefault="00DC0B58" w:rsidP="007E0942">
      <w:pPr>
        <w:keepNext/>
        <w:spacing w:after="0" w:line="240" w:lineRule="auto"/>
        <w:jc w:val="both"/>
        <w:rPr>
          <w:rFonts w:ascii="Times New Roman" w:hAnsi="Times New Roman" w:cs="Times New Roman"/>
          <w:sz w:val="24"/>
          <w:szCs w:val="24"/>
        </w:rPr>
      </w:pPr>
    </w:p>
    <w:p w14:paraId="50FFD39F" w14:textId="442F33F6" w:rsidR="00DC0B58" w:rsidRPr="00CF39DD" w:rsidRDefault="00DC0B58" w:rsidP="007E0942">
      <w:pPr>
        <w:keepNext/>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Lõike 1</w:t>
      </w:r>
      <w:r w:rsidRPr="00510F9A">
        <w:rPr>
          <w:rFonts w:ascii="Times New Roman" w:hAnsi="Times New Roman" w:cs="Times New Roman"/>
          <w:sz w:val="24"/>
          <w:szCs w:val="24"/>
        </w:rPr>
        <w:t xml:space="preserve"> </w:t>
      </w:r>
      <w:r w:rsidRPr="00CF39DD">
        <w:rPr>
          <w:rFonts w:ascii="Times New Roman" w:hAnsi="Times New Roman" w:cs="Times New Roman"/>
          <w:sz w:val="24"/>
          <w:szCs w:val="24"/>
        </w:rPr>
        <w:t xml:space="preserve">kohaselt võib välismaalane töötamiseks antud tähtajalise elamisloa kehtivusajal olla tööta. </w:t>
      </w:r>
      <w:r w:rsidR="0088241B">
        <w:rPr>
          <w:rFonts w:ascii="Times New Roman" w:hAnsi="Times New Roman" w:cs="Times New Roman"/>
          <w:sz w:val="24"/>
          <w:szCs w:val="24"/>
        </w:rPr>
        <w:t>Tööta jäämise põhjus, sh asjaolu, kas töösuhe lõppes tööandjast või välismaalasest tuleneval põhjusel, ei oma seejuures tähtsust. Lubatud t</w:t>
      </w:r>
      <w:r w:rsidRPr="00CF39DD">
        <w:rPr>
          <w:rFonts w:ascii="Times New Roman" w:hAnsi="Times New Roman" w:cs="Times New Roman"/>
          <w:sz w:val="24"/>
          <w:szCs w:val="24"/>
        </w:rPr>
        <w:t xml:space="preserve">ööta olemise perioodi kestus oleneb sellest, kui pikalt on </w:t>
      </w:r>
      <w:r w:rsidR="0088241B">
        <w:rPr>
          <w:rFonts w:ascii="Times New Roman" w:hAnsi="Times New Roman" w:cs="Times New Roman"/>
          <w:sz w:val="24"/>
          <w:szCs w:val="24"/>
        </w:rPr>
        <w:t>välismaalasel</w:t>
      </w:r>
      <w:r w:rsidRPr="00CF39DD">
        <w:rPr>
          <w:rFonts w:ascii="Times New Roman" w:hAnsi="Times New Roman" w:cs="Times New Roman"/>
          <w:sz w:val="24"/>
          <w:szCs w:val="24"/>
        </w:rPr>
        <w:t xml:space="preserve"> olnud töötamiseks antud </w:t>
      </w:r>
      <w:r w:rsidR="00CC6335">
        <w:rPr>
          <w:rFonts w:ascii="Times New Roman" w:hAnsi="Times New Roman" w:cs="Times New Roman"/>
          <w:sz w:val="24"/>
          <w:szCs w:val="24"/>
        </w:rPr>
        <w:t xml:space="preserve">tähtajaline </w:t>
      </w:r>
      <w:r w:rsidRPr="00CF39DD">
        <w:rPr>
          <w:rFonts w:ascii="Times New Roman" w:hAnsi="Times New Roman" w:cs="Times New Roman"/>
          <w:sz w:val="24"/>
          <w:szCs w:val="24"/>
        </w:rPr>
        <w:t xml:space="preserve">elamisluba. Lõike </w:t>
      </w:r>
      <w:r w:rsidR="00AD364F" w:rsidRPr="00CF39DD">
        <w:rPr>
          <w:rFonts w:ascii="Times New Roman" w:hAnsi="Times New Roman" w:cs="Times New Roman"/>
          <w:sz w:val="24"/>
          <w:szCs w:val="24"/>
        </w:rPr>
        <w:t>1</w:t>
      </w:r>
      <w:r w:rsidR="00510F9A">
        <w:rPr>
          <w:rFonts w:ascii="Times New Roman" w:hAnsi="Times New Roman" w:cs="Times New Roman"/>
          <w:sz w:val="24"/>
          <w:szCs w:val="24"/>
        </w:rPr>
        <w:t xml:space="preserve"> punkti 1</w:t>
      </w:r>
      <w:r w:rsidR="00AD364F" w:rsidRPr="00CF39DD">
        <w:rPr>
          <w:rFonts w:ascii="Times New Roman" w:hAnsi="Times New Roman" w:cs="Times New Roman"/>
          <w:sz w:val="24"/>
          <w:szCs w:val="24"/>
        </w:rPr>
        <w:t xml:space="preserve"> kohaselt võib ta olla tööta kuni kolm kuud, kui tal on töötamiseks antud </w:t>
      </w:r>
      <w:r w:rsidR="00CC6335">
        <w:rPr>
          <w:rFonts w:ascii="Times New Roman" w:hAnsi="Times New Roman" w:cs="Times New Roman"/>
          <w:sz w:val="24"/>
          <w:szCs w:val="24"/>
        </w:rPr>
        <w:t xml:space="preserve">tähtajaline </w:t>
      </w:r>
      <w:r w:rsidR="00AD364F" w:rsidRPr="00CF39DD">
        <w:rPr>
          <w:rFonts w:ascii="Times New Roman" w:hAnsi="Times New Roman" w:cs="Times New Roman"/>
          <w:sz w:val="24"/>
          <w:szCs w:val="24"/>
        </w:rPr>
        <w:t xml:space="preserve">elamisluba olnud alla kahe aasta. </w:t>
      </w:r>
      <w:r w:rsidR="00510F9A">
        <w:rPr>
          <w:rFonts w:ascii="Times New Roman" w:hAnsi="Times New Roman" w:cs="Times New Roman"/>
          <w:sz w:val="24"/>
          <w:szCs w:val="24"/>
        </w:rPr>
        <w:t>Lõike 1 punkti 2 kohaselt, k</w:t>
      </w:r>
      <w:r w:rsidR="00AD364F" w:rsidRPr="00CF39DD">
        <w:rPr>
          <w:rFonts w:ascii="Times New Roman" w:hAnsi="Times New Roman" w:cs="Times New Roman"/>
          <w:sz w:val="24"/>
          <w:szCs w:val="24"/>
        </w:rPr>
        <w:t xml:space="preserve">ui välismaalane on töötamiseks antud </w:t>
      </w:r>
      <w:r w:rsidR="00CC6335">
        <w:rPr>
          <w:rFonts w:ascii="Times New Roman" w:hAnsi="Times New Roman" w:cs="Times New Roman"/>
          <w:sz w:val="24"/>
          <w:szCs w:val="24"/>
        </w:rPr>
        <w:t xml:space="preserve">tähtajaline </w:t>
      </w:r>
      <w:r w:rsidR="00AD364F" w:rsidRPr="00CF39DD">
        <w:rPr>
          <w:rFonts w:ascii="Times New Roman" w:hAnsi="Times New Roman" w:cs="Times New Roman"/>
          <w:sz w:val="24"/>
          <w:szCs w:val="24"/>
        </w:rPr>
        <w:t>elamisluba olnud vähemalt kaks aastat, võib ta olla tööta kuni kuus kuud. Seejuures võib tööta olemise periood jaguneda elamisloa kehtivusaja jooksul. See tähendab, et välismaalane võib elamisl</w:t>
      </w:r>
      <w:r w:rsidR="00E03A87" w:rsidRPr="00CF39DD">
        <w:rPr>
          <w:rFonts w:ascii="Times New Roman" w:hAnsi="Times New Roman" w:cs="Times New Roman"/>
          <w:sz w:val="24"/>
          <w:szCs w:val="24"/>
        </w:rPr>
        <w:t>oa</w:t>
      </w:r>
      <w:r w:rsidR="00AD364F" w:rsidRPr="00CF39DD">
        <w:rPr>
          <w:rFonts w:ascii="Times New Roman" w:hAnsi="Times New Roman" w:cs="Times New Roman"/>
          <w:sz w:val="24"/>
          <w:szCs w:val="24"/>
        </w:rPr>
        <w:t xml:space="preserve"> kehtivusaja jooksul olla tööta rohkem kui üks kord, kuid tema kogu tööta olemise periood kokku tema </w:t>
      </w:r>
      <w:r w:rsidR="00CC6335">
        <w:rPr>
          <w:rFonts w:ascii="Times New Roman" w:hAnsi="Times New Roman" w:cs="Times New Roman"/>
          <w:sz w:val="24"/>
          <w:szCs w:val="24"/>
        </w:rPr>
        <w:t xml:space="preserve">töötamiseks </w:t>
      </w:r>
      <w:r w:rsidR="006618A1">
        <w:rPr>
          <w:rFonts w:ascii="Times New Roman" w:hAnsi="Times New Roman" w:cs="Times New Roman"/>
          <w:sz w:val="24"/>
          <w:szCs w:val="24"/>
        </w:rPr>
        <w:t>antud</w:t>
      </w:r>
      <w:r w:rsidR="00CC6335">
        <w:rPr>
          <w:rFonts w:ascii="Times New Roman" w:hAnsi="Times New Roman" w:cs="Times New Roman"/>
          <w:sz w:val="24"/>
          <w:szCs w:val="24"/>
        </w:rPr>
        <w:t xml:space="preserve"> tähtajalise </w:t>
      </w:r>
      <w:r w:rsidR="00AD364F" w:rsidRPr="00CF39DD">
        <w:rPr>
          <w:rFonts w:ascii="Times New Roman" w:hAnsi="Times New Roman" w:cs="Times New Roman"/>
          <w:sz w:val="24"/>
          <w:szCs w:val="24"/>
        </w:rPr>
        <w:t>elamisloa kehtivusajal ei tohi ületada seaduse</w:t>
      </w:r>
      <w:r w:rsidR="00CC6335">
        <w:rPr>
          <w:rFonts w:ascii="Times New Roman" w:hAnsi="Times New Roman" w:cs="Times New Roman"/>
          <w:sz w:val="24"/>
          <w:szCs w:val="24"/>
        </w:rPr>
        <w:t>s</w:t>
      </w:r>
      <w:r w:rsidR="00AD364F" w:rsidRPr="00CF39DD">
        <w:rPr>
          <w:rFonts w:ascii="Times New Roman" w:hAnsi="Times New Roman" w:cs="Times New Roman"/>
          <w:sz w:val="24"/>
          <w:szCs w:val="24"/>
        </w:rPr>
        <w:t xml:space="preserve"> sätestatud perioodi. Oluline on ka, et tööta olemise perioodi kogukestus on piiritletud konkreetse elamisloa kehtivusajaga. See tähendab, et kui välismaalasel on esmane elamisluba töötamiseks viieks aastaks, siis võib ta selle elamisloa kehtivusajal olla tööta 3</w:t>
      </w:r>
      <w:r w:rsidR="00E03A87" w:rsidRPr="00CF39DD">
        <w:rPr>
          <w:rFonts w:ascii="Times New Roman" w:hAnsi="Times New Roman" w:cs="Times New Roman"/>
          <w:sz w:val="24"/>
          <w:szCs w:val="24"/>
        </w:rPr>
        <w:t>˗</w:t>
      </w:r>
      <w:r w:rsidR="00AD364F" w:rsidRPr="00CF39DD">
        <w:rPr>
          <w:rFonts w:ascii="Times New Roman" w:hAnsi="Times New Roman" w:cs="Times New Roman"/>
          <w:sz w:val="24"/>
          <w:szCs w:val="24"/>
        </w:rPr>
        <w:t xml:space="preserve">6 </w:t>
      </w:r>
      <w:r w:rsidR="00AD364F" w:rsidRPr="00CF39DD">
        <w:rPr>
          <w:rFonts w:ascii="Times New Roman" w:hAnsi="Times New Roman" w:cs="Times New Roman"/>
          <w:sz w:val="24"/>
          <w:szCs w:val="24"/>
        </w:rPr>
        <w:lastRenderedPageBreak/>
        <w:t>kuud. Kui viie aasta möödudes tema elamisluba pikendatakse kuni kümneks aastaks, võib ta selle elamisloa kehtivusaja jooksul taas olla tööta 3</w:t>
      </w:r>
      <w:r w:rsidR="00E03A87" w:rsidRPr="00CF39DD">
        <w:rPr>
          <w:rFonts w:ascii="Times New Roman" w:hAnsi="Times New Roman" w:cs="Times New Roman"/>
          <w:sz w:val="24"/>
          <w:szCs w:val="24"/>
        </w:rPr>
        <w:t>˗</w:t>
      </w:r>
      <w:r w:rsidR="00AD364F" w:rsidRPr="00CF39DD">
        <w:rPr>
          <w:rFonts w:ascii="Times New Roman" w:hAnsi="Times New Roman" w:cs="Times New Roman"/>
          <w:sz w:val="24"/>
          <w:szCs w:val="24"/>
        </w:rPr>
        <w:t xml:space="preserve">6 kuud. </w:t>
      </w:r>
    </w:p>
    <w:p w14:paraId="7F51B17A" w14:textId="77777777" w:rsidR="00F30B91" w:rsidRPr="00CF39DD" w:rsidRDefault="00F30B91" w:rsidP="007E0942">
      <w:pPr>
        <w:keepNext/>
        <w:spacing w:after="0" w:line="240" w:lineRule="auto"/>
        <w:jc w:val="both"/>
        <w:rPr>
          <w:rFonts w:ascii="Times New Roman" w:hAnsi="Times New Roman" w:cs="Times New Roman"/>
          <w:sz w:val="24"/>
          <w:szCs w:val="24"/>
        </w:rPr>
      </w:pPr>
    </w:p>
    <w:p w14:paraId="2C5B7E5F" w14:textId="61E92DDF" w:rsidR="00592F66" w:rsidRDefault="00F30B91" w:rsidP="007E0942">
      <w:pPr>
        <w:keepNext/>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Lõikega 2</w:t>
      </w:r>
      <w:r w:rsidRPr="00CF39DD">
        <w:rPr>
          <w:rFonts w:ascii="Times New Roman" w:hAnsi="Times New Roman" w:cs="Times New Roman"/>
          <w:sz w:val="24"/>
          <w:szCs w:val="24"/>
        </w:rPr>
        <w:t xml:space="preserve"> sätestatakse erisus</w:t>
      </w:r>
      <w:r w:rsidR="00592F66">
        <w:rPr>
          <w:rFonts w:ascii="Times New Roman" w:hAnsi="Times New Roman" w:cs="Times New Roman"/>
          <w:sz w:val="24"/>
          <w:szCs w:val="24"/>
        </w:rPr>
        <w:t>ed</w:t>
      </w:r>
      <w:r w:rsidRPr="00CF39DD">
        <w:rPr>
          <w:rFonts w:ascii="Times New Roman" w:hAnsi="Times New Roman" w:cs="Times New Roman"/>
          <w:sz w:val="24"/>
          <w:szCs w:val="24"/>
        </w:rPr>
        <w:t xml:space="preserve">, mille kohaselt võib </w:t>
      </w:r>
      <w:r w:rsidR="00042927">
        <w:rPr>
          <w:rFonts w:ascii="Times New Roman" w:hAnsi="Times New Roman" w:cs="Times New Roman"/>
          <w:sz w:val="24"/>
          <w:szCs w:val="24"/>
        </w:rPr>
        <w:t>tööta</w:t>
      </w:r>
      <w:r w:rsidRPr="00CF39DD">
        <w:rPr>
          <w:rFonts w:ascii="Times New Roman" w:hAnsi="Times New Roman" w:cs="Times New Roman"/>
          <w:sz w:val="24"/>
          <w:szCs w:val="24"/>
        </w:rPr>
        <w:t xml:space="preserve"> olemise periood olla</w:t>
      </w:r>
      <w:r w:rsidR="00592F66">
        <w:rPr>
          <w:rFonts w:ascii="Times New Roman" w:hAnsi="Times New Roman" w:cs="Times New Roman"/>
          <w:sz w:val="24"/>
          <w:szCs w:val="24"/>
        </w:rPr>
        <w:t xml:space="preserve"> pikem kui lõikes </w:t>
      </w:r>
      <w:r w:rsidR="00510F9A">
        <w:rPr>
          <w:rFonts w:ascii="Times New Roman" w:hAnsi="Times New Roman" w:cs="Times New Roman"/>
          <w:sz w:val="24"/>
          <w:szCs w:val="24"/>
        </w:rPr>
        <w:t xml:space="preserve">1 </w:t>
      </w:r>
      <w:r w:rsidR="00592F66">
        <w:rPr>
          <w:rFonts w:ascii="Times New Roman" w:hAnsi="Times New Roman" w:cs="Times New Roman"/>
          <w:sz w:val="24"/>
          <w:szCs w:val="24"/>
        </w:rPr>
        <w:t>sätestatud periood.</w:t>
      </w:r>
      <w:r w:rsidRPr="00CF39DD">
        <w:rPr>
          <w:rFonts w:ascii="Times New Roman" w:hAnsi="Times New Roman" w:cs="Times New Roman"/>
          <w:sz w:val="24"/>
          <w:szCs w:val="24"/>
        </w:rPr>
        <w:t xml:space="preserve"> </w:t>
      </w:r>
    </w:p>
    <w:p w14:paraId="5B9B3428" w14:textId="77777777" w:rsidR="00592F66" w:rsidRDefault="00592F66" w:rsidP="007E0942">
      <w:pPr>
        <w:keepNext/>
        <w:spacing w:after="0" w:line="240" w:lineRule="auto"/>
        <w:jc w:val="both"/>
        <w:rPr>
          <w:rFonts w:ascii="Times New Roman" w:hAnsi="Times New Roman" w:cs="Times New Roman"/>
          <w:sz w:val="24"/>
          <w:szCs w:val="24"/>
        </w:rPr>
      </w:pPr>
    </w:p>
    <w:p w14:paraId="51DBDA48" w14:textId="289B4DFC" w:rsidR="00CE48D1" w:rsidRPr="00CF39DD" w:rsidRDefault="00592F66" w:rsidP="007E0942">
      <w:pPr>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Lõike 2 </w:t>
      </w:r>
      <w:r w:rsidRPr="00510F9A">
        <w:rPr>
          <w:rFonts w:ascii="Times New Roman" w:hAnsi="Times New Roman" w:cs="Times New Roman"/>
          <w:sz w:val="24"/>
          <w:szCs w:val="24"/>
          <w:u w:val="single"/>
        </w:rPr>
        <w:t>punkti 1</w:t>
      </w:r>
      <w:r>
        <w:rPr>
          <w:rFonts w:ascii="Times New Roman" w:hAnsi="Times New Roman" w:cs="Times New Roman"/>
          <w:sz w:val="24"/>
          <w:szCs w:val="24"/>
        </w:rPr>
        <w:t xml:space="preserve"> kohaselt võib välismaalane olla tööta </w:t>
      </w:r>
      <w:r w:rsidR="00F30B91" w:rsidRPr="00CF39DD">
        <w:rPr>
          <w:rFonts w:ascii="Times New Roman" w:hAnsi="Times New Roman" w:cs="Times New Roman"/>
          <w:sz w:val="24"/>
          <w:szCs w:val="24"/>
        </w:rPr>
        <w:t xml:space="preserve">kolme kuu võrra </w:t>
      </w:r>
      <w:r>
        <w:rPr>
          <w:rFonts w:ascii="Times New Roman" w:hAnsi="Times New Roman" w:cs="Times New Roman"/>
          <w:sz w:val="24"/>
          <w:szCs w:val="24"/>
        </w:rPr>
        <w:t>kauem</w:t>
      </w:r>
      <w:r w:rsidR="00F30B91" w:rsidRPr="00CF39DD">
        <w:rPr>
          <w:rFonts w:ascii="Times New Roman" w:hAnsi="Times New Roman" w:cs="Times New Roman"/>
          <w:sz w:val="24"/>
          <w:szCs w:val="24"/>
        </w:rPr>
        <w:t xml:space="preserve">, kui välismaalane on kannatanu kriminaalmenetluses, mille esemeks on karistusseadustiku §-des </w:t>
      </w:r>
      <w:r w:rsidRPr="00F64BA4">
        <w:rPr>
          <w:rFonts w:ascii="Times New Roman" w:hAnsi="Times New Roman" w:cs="Times New Roman"/>
          <w:sz w:val="24"/>
          <w:szCs w:val="24"/>
        </w:rPr>
        <w:t>133</w:t>
      </w:r>
      <w:r>
        <w:rPr>
          <w:rFonts w:ascii="Times New Roman" w:hAnsi="Times New Roman" w:cs="Times New Roman"/>
          <w:sz w:val="24"/>
          <w:szCs w:val="24"/>
        </w:rPr>
        <w:t>, 133</w:t>
      </w:r>
      <w:r w:rsidRPr="00FF654E">
        <w:rPr>
          <w:rFonts w:ascii="Times New Roman" w:hAnsi="Times New Roman" w:cs="Times New Roman"/>
          <w:sz w:val="24"/>
          <w:szCs w:val="24"/>
          <w:vertAlign w:val="superscript"/>
        </w:rPr>
        <w:t>1</w:t>
      </w:r>
      <w:r>
        <w:rPr>
          <w:rFonts w:ascii="Times New Roman" w:hAnsi="Times New Roman" w:cs="Times New Roman"/>
          <w:sz w:val="24"/>
          <w:szCs w:val="24"/>
        </w:rPr>
        <w:t>, 133</w:t>
      </w:r>
      <w:r w:rsidRPr="00FF654E">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F64BA4">
        <w:rPr>
          <w:rFonts w:ascii="Times New Roman" w:hAnsi="Times New Roman" w:cs="Times New Roman"/>
          <w:sz w:val="24"/>
          <w:szCs w:val="24"/>
        </w:rPr>
        <w:t>133</w:t>
      </w:r>
      <w:r w:rsidRPr="00F64BA4">
        <w:rPr>
          <w:rFonts w:ascii="Times New Roman" w:hAnsi="Times New Roman" w:cs="Times New Roman"/>
          <w:sz w:val="24"/>
          <w:szCs w:val="24"/>
          <w:vertAlign w:val="superscript"/>
        </w:rPr>
        <w:t>3</w:t>
      </w:r>
      <w:r w:rsidRPr="00F64BA4">
        <w:rPr>
          <w:rFonts w:ascii="Times New Roman" w:hAnsi="Times New Roman" w:cs="Times New Roman"/>
          <w:sz w:val="24"/>
          <w:szCs w:val="24"/>
        </w:rPr>
        <w:t>, 138</w:t>
      </w:r>
      <w:r>
        <w:rPr>
          <w:rFonts w:ascii="Times New Roman" w:hAnsi="Times New Roman" w:cs="Times New Roman"/>
          <w:sz w:val="24"/>
          <w:szCs w:val="24"/>
        </w:rPr>
        <w:t>, 138</w:t>
      </w:r>
      <w:r w:rsidRPr="00FF654E">
        <w:rPr>
          <w:rFonts w:ascii="Times New Roman" w:hAnsi="Times New Roman" w:cs="Times New Roman"/>
          <w:sz w:val="24"/>
          <w:szCs w:val="24"/>
          <w:vertAlign w:val="superscript"/>
        </w:rPr>
        <w:t>1</w:t>
      </w:r>
      <w:r>
        <w:rPr>
          <w:rFonts w:ascii="Times New Roman" w:hAnsi="Times New Roman" w:cs="Times New Roman"/>
          <w:sz w:val="24"/>
          <w:szCs w:val="24"/>
        </w:rPr>
        <w:t xml:space="preserve">, 139, </w:t>
      </w:r>
      <w:r w:rsidRPr="00F64BA4">
        <w:rPr>
          <w:rFonts w:ascii="Times New Roman" w:hAnsi="Times New Roman" w:cs="Times New Roman"/>
          <w:sz w:val="24"/>
          <w:szCs w:val="24"/>
        </w:rPr>
        <w:t>140</w:t>
      </w:r>
      <w:r>
        <w:rPr>
          <w:rFonts w:ascii="Times New Roman" w:hAnsi="Times New Roman" w:cs="Times New Roman"/>
          <w:sz w:val="24"/>
          <w:szCs w:val="24"/>
        </w:rPr>
        <w:t xml:space="preserve"> või</w:t>
      </w:r>
      <w:r w:rsidRPr="00F64BA4">
        <w:rPr>
          <w:rFonts w:ascii="Times New Roman" w:hAnsi="Times New Roman" w:cs="Times New Roman"/>
          <w:sz w:val="24"/>
          <w:szCs w:val="24"/>
        </w:rPr>
        <w:t xml:space="preserve"> 175 </w:t>
      </w:r>
      <w:r w:rsidR="00F30B91" w:rsidRPr="00CF39DD">
        <w:rPr>
          <w:rFonts w:ascii="Times New Roman" w:hAnsi="Times New Roman" w:cs="Times New Roman"/>
          <w:sz w:val="24"/>
          <w:szCs w:val="24"/>
        </w:rPr>
        <w:t>või § 260</w:t>
      </w:r>
      <w:r w:rsidR="00F30B91" w:rsidRPr="00CF39DD">
        <w:rPr>
          <w:rFonts w:ascii="Times New Roman" w:hAnsi="Times New Roman" w:cs="Times New Roman"/>
          <w:sz w:val="24"/>
          <w:szCs w:val="24"/>
          <w:vertAlign w:val="superscript"/>
        </w:rPr>
        <w:t>1</w:t>
      </w:r>
      <w:r w:rsidR="00F30B91" w:rsidRPr="00CF39DD">
        <w:rPr>
          <w:rFonts w:ascii="Times New Roman" w:hAnsi="Times New Roman" w:cs="Times New Roman"/>
          <w:sz w:val="24"/>
          <w:szCs w:val="24"/>
        </w:rPr>
        <w:t> lõike 1 punktis 5 sätestatud kuritegu.</w:t>
      </w:r>
      <w:r w:rsidR="00310D09" w:rsidRPr="00CF39DD">
        <w:rPr>
          <w:rFonts w:ascii="Times New Roman" w:hAnsi="Times New Roman" w:cs="Times New Roman"/>
          <w:sz w:val="24"/>
          <w:szCs w:val="24"/>
        </w:rPr>
        <w:t xml:space="preserve"> </w:t>
      </w:r>
    </w:p>
    <w:p w14:paraId="311B22D8" w14:textId="77777777" w:rsidR="00CE48D1" w:rsidRPr="00CF39DD" w:rsidRDefault="00CE48D1" w:rsidP="007E0942">
      <w:pPr>
        <w:keepNext/>
        <w:spacing w:after="0" w:line="240" w:lineRule="auto"/>
        <w:jc w:val="both"/>
        <w:rPr>
          <w:rFonts w:ascii="Times New Roman" w:hAnsi="Times New Roman" w:cs="Times New Roman"/>
          <w:sz w:val="24"/>
          <w:szCs w:val="24"/>
        </w:rPr>
      </w:pPr>
    </w:p>
    <w:p w14:paraId="27554512" w14:textId="77777777" w:rsidR="00D9540E" w:rsidRDefault="00310D09" w:rsidP="007E0942">
      <w:pPr>
        <w:keepNext/>
        <w:spacing w:after="0" w:line="240" w:lineRule="auto"/>
        <w:jc w:val="both"/>
        <w:rPr>
          <w:rFonts w:ascii="Times New Roman" w:hAnsi="Times New Roman"/>
          <w:sz w:val="24"/>
          <w:szCs w:val="24"/>
          <w:lang w:eastAsia="et-EE"/>
        </w:rPr>
      </w:pPr>
      <w:r w:rsidRPr="00CF39DD">
        <w:rPr>
          <w:rFonts w:ascii="Times New Roman" w:hAnsi="Times New Roman" w:cs="Times New Roman"/>
          <w:sz w:val="24"/>
          <w:szCs w:val="24"/>
        </w:rPr>
        <w:t xml:space="preserve">Direktiivi artikkel 11 lõike 6 kohaselt võib </w:t>
      </w:r>
      <w:r w:rsidRPr="00CF39DD">
        <w:rPr>
          <w:rFonts w:ascii="Times New Roman" w:hAnsi="Times New Roman"/>
          <w:sz w:val="24"/>
          <w:szCs w:val="24"/>
          <w:lang w:eastAsia="et-EE"/>
        </w:rPr>
        <w:t>lubatud tööta olemise periood olla kolme kuu võrra pikem, kui on põhjendatud alust arvata, et ühtse loa omanik on töötanud eriti orjastavates töötingimustes nagu on määratletud Euroopa Parlamendi ja nõukogu direktiivi 2009/52/EP</w:t>
      </w:r>
      <w:r w:rsidR="00CE48D1" w:rsidRPr="00CF39DD">
        <w:rPr>
          <w:rStyle w:val="Allmrkuseviide"/>
          <w:rFonts w:ascii="Times New Roman" w:hAnsi="Times New Roman"/>
          <w:sz w:val="24"/>
          <w:szCs w:val="24"/>
          <w:lang w:eastAsia="et-EE"/>
        </w:rPr>
        <w:footnoteReference w:id="24"/>
      </w:r>
      <w:r w:rsidRPr="00CF39DD">
        <w:rPr>
          <w:rFonts w:ascii="Times New Roman" w:hAnsi="Times New Roman"/>
          <w:sz w:val="24"/>
          <w:szCs w:val="24"/>
          <w:lang w:eastAsia="et-EE"/>
        </w:rPr>
        <w:t xml:space="preserve"> artikli 2 punktis i</w:t>
      </w:r>
      <w:r w:rsidR="00CE48D1" w:rsidRPr="00CF39DD">
        <w:rPr>
          <w:rFonts w:ascii="Times New Roman" w:hAnsi="Times New Roman"/>
          <w:sz w:val="24"/>
          <w:szCs w:val="24"/>
          <w:lang w:eastAsia="et-EE"/>
        </w:rPr>
        <w:t xml:space="preserve">. </w:t>
      </w:r>
    </w:p>
    <w:p w14:paraId="6E113621" w14:textId="77777777" w:rsidR="00D9540E" w:rsidRDefault="00D9540E" w:rsidP="007E0942">
      <w:pPr>
        <w:keepNext/>
        <w:spacing w:after="0" w:line="240" w:lineRule="auto"/>
        <w:jc w:val="both"/>
        <w:rPr>
          <w:rFonts w:ascii="Times New Roman" w:hAnsi="Times New Roman"/>
          <w:sz w:val="24"/>
          <w:szCs w:val="24"/>
          <w:lang w:eastAsia="et-EE"/>
        </w:rPr>
      </w:pPr>
    </w:p>
    <w:p w14:paraId="6FE528AA" w14:textId="4991A51E" w:rsidR="00F30B91" w:rsidRPr="00CF39DD" w:rsidRDefault="00CE48D1" w:rsidP="007E0942">
      <w:pPr>
        <w:keepNext/>
        <w:spacing w:after="0" w:line="240" w:lineRule="auto"/>
        <w:jc w:val="both"/>
        <w:rPr>
          <w:rFonts w:ascii="Times New Roman" w:hAnsi="Times New Roman"/>
          <w:sz w:val="24"/>
          <w:szCs w:val="24"/>
          <w:lang w:eastAsia="et-EE"/>
        </w:rPr>
      </w:pPr>
      <w:r w:rsidRPr="00CF39DD">
        <w:rPr>
          <w:rFonts w:ascii="Times New Roman" w:hAnsi="Times New Roman"/>
          <w:sz w:val="24"/>
          <w:szCs w:val="24"/>
          <w:lang w:eastAsia="et-EE"/>
        </w:rPr>
        <w:t>See tähendab, et kui välismaalane on töötanud eriti orjastavates tingimustes, võib tema</w:t>
      </w:r>
      <w:del w:id="132" w:author="Maria Sults - JUSTDIGI" w:date="2025-08-21T16:16:00Z" w16du:dateUtc="2025-08-21T13:16:00Z">
        <w:r w:rsidRPr="00CF39DD" w:rsidDel="002715AA">
          <w:rPr>
            <w:rFonts w:ascii="Times New Roman" w:hAnsi="Times New Roman"/>
            <w:sz w:val="24"/>
            <w:szCs w:val="24"/>
            <w:lang w:eastAsia="et-EE"/>
          </w:rPr>
          <w:delText xml:space="preserve"> </w:delText>
        </w:r>
      </w:del>
      <w:r w:rsidR="001C28E0" w:rsidRPr="00CF39DD">
        <w:rPr>
          <w:rFonts w:ascii="Times New Roman" w:hAnsi="Times New Roman"/>
          <w:sz w:val="24"/>
          <w:szCs w:val="24"/>
          <w:lang w:eastAsia="et-EE"/>
        </w:rPr>
        <w:t xml:space="preserve"> </w:t>
      </w:r>
      <w:r w:rsidRPr="00CF39DD">
        <w:rPr>
          <w:rFonts w:ascii="Times New Roman" w:hAnsi="Times New Roman"/>
          <w:sz w:val="24"/>
          <w:szCs w:val="24"/>
          <w:lang w:eastAsia="et-EE"/>
        </w:rPr>
        <w:t>tööta olemise periood olla kuni kuus kuud, kui tal on olnud elamisluba töötamiseks vähem kui kaks aastat</w:t>
      </w:r>
      <w:r w:rsidR="007A5D40">
        <w:rPr>
          <w:rFonts w:ascii="Times New Roman" w:hAnsi="Times New Roman"/>
          <w:sz w:val="24"/>
          <w:szCs w:val="24"/>
          <w:lang w:eastAsia="et-EE"/>
        </w:rPr>
        <w:t>,</w:t>
      </w:r>
      <w:r w:rsidRPr="00CF39DD">
        <w:rPr>
          <w:rFonts w:ascii="Times New Roman" w:hAnsi="Times New Roman"/>
          <w:sz w:val="24"/>
          <w:szCs w:val="24"/>
          <w:lang w:eastAsia="et-EE"/>
        </w:rPr>
        <w:t xml:space="preserve"> või kuni üheksa kuud, kui tal olnud elamisluba töötamiseks vähemalt kaks aastat. </w:t>
      </w:r>
      <w:r w:rsidR="00426BD7" w:rsidRPr="00CF39DD">
        <w:rPr>
          <w:rFonts w:ascii="Times New Roman" w:hAnsi="Times New Roman"/>
          <w:sz w:val="24"/>
          <w:szCs w:val="24"/>
          <w:lang w:eastAsia="et-EE"/>
        </w:rPr>
        <w:t>Direktiivi</w:t>
      </w:r>
      <w:r w:rsidR="00F04013">
        <w:rPr>
          <w:rFonts w:ascii="Times New Roman" w:hAnsi="Times New Roman"/>
          <w:sz w:val="24"/>
          <w:szCs w:val="24"/>
          <w:lang w:eastAsia="et-EE"/>
        </w:rPr>
        <w:t>st</w:t>
      </w:r>
      <w:r w:rsidR="00426BD7" w:rsidRPr="00CF39DD">
        <w:rPr>
          <w:rFonts w:ascii="Times New Roman" w:hAnsi="Times New Roman"/>
          <w:sz w:val="24"/>
          <w:szCs w:val="24"/>
          <w:lang w:eastAsia="et-EE"/>
        </w:rPr>
        <w:t xml:space="preserve"> tulenevalt võimaldatakse pikemat tööta olemise perioodi sellistel juhtudel, mil on algatatud kriminaalmenetlust asjaoludega, mida saab seostada eriti orjastavates tingimustes töötamisega. </w:t>
      </w:r>
    </w:p>
    <w:p w14:paraId="3A714410" w14:textId="77777777" w:rsidR="009431F5" w:rsidRPr="00CF39DD" w:rsidRDefault="009431F5" w:rsidP="007E0942">
      <w:pPr>
        <w:keepNext/>
        <w:spacing w:after="0" w:line="240" w:lineRule="auto"/>
        <w:jc w:val="both"/>
        <w:rPr>
          <w:rFonts w:ascii="Times New Roman" w:hAnsi="Times New Roman"/>
          <w:sz w:val="24"/>
          <w:szCs w:val="24"/>
          <w:lang w:eastAsia="et-EE"/>
        </w:rPr>
      </w:pPr>
    </w:p>
    <w:p w14:paraId="3DB58B10" w14:textId="58923D67" w:rsidR="009431F5" w:rsidRPr="00CF39DD" w:rsidRDefault="009431F5" w:rsidP="007E0942">
      <w:pPr>
        <w:spacing w:after="0" w:line="240" w:lineRule="auto"/>
        <w:jc w:val="both"/>
        <w:rPr>
          <w:rFonts w:ascii="Times New Roman" w:hAnsi="Times New Roman" w:cs="Times New Roman"/>
          <w:sz w:val="24"/>
          <w:szCs w:val="24"/>
          <w:u w:val="single"/>
        </w:rPr>
      </w:pPr>
      <w:r w:rsidRPr="00592F66">
        <w:rPr>
          <w:rFonts w:ascii="Times New Roman" w:hAnsi="Times New Roman"/>
          <w:sz w:val="24"/>
          <w:szCs w:val="24"/>
          <w:lang w:eastAsia="et-EE"/>
        </w:rPr>
        <w:t>Lõike</w:t>
      </w:r>
      <w:r w:rsidR="00592F66" w:rsidRPr="00592F66">
        <w:rPr>
          <w:rFonts w:ascii="Times New Roman" w:hAnsi="Times New Roman"/>
          <w:sz w:val="24"/>
          <w:szCs w:val="24"/>
          <w:lang w:eastAsia="et-EE"/>
        </w:rPr>
        <w:t xml:space="preserve"> 2 </w:t>
      </w:r>
      <w:r w:rsidR="00592F66" w:rsidRPr="00510F9A">
        <w:rPr>
          <w:rFonts w:ascii="Times New Roman" w:hAnsi="Times New Roman"/>
          <w:sz w:val="24"/>
          <w:szCs w:val="24"/>
          <w:u w:val="single"/>
          <w:lang w:eastAsia="et-EE"/>
        </w:rPr>
        <w:t>punkti</w:t>
      </w:r>
      <w:r w:rsidR="00042927" w:rsidRPr="00510F9A">
        <w:rPr>
          <w:rFonts w:ascii="Times New Roman" w:hAnsi="Times New Roman"/>
          <w:sz w:val="24"/>
          <w:szCs w:val="24"/>
          <w:u w:val="single"/>
          <w:lang w:eastAsia="et-EE"/>
        </w:rPr>
        <w:t xml:space="preserve"> 2</w:t>
      </w:r>
      <w:r w:rsidR="00592F66">
        <w:rPr>
          <w:rFonts w:ascii="Times New Roman" w:hAnsi="Times New Roman"/>
          <w:sz w:val="24"/>
          <w:szCs w:val="24"/>
          <w:lang w:eastAsia="et-EE"/>
        </w:rPr>
        <w:t xml:space="preserve"> </w:t>
      </w:r>
      <w:r w:rsidR="00592F66" w:rsidRPr="00592F66">
        <w:rPr>
          <w:rFonts w:ascii="Times New Roman" w:hAnsi="Times New Roman"/>
          <w:sz w:val="24"/>
          <w:szCs w:val="24"/>
          <w:lang w:eastAsia="et-EE"/>
        </w:rPr>
        <w:t xml:space="preserve">kohaselt võib </w:t>
      </w:r>
      <w:r w:rsidRPr="00592F66">
        <w:rPr>
          <w:rFonts w:ascii="Times New Roman" w:hAnsi="Times New Roman"/>
          <w:sz w:val="24"/>
          <w:szCs w:val="24"/>
          <w:lang w:eastAsia="et-EE"/>
        </w:rPr>
        <w:t>tööta</w:t>
      </w:r>
      <w:r w:rsidRPr="00CF39DD">
        <w:rPr>
          <w:rFonts w:ascii="Times New Roman" w:hAnsi="Times New Roman"/>
          <w:sz w:val="24"/>
          <w:szCs w:val="24"/>
          <w:lang w:eastAsia="et-EE"/>
        </w:rPr>
        <w:t xml:space="preserve"> olemise periood olla pikem </w:t>
      </w:r>
      <w:bookmarkStart w:id="133" w:name="_Hlk193116580"/>
      <w:bookmarkStart w:id="134" w:name="_Hlk193115519"/>
      <w:r w:rsidRPr="00CF39DD">
        <w:rPr>
          <w:rFonts w:ascii="Times New Roman" w:hAnsi="Times New Roman"/>
          <w:sz w:val="24"/>
          <w:szCs w:val="24"/>
          <w:lang w:eastAsia="et-EE"/>
        </w:rPr>
        <w:t>töökohavahet</w:t>
      </w:r>
      <w:r w:rsidR="007A5D40">
        <w:rPr>
          <w:rFonts w:ascii="Times New Roman" w:hAnsi="Times New Roman"/>
          <w:sz w:val="24"/>
          <w:szCs w:val="24"/>
          <w:lang w:eastAsia="et-EE"/>
        </w:rPr>
        <w:t>use</w:t>
      </w:r>
      <w:r w:rsidRPr="00CF39DD">
        <w:rPr>
          <w:rFonts w:ascii="Times New Roman" w:hAnsi="Times New Roman"/>
          <w:sz w:val="24"/>
          <w:szCs w:val="24"/>
          <w:lang w:eastAsia="et-EE"/>
        </w:rPr>
        <w:t xml:space="preserve"> registreerimise taotluse</w:t>
      </w:r>
      <w:bookmarkEnd w:id="133"/>
      <w:r w:rsidRPr="00CF39DD">
        <w:rPr>
          <w:rFonts w:ascii="Times New Roman" w:hAnsi="Times New Roman"/>
          <w:sz w:val="24"/>
          <w:szCs w:val="24"/>
          <w:lang w:eastAsia="et-EE"/>
        </w:rPr>
        <w:t xml:space="preserve"> </w:t>
      </w:r>
      <w:bookmarkEnd w:id="134"/>
      <w:r w:rsidRPr="00CF39DD">
        <w:rPr>
          <w:rFonts w:ascii="Times New Roman" w:hAnsi="Times New Roman"/>
          <w:sz w:val="24"/>
          <w:szCs w:val="24"/>
          <w:lang w:eastAsia="et-EE"/>
        </w:rPr>
        <w:t xml:space="preserve">läbivaatamise ajal, kui tööandja esitas </w:t>
      </w:r>
      <w:r w:rsidR="00592F66">
        <w:rPr>
          <w:rFonts w:ascii="Times New Roman" w:hAnsi="Times New Roman"/>
          <w:sz w:val="24"/>
          <w:szCs w:val="24"/>
          <w:lang w:eastAsia="et-EE"/>
        </w:rPr>
        <w:t xml:space="preserve">töökohavahetuse registreerimise </w:t>
      </w:r>
      <w:r w:rsidRPr="00CF39DD">
        <w:rPr>
          <w:rFonts w:ascii="Times New Roman" w:hAnsi="Times New Roman"/>
          <w:sz w:val="24"/>
          <w:szCs w:val="24"/>
          <w:lang w:eastAsia="et-EE"/>
        </w:rPr>
        <w:t>taotluse lubatud tööta olemise perioodi jooksu</w:t>
      </w:r>
      <w:r w:rsidR="00592F66">
        <w:rPr>
          <w:rFonts w:ascii="Times New Roman" w:hAnsi="Times New Roman"/>
          <w:sz w:val="24"/>
          <w:szCs w:val="24"/>
          <w:lang w:eastAsia="et-EE"/>
        </w:rPr>
        <w:t>l</w:t>
      </w:r>
      <w:r w:rsidR="00042927">
        <w:rPr>
          <w:rFonts w:ascii="Times New Roman" w:hAnsi="Times New Roman"/>
          <w:sz w:val="24"/>
          <w:szCs w:val="24"/>
          <w:lang w:eastAsia="et-EE"/>
        </w:rPr>
        <w:t>.</w:t>
      </w:r>
      <w:r w:rsidR="00592F66">
        <w:rPr>
          <w:rFonts w:ascii="Times New Roman" w:hAnsi="Times New Roman"/>
          <w:sz w:val="24"/>
          <w:szCs w:val="24"/>
          <w:lang w:eastAsia="et-EE"/>
        </w:rPr>
        <w:t xml:space="preserve"> </w:t>
      </w:r>
    </w:p>
    <w:p w14:paraId="03852818" w14:textId="77777777" w:rsidR="00AC773E" w:rsidRPr="00CF39DD" w:rsidRDefault="00AC773E" w:rsidP="007E0942">
      <w:pPr>
        <w:spacing w:after="0" w:line="240" w:lineRule="auto"/>
        <w:jc w:val="both"/>
        <w:rPr>
          <w:rFonts w:ascii="Times New Roman" w:hAnsi="Times New Roman" w:cs="Times New Roman"/>
          <w:sz w:val="24"/>
          <w:szCs w:val="24"/>
          <w:u w:val="single"/>
        </w:rPr>
      </w:pPr>
    </w:p>
    <w:p w14:paraId="12C0DF02" w14:textId="7D4A6BCF" w:rsidR="007A5D40" w:rsidRPr="009131E3" w:rsidRDefault="00AC773E"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Direktiivi lõike 3 kohaselt, kui töötu ühtse loa valdaja leiab lubatud töötuse ajavahemiku jooksul uue tööandja, peab liikmeriik lubama tal viibida oma territooriumil seni, kuni pädevad asutused on kontrollinud tööandja vahetamise tingimuste täitmist. Seda isegi siis, kui lubatud </w:t>
      </w:r>
      <w:r w:rsidR="00042927">
        <w:rPr>
          <w:rFonts w:ascii="Times New Roman" w:hAnsi="Times New Roman" w:cs="Times New Roman"/>
          <w:sz w:val="24"/>
          <w:szCs w:val="24"/>
        </w:rPr>
        <w:t>tööta</w:t>
      </w:r>
      <w:r w:rsidRPr="00CF39DD">
        <w:rPr>
          <w:rFonts w:ascii="Times New Roman" w:hAnsi="Times New Roman" w:cs="Times New Roman"/>
          <w:sz w:val="24"/>
          <w:szCs w:val="24"/>
        </w:rPr>
        <w:t xml:space="preserve"> </w:t>
      </w:r>
      <w:r w:rsidRPr="009131E3">
        <w:rPr>
          <w:rFonts w:ascii="Times New Roman" w:hAnsi="Times New Roman" w:cs="Times New Roman"/>
          <w:sz w:val="24"/>
          <w:szCs w:val="24"/>
        </w:rPr>
        <w:t xml:space="preserve">olemise ajavahemik on möödunud. </w:t>
      </w:r>
    </w:p>
    <w:p w14:paraId="034CAB00" w14:textId="77777777" w:rsidR="007A5D40" w:rsidRPr="009131E3" w:rsidRDefault="007A5D40" w:rsidP="007E0942">
      <w:pPr>
        <w:spacing w:after="0" w:line="240" w:lineRule="auto"/>
        <w:jc w:val="both"/>
        <w:rPr>
          <w:rFonts w:ascii="Times New Roman" w:hAnsi="Times New Roman" w:cs="Times New Roman"/>
          <w:sz w:val="24"/>
          <w:szCs w:val="24"/>
        </w:rPr>
      </w:pPr>
    </w:p>
    <w:p w14:paraId="59CFD6B0" w14:textId="1F471C29" w:rsidR="00CE3C02" w:rsidRDefault="00065F58" w:rsidP="007E0942">
      <w:pPr>
        <w:spacing w:after="0" w:line="240" w:lineRule="auto"/>
        <w:jc w:val="both"/>
        <w:rPr>
          <w:rFonts w:ascii="Times New Roman" w:hAnsi="Times New Roman" w:cs="Times New Roman"/>
          <w:sz w:val="24"/>
          <w:szCs w:val="24"/>
        </w:rPr>
      </w:pPr>
      <w:r w:rsidRPr="009131E3">
        <w:rPr>
          <w:rFonts w:ascii="Times New Roman" w:hAnsi="Times New Roman" w:cs="Times New Roman"/>
          <w:sz w:val="24"/>
          <w:szCs w:val="24"/>
        </w:rPr>
        <w:t xml:space="preserve">Eelnõu § 1 punkti </w:t>
      </w:r>
      <w:r w:rsidR="007151D0" w:rsidRPr="009131E3">
        <w:rPr>
          <w:rFonts w:ascii="Times New Roman" w:hAnsi="Times New Roman" w:cs="Times New Roman"/>
          <w:sz w:val="24"/>
          <w:szCs w:val="24"/>
        </w:rPr>
        <w:t>6</w:t>
      </w:r>
      <w:r w:rsidRPr="009131E3">
        <w:rPr>
          <w:rFonts w:ascii="Times New Roman" w:hAnsi="Times New Roman" w:cs="Times New Roman"/>
          <w:sz w:val="24"/>
          <w:szCs w:val="24"/>
        </w:rPr>
        <w:t xml:space="preserve"> muudatuse kohaselt ei või välismaalane elamisloa kehtivusajal</w:t>
      </w:r>
      <w:r w:rsidR="005E3DCD" w:rsidRPr="009131E3">
        <w:rPr>
          <w:rFonts w:ascii="Times New Roman" w:hAnsi="Times New Roman" w:cs="Times New Roman"/>
          <w:sz w:val="24"/>
          <w:szCs w:val="24"/>
        </w:rPr>
        <w:t xml:space="preserve"> </w:t>
      </w:r>
      <w:r w:rsidR="00EB7D24">
        <w:rPr>
          <w:rFonts w:ascii="Times New Roman" w:hAnsi="Times New Roman" w:cs="Times New Roman"/>
          <w:sz w:val="24"/>
          <w:szCs w:val="24"/>
        </w:rPr>
        <w:t xml:space="preserve">tööandjat või </w:t>
      </w:r>
      <w:r w:rsidR="005E3DCD" w:rsidRPr="009131E3">
        <w:rPr>
          <w:rFonts w:ascii="Times New Roman" w:hAnsi="Times New Roman" w:cs="Times New Roman"/>
          <w:sz w:val="24"/>
          <w:szCs w:val="24"/>
        </w:rPr>
        <w:t>töökohta vahetada</w:t>
      </w:r>
      <w:r w:rsidRPr="009131E3">
        <w:rPr>
          <w:rFonts w:ascii="Times New Roman" w:hAnsi="Times New Roman" w:cs="Times New Roman"/>
          <w:sz w:val="24"/>
          <w:szCs w:val="24"/>
        </w:rPr>
        <w:t xml:space="preserve"> enne, kui</w:t>
      </w:r>
      <w:r w:rsidR="005E3DCD" w:rsidRPr="00CF39DD">
        <w:rPr>
          <w:rFonts w:ascii="Times New Roman" w:hAnsi="Times New Roman" w:cs="Times New Roman"/>
          <w:sz w:val="24"/>
          <w:szCs w:val="24"/>
        </w:rPr>
        <w:t xml:space="preserve"> PPA on kontrollinud töö</w:t>
      </w:r>
      <w:r w:rsidR="00F04013">
        <w:rPr>
          <w:rFonts w:ascii="Times New Roman" w:hAnsi="Times New Roman" w:cs="Times New Roman"/>
          <w:sz w:val="24"/>
          <w:szCs w:val="24"/>
        </w:rPr>
        <w:t>koh</w:t>
      </w:r>
      <w:r w:rsidR="005E3DCD" w:rsidRPr="00CF39DD">
        <w:rPr>
          <w:rFonts w:ascii="Times New Roman" w:hAnsi="Times New Roman" w:cs="Times New Roman"/>
          <w:sz w:val="24"/>
          <w:szCs w:val="24"/>
        </w:rPr>
        <w:t>avahet</w:t>
      </w:r>
      <w:r w:rsidR="007A5D40">
        <w:rPr>
          <w:rFonts w:ascii="Times New Roman" w:hAnsi="Times New Roman" w:cs="Times New Roman"/>
          <w:sz w:val="24"/>
          <w:szCs w:val="24"/>
        </w:rPr>
        <w:t>use</w:t>
      </w:r>
      <w:r w:rsidR="005E3DCD" w:rsidRPr="00CF39DD">
        <w:rPr>
          <w:rFonts w:ascii="Times New Roman" w:hAnsi="Times New Roman" w:cs="Times New Roman"/>
          <w:sz w:val="24"/>
          <w:szCs w:val="24"/>
        </w:rPr>
        <w:t xml:space="preserve"> registreerimise taotl</w:t>
      </w:r>
      <w:r w:rsidR="00F04013">
        <w:rPr>
          <w:rFonts w:ascii="Times New Roman" w:hAnsi="Times New Roman" w:cs="Times New Roman"/>
          <w:sz w:val="24"/>
          <w:szCs w:val="24"/>
        </w:rPr>
        <w:t>use</w:t>
      </w:r>
      <w:r w:rsidR="005E3DCD" w:rsidRPr="00CF39DD">
        <w:rPr>
          <w:rFonts w:ascii="Times New Roman" w:hAnsi="Times New Roman" w:cs="Times New Roman"/>
          <w:sz w:val="24"/>
          <w:szCs w:val="24"/>
        </w:rPr>
        <w:t xml:space="preserve"> läbivaatamisel, et VMS-</w:t>
      </w:r>
      <w:proofErr w:type="spellStart"/>
      <w:r w:rsidR="005E3DCD" w:rsidRPr="00CF39DD">
        <w:rPr>
          <w:rFonts w:ascii="Times New Roman" w:hAnsi="Times New Roman" w:cs="Times New Roman"/>
          <w:sz w:val="24"/>
          <w:szCs w:val="24"/>
        </w:rPr>
        <w:t>is</w:t>
      </w:r>
      <w:proofErr w:type="spellEnd"/>
      <w:r w:rsidR="005E3DCD" w:rsidRPr="00CF39DD">
        <w:rPr>
          <w:rFonts w:ascii="Times New Roman" w:hAnsi="Times New Roman" w:cs="Times New Roman"/>
          <w:sz w:val="24"/>
          <w:szCs w:val="24"/>
        </w:rPr>
        <w:t xml:space="preserve"> sätestatud töötamise tingimused uue töökoha puhul on täidetud. </w:t>
      </w:r>
      <w:r w:rsidR="00F04013">
        <w:rPr>
          <w:rFonts w:ascii="Times New Roman" w:hAnsi="Times New Roman" w:cs="Times New Roman"/>
          <w:sz w:val="24"/>
          <w:szCs w:val="24"/>
        </w:rPr>
        <w:t>K</w:t>
      </w:r>
      <w:r w:rsidR="00D337CE" w:rsidRPr="00CF39DD">
        <w:rPr>
          <w:rFonts w:ascii="Times New Roman" w:hAnsi="Times New Roman" w:cs="Times New Roman"/>
          <w:sz w:val="24"/>
          <w:szCs w:val="24"/>
        </w:rPr>
        <w:t>ui välismaalane leiab</w:t>
      </w:r>
      <w:r w:rsidR="00F04013">
        <w:rPr>
          <w:rFonts w:ascii="Times New Roman" w:hAnsi="Times New Roman" w:cs="Times New Roman"/>
          <w:sz w:val="24"/>
          <w:szCs w:val="24"/>
        </w:rPr>
        <w:t xml:space="preserve"> näiteks</w:t>
      </w:r>
      <w:r w:rsidR="00D337CE" w:rsidRPr="00CF39DD">
        <w:rPr>
          <w:rFonts w:ascii="Times New Roman" w:hAnsi="Times New Roman" w:cs="Times New Roman"/>
          <w:sz w:val="24"/>
          <w:szCs w:val="24"/>
        </w:rPr>
        <w:t xml:space="preserve"> lubatud tööta olemise viimastel päevadel uue tööandja ja tööandja esitab </w:t>
      </w:r>
      <w:proofErr w:type="spellStart"/>
      <w:r w:rsidR="00D337CE" w:rsidRPr="00CF39DD">
        <w:rPr>
          <w:rFonts w:ascii="Times New Roman" w:hAnsi="Times New Roman" w:cs="Times New Roman"/>
          <w:sz w:val="24"/>
          <w:szCs w:val="24"/>
        </w:rPr>
        <w:t>PPA-le</w:t>
      </w:r>
      <w:proofErr w:type="spellEnd"/>
      <w:r w:rsidR="00D337CE" w:rsidRPr="00CF39DD">
        <w:rPr>
          <w:rFonts w:ascii="Times New Roman" w:hAnsi="Times New Roman" w:cs="Times New Roman"/>
          <w:sz w:val="24"/>
          <w:szCs w:val="24"/>
        </w:rPr>
        <w:t xml:space="preserve"> töökohavahet</w:t>
      </w:r>
      <w:r w:rsidR="007A5D40">
        <w:rPr>
          <w:rFonts w:ascii="Times New Roman" w:hAnsi="Times New Roman" w:cs="Times New Roman"/>
          <w:sz w:val="24"/>
          <w:szCs w:val="24"/>
        </w:rPr>
        <w:t>use</w:t>
      </w:r>
      <w:r w:rsidR="00D337CE" w:rsidRPr="00CF39DD">
        <w:rPr>
          <w:rFonts w:ascii="Times New Roman" w:hAnsi="Times New Roman" w:cs="Times New Roman"/>
          <w:sz w:val="24"/>
          <w:szCs w:val="24"/>
        </w:rPr>
        <w:t xml:space="preserve"> registreer</w:t>
      </w:r>
      <w:r w:rsidR="00CF39DD">
        <w:rPr>
          <w:rFonts w:ascii="Times New Roman" w:hAnsi="Times New Roman" w:cs="Times New Roman"/>
          <w:sz w:val="24"/>
          <w:szCs w:val="24"/>
        </w:rPr>
        <w:t>i</w:t>
      </w:r>
      <w:r w:rsidR="00D337CE" w:rsidRPr="00CF39DD">
        <w:rPr>
          <w:rFonts w:ascii="Times New Roman" w:hAnsi="Times New Roman" w:cs="Times New Roman"/>
          <w:sz w:val="24"/>
          <w:szCs w:val="24"/>
        </w:rPr>
        <w:t xml:space="preserve">mise taotluse, on välismaalane jätkuvalt tööta, kuniks tema taotlus on menetluses, </w:t>
      </w:r>
      <w:r w:rsidR="007A5D40">
        <w:rPr>
          <w:rFonts w:ascii="Times New Roman" w:hAnsi="Times New Roman" w:cs="Times New Roman"/>
          <w:sz w:val="24"/>
          <w:szCs w:val="24"/>
        </w:rPr>
        <w:t xml:space="preserve">kuna ta ei tohi enne uuel töökohal </w:t>
      </w:r>
      <w:proofErr w:type="spellStart"/>
      <w:r w:rsidR="007A5D40">
        <w:rPr>
          <w:rFonts w:ascii="Times New Roman" w:hAnsi="Times New Roman" w:cs="Times New Roman"/>
          <w:sz w:val="24"/>
          <w:szCs w:val="24"/>
        </w:rPr>
        <w:t>töö</w:t>
      </w:r>
      <w:r w:rsidR="001021F5">
        <w:rPr>
          <w:rFonts w:ascii="Times New Roman" w:hAnsi="Times New Roman" w:cs="Times New Roman"/>
          <w:sz w:val="24"/>
          <w:szCs w:val="24"/>
        </w:rPr>
        <w:t>e</w:t>
      </w:r>
      <w:r w:rsidR="007A5D40">
        <w:rPr>
          <w:rFonts w:ascii="Times New Roman" w:hAnsi="Times New Roman" w:cs="Times New Roman"/>
          <w:sz w:val="24"/>
          <w:szCs w:val="24"/>
        </w:rPr>
        <w:t>l</w:t>
      </w:r>
      <w:proofErr w:type="spellEnd"/>
      <w:r w:rsidR="007A5D40">
        <w:rPr>
          <w:rFonts w:ascii="Times New Roman" w:hAnsi="Times New Roman" w:cs="Times New Roman"/>
          <w:sz w:val="24"/>
          <w:szCs w:val="24"/>
        </w:rPr>
        <w:t xml:space="preserve"> asuda, kui PPA on töökohavahetuse</w:t>
      </w:r>
      <w:r w:rsidR="001021F5">
        <w:rPr>
          <w:rFonts w:ascii="Times New Roman" w:hAnsi="Times New Roman" w:cs="Times New Roman"/>
          <w:sz w:val="24"/>
          <w:szCs w:val="24"/>
        </w:rPr>
        <w:t xml:space="preserve"> registreerinud</w:t>
      </w:r>
      <w:r w:rsidR="007A5D40">
        <w:rPr>
          <w:rFonts w:ascii="Times New Roman" w:hAnsi="Times New Roman" w:cs="Times New Roman"/>
          <w:sz w:val="24"/>
          <w:szCs w:val="24"/>
        </w:rPr>
        <w:t>. Eelneva tõttu võib välismaalase</w:t>
      </w:r>
      <w:r w:rsidR="009F3C67">
        <w:rPr>
          <w:rFonts w:ascii="Times New Roman" w:hAnsi="Times New Roman" w:cs="Times New Roman"/>
          <w:sz w:val="24"/>
          <w:szCs w:val="24"/>
        </w:rPr>
        <w:t xml:space="preserve"> </w:t>
      </w:r>
      <w:r w:rsidR="00D337CE" w:rsidRPr="00CF39DD">
        <w:rPr>
          <w:rFonts w:ascii="Times New Roman" w:hAnsi="Times New Roman" w:cs="Times New Roman"/>
          <w:sz w:val="24"/>
          <w:szCs w:val="24"/>
        </w:rPr>
        <w:t xml:space="preserve">tööta olemise periood kujuneda pikemaks kui </w:t>
      </w:r>
      <w:r w:rsidR="00A53065">
        <w:rPr>
          <w:rFonts w:ascii="Times New Roman" w:hAnsi="Times New Roman" w:cs="Times New Roman"/>
          <w:sz w:val="24"/>
          <w:szCs w:val="24"/>
        </w:rPr>
        <w:t>lõikega 1 kehtestatav</w:t>
      </w:r>
      <w:r w:rsidR="00D337CE" w:rsidRPr="00CF39DD">
        <w:rPr>
          <w:rFonts w:ascii="Times New Roman" w:hAnsi="Times New Roman" w:cs="Times New Roman"/>
          <w:sz w:val="24"/>
          <w:szCs w:val="24"/>
        </w:rPr>
        <w:t xml:space="preserve"> periood. Direktiivist tulenevalt </w:t>
      </w:r>
      <w:r w:rsidR="005E3DCD" w:rsidRPr="00CF39DD">
        <w:rPr>
          <w:rFonts w:ascii="Times New Roman" w:hAnsi="Times New Roman" w:cs="Times New Roman"/>
          <w:sz w:val="24"/>
          <w:szCs w:val="24"/>
        </w:rPr>
        <w:t>on vajalik VMS-</w:t>
      </w:r>
      <w:proofErr w:type="spellStart"/>
      <w:r w:rsidR="005E3DCD" w:rsidRPr="00CF39DD">
        <w:rPr>
          <w:rFonts w:ascii="Times New Roman" w:hAnsi="Times New Roman" w:cs="Times New Roman"/>
          <w:sz w:val="24"/>
          <w:szCs w:val="24"/>
        </w:rPr>
        <w:t>is</w:t>
      </w:r>
      <w:proofErr w:type="spellEnd"/>
      <w:r w:rsidR="005E3DCD" w:rsidRPr="00CF39DD">
        <w:rPr>
          <w:rFonts w:ascii="Times New Roman" w:hAnsi="Times New Roman" w:cs="Times New Roman"/>
          <w:sz w:val="24"/>
          <w:szCs w:val="24"/>
        </w:rPr>
        <w:t xml:space="preserve"> täpsustada, </w:t>
      </w:r>
      <w:r w:rsidR="00AC773E" w:rsidRPr="00CF39DD">
        <w:rPr>
          <w:rFonts w:ascii="Times New Roman" w:hAnsi="Times New Roman" w:cs="Times New Roman"/>
          <w:sz w:val="24"/>
          <w:szCs w:val="24"/>
        </w:rPr>
        <w:t xml:space="preserve">et </w:t>
      </w:r>
      <w:r w:rsidRPr="00CF39DD">
        <w:rPr>
          <w:rFonts w:ascii="Times New Roman" w:hAnsi="Times New Roman" w:cs="Times New Roman"/>
          <w:sz w:val="24"/>
          <w:szCs w:val="24"/>
        </w:rPr>
        <w:t>kui tööandjavahet</w:t>
      </w:r>
      <w:r w:rsidR="00A53065">
        <w:rPr>
          <w:rFonts w:ascii="Times New Roman" w:hAnsi="Times New Roman" w:cs="Times New Roman"/>
          <w:sz w:val="24"/>
          <w:szCs w:val="24"/>
        </w:rPr>
        <w:t>use</w:t>
      </w:r>
      <w:r w:rsidRPr="00CF39DD">
        <w:rPr>
          <w:rFonts w:ascii="Times New Roman" w:hAnsi="Times New Roman" w:cs="Times New Roman"/>
          <w:sz w:val="24"/>
          <w:szCs w:val="24"/>
        </w:rPr>
        <w:t xml:space="preserve"> registreerimise taotlus on esitatud </w:t>
      </w:r>
      <w:r w:rsidR="00042927">
        <w:rPr>
          <w:rFonts w:ascii="Times New Roman" w:hAnsi="Times New Roman" w:cs="Times New Roman"/>
          <w:sz w:val="24"/>
          <w:szCs w:val="24"/>
        </w:rPr>
        <w:t>tööta</w:t>
      </w:r>
      <w:r w:rsidRPr="00CF39DD">
        <w:rPr>
          <w:rFonts w:ascii="Times New Roman" w:hAnsi="Times New Roman" w:cs="Times New Roman"/>
          <w:sz w:val="24"/>
          <w:szCs w:val="24"/>
        </w:rPr>
        <w:t xml:space="preserve"> olemise perioodi jooksul, </w:t>
      </w:r>
      <w:r w:rsidR="005E3DCD" w:rsidRPr="00CF39DD">
        <w:rPr>
          <w:rFonts w:ascii="Times New Roman" w:hAnsi="Times New Roman" w:cs="Times New Roman"/>
          <w:sz w:val="24"/>
          <w:szCs w:val="24"/>
        </w:rPr>
        <w:t xml:space="preserve">võib välismaalane olla </w:t>
      </w:r>
      <w:r w:rsidR="00042927">
        <w:rPr>
          <w:rFonts w:ascii="Times New Roman" w:hAnsi="Times New Roman" w:cs="Times New Roman"/>
          <w:sz w:val="24"/>
          <w:szCs w:val="24"/>
        </w:rPr>
        <w:t>tööta</w:t>
      </w:r>
      <w:r w:rsidR="005E3DCD" w:rsidRPr="00CF39DD">
        <w:rPr>
          <w:rFonts w:ascii="Times New Roman" w:hAnsi="Times New Roman" w:cs="Times New Roman"/>
          <w:sz w:val="24"/>
          <w:szCs w:val="24"/>
        </w:rPr>
        <w:t xml:space="preserve"> </w:t>
      </w:r>
      <w:r w:rsidR="009F3C67">
        <w:rPr>
          <w:rFonts w:ascii="Times New Roman" w:hAnsi="Times New Roman" w:cs="Times New Roman"/>
          <w:sz w:val="24"/>
          <w:szCs w:val="24"/>
        </w:rPr>
        <w:t>kuni</w:t>
      </w:r>
      <w:r w:rsidR="005E3DCD" w:rsidRPr="00CF39DD">
        <w:rPr>
          <w:rFonts w:ascii="Times New Roman" w:hAnsi="Times New Roman" w:cs="Times New Roman"/>
          <w:sz w:val="24"/>
          <w:szCs w:val="24"/>
        </w:rPr>
        <w:t xml:space="preserve"> tema töö</w:t>
      </w:r>
      <w:r w:rsidR="00F04013">
        <w:rPr>
          <w:rFonts w:ascii="Times New Roman" w:hAnsi="Times New Roman" w:cs="Times New Roman"/>
          <w:sz w:val="24"/>
          <w:szCs w:val="24"/>
        </w:rPr>
        <w:t>koha</w:t>
      </w:r>
      <w:r w:rsidR="005E3DCD" w:rsidRPr="00CF39DD">
        <w:rPr>
          <w:rFonts w:ascii="Times New Roman" w:hAnsi="Times New Roman" w:cs="Times New Roman"/>
          <w:sz w:val="24"/>
          <w:szCs w:val="24"/>
        </w:rPr>
        <w:t>vahet</w:t>
      </w:r>
      <w:r w:rsidR="00A53065">
        <w:rPr>
          <w:rFonts w:ascii="Times New Roman" w:hAnsi="Times New Roman" w:cs="Times New Roman"/>
          <w:sz w:val="24"/>
          <w:szCs w:val="24"/>
        </w:rPr>
        <w:t>use</w:t>
      </w:r>
      <w:r w:rsidR="005E3DCD" w:rsidRPr="00CF39DD">
        <w:rPr>
          <w:rFonts w:ascii="Times New Roman" w:hAnsi="Times New Roman" w:cs="Times New Roman"/>
          <w:sz w:val="24"/>
          <w:szCs w:val="24"/>
        </w:rPr>
        <w:t xml:space="preserve"> registreerimise taotluse suhtes on otsus teatavaks tehtud. </w:t>
      </w:r>
    </w:p>
    <w:p w14:paraId="6B802E48" w14:textId="77777777" w:rsidR="00CE3C02" w:rsidRDefault="00CE3C02" w:rsidP="007E0942">
      <w:pPr>
        <w:spacing w:after="0" w:line="240" w:lineRule="auto"/>
        <w:jc w:val="both"/>
        <w:rPr>
          <w:rFonts w:ascii="Times New Roman" w:hAnsi="Times New Roman" w:cs="Times New Roman"/>
          <w:sz w:val="24"/>
          <w:szCs w:val="24"/>
        </w:rPr>
      </w:pPr>
    </w:p>
    <w:p w14:paraId="567ABD31" w14:textId="133D72E0" w:rsidR="00042927" w:rsidRPr="00CF39DD" w:rsidRDefault="00042927" w:rsidP="007E09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Lõike 2 </w:t>
      </w:r>
      <w:r w:rsidRPr="00510F9A">
        <w:rPr>
          <w:rFonts w:ascii="Times New Roman" w:hAnsi="Times New Roman" w:cs="Times New Roman"/>
          <w:sz w:val="24"/>
          <w:szCs w:val="24"/>
          <w:u w:val="single"/>
        </w:rPr>
        <w:t>punktis 3</w:t>
      </w:r>
      <w:r w:rsidR="005E3DCD" w:rsidRPr="00CF39DD">
        <w:rPr>
          <w:rFonts w:ascii="Times New Roman" w:hAnsi="Times New Roman" w:cs="Times New Roman"/>
          <w:sz w:val="24"/>
          <w:szCs w:val="24"/>
        </w:rPr>
        <w:t xml:space="preserve"> </w:t>
      </w:r>
      <w:r w:rsidR="00CE3C02">
        <w:rPr>
          <w:rFonts w:ascii="Times New Roman" w:hAnsi="Times New Roman" w:cs="Times New Roman"/>
          <w:sz w:val="24"/>
          <w:szCs w:val="24"/>
        </w:rPr>
        <w:t xml:space="preserve">sätestatakse, et välismaalane </w:t>
      </w:r>
      <w:r w:rsidR="005E3DCD" w:rsidRPr="00CF39DD">
        <w:rPr>
          <w:rFonts w:ascii="Times New Roman" w:hAnsi="Times New Roman" w:cs="Times New Roman"/>
          <w:sz w:val="24"/>
          <w:szCs w:val="24"/>
        </w:rPr>
        <w:t xml:space="preserve">võib </w:t>
      </w:r>
      <w:r>
        <w:rPr>
          <w:rFonts w:ascii="Times New Roman" w:hAnsi="Times New Roman" w:cs="Times New Roman"/>
          <w:sz w:val="24"/>
          <w:szCs w:val="24"/>
        </w:rPr>
        <w:t>tööta</w:t>
      </w:r>
      <w:r w:rsidR="005E3DCD" w:rsidRPr="00CF39DD">
        <w:rPr>
          <w:rFonts w:ascii="Times New Roman" w:hAnsi="Times New Roman" w:cs="Times New Roman"/>
          <w:sz w:val="24"/>
          <w:szCs w:val="24"/>
        </w:rPr>
        <w:t xml:space="preserve"> olla </w:t>
      </w:r>
      <w:r w:rsidR="00CE3C02">
        <w:rPr>
          <w:rFonts w:ascii="Times New Roman" w:hAnsi="Times New Roman" w:cs="Times New Roman"/>
          <w:sz w:val="24"/>
          <w:szCs w:val="24"/>
        </w:rPr>
        <w:t>seaduses sätestatud perioodist</w:t>
      </w:r>
      <w:r w:rsidR="005E3DCD" w:rsidRPr="00CF39DD">
        <w:rPr>
          <w:rFonts w:ascii="Times New Roman" w:hAnsi="Times New Roman" w:cs="Times New Roman"/>
          <w:sz w:val="24"/>
          <w:szCs w:val="24"/>
        </w:rPr>
        <w:t xml:space="preserve"> pikema </w:t>
      </w:r>
      <w:r w:rsidR="00CE3C02">
        <w:rPr>
          <w:rFonts w:ascii="Times New Roman" w:hAnsi="Times New Roman" w:cs="Times New Roman"/>
          <w:sz w:val="24"/>
          <w:szCs w:val="24"/>
        </w:rPr>
        <w:t>aja</w:t>
      </w:r>
      <w:r w:rsidR="005E3DCD" w:rsidRPr="00CF39DD">
        <w:rPr>
          <w:rFonts w:ascii="Times New Roman" w:hAnsi="Times New Roman" w:cs="Times New Roman"/>
          <w:sz w:val="24"/>
          <w:szCs w:val="24"/>
        </w:rPr>
        <w:t xml:space="preserve">, kui </w:t>
      </w:r>
      <w:r w:rsidR="00CE3C02">
        <w:rPr>
          <w:rFonts w:ascii="Times New Roman" w:hAnsi="Times New Roman" w:cs="Times New Roman"/>
          <w:sz w:val="24"/>
          <w:szCs w:val="24"/>
        </w:rPr>
        <w:t xml:space="preserve">seaduses lubatud </w:t>
      </w:r>
      <w:r w:rsidR="005E3DCD" w:rsidRPr="00CF39DD">
        <w:rPr>
          <w:rFonts w:ascii="Times New Roman" w:hAnsi="Times New Roman" w:cs="Times New Roman"/>
          <w:sz w:val="24"/>
          <w:szCs w:val="24"/>
        </w:rPr>
        <w:t>tööta olemise perioodi jooksul on tööandja esita</w:t>
      </w:r>
      <w:r w:rsidR="00DD3AA3" w:rsidRPr="00CF39DD">
        <w:rPr>
          <w:rFonts w:ascii="Times New Roman" w:hAnsi="Times New Roman" w:cs="Times New Roman"/>
          <w:sz w:val="24"/>
          <w:szCs w:val="24"/>
        </w:rPr>
        <w:t>n</w:t>
      </w:r>
      <w:r w:rsidR="005E3DCD" w:rsidRPr="00CF39DD">
        <w:rPr>
          <w:rFonts w:ascii="Times New Roman" w:hAnsi="Times New Roman" w:cs="Times New Roman"/>
          <w:sz w:val="24"/>
          <w:szCs w:val="24"/>
        </w:rPr>
        <w:t>u</w:t>
      </w:r>
      <w:r w:rsidR="00DD3AA3" w:rsidRPr="00CF39DD">
        <w:rPr>
          <w:rFonts w:ascii="Times New Roman" w:hAnsi="Times New Roman" w:cs="Times New Roman"/>
          <w:sz w:val="24"/>
          <w:szCs w:val="24"/>
        </w:rPr>
        <w:t>d</w:t>
      </w:r>
      <w:r w:rsidR="005E3DCD" w:rsidRPr="00CF39DD">
        <w:rPr>
          <w:rFonts w:ascii="Times New Roman" w:hAnsi="Times New Roman" w:cs="Times New Roman"/>
          <w:sz w:val="24"/>
          <w:szCs w:val="24"/>
        </w:rPr>
        <w:t xml:space="preserve"> Eesti Töötukassale loa</w:t>
      </w:r>
      <w:r w:rsidR="00DD3AA3" w:rsidRPr="00CF39DD">
        <w:rPr>
          <w:rFonts w:ascii="Times New Roman" w:hAnsi="Times New Roman" w:cs="Times New Roman"/>
          <w:sz w:val="24"/>
          <w:szCs w:val="24"/>
        </w:rPr>
        <w:t xml:space="preserve"> välismaalase tööle võtmiseks. </w:t>
      </w:r>
      <w:r w:rsidR="00CE3C02">
        <w:rPr>
          <w:rFonts w:ascii="Times New Roman" w:hAnsi="Times New Roman" w:cs="Times New Roman"/>
          <w:sz w:val="24"/>
          <w:szCs w:val="24"/>
        </w:rPr>
        <w:t xml:space="preserve">Seda põhjusel, et sellisel juhul on välismaalane leidnud tööta olemise perioodi jooksul uue tööandja ning see tööandja on alustanud vajalike sammudega, et välismaalast </w:t>
      </w:r>
      <w:r w:rsidR="008204D0">
        <w:rPr>
          <w:rFonts w:ascii="Times New Roman" w:hAnsi="Times New Roman" w:cs="Times New Roman"/>
          <w:sz w:val="24"/>
          <w:szCs w:val="24"/>
        </w:rPr>
        <w:t>t</w:t>
      </w:r>
      <w:r w:rsidR="00CE3C02">
        <w:rPr>
          <w:rFonts w:ascii="Times New Roman" w:hAnsi="Times New Roman" w:cs="Times New Roman"/>
          <w:sz w:val="24"/>
          <w:szCs w:val="24"/>
        </w:rPr>
        <w:t xml:space="preserve">ööle võtta. </w:t>
      </w:r>
      <w:r w:rsidR="00DD3AA3" w:rsidRPr="00CF39DD">
        <w:rPr>
          <w:rFonts w:ascii="Times New Roman" w:hAnsi="Times New Roman" w:cs="Times New Roman"/>
          <w:sz w:val="24"/>
          <w:szCs w:val="24"/>
        </w:rPr>
        <w:t xml:space="preserve">Eesmärgipärane on võimaldada juba Eestis viibivate </w:t>
      </w:r>
      <w:proofErr w:type="spellStart"/>
      <w:r w:rsidR="00DD3AA3" w:rsidRPr="00CF39DD">
        <w:rPr>
          <w:rFonts w:ascii="Times New Roman" w:hAnsi="Times New Roman" w:cs="Times New Roman"/>
          <w:sz w:val="24"/>
          <w:szCs w:val="24"/>
        </w:rPr>
        <w:lastRenderedPageBreak/>
        <w:t>välistöötajate</w:t>
      </w:r>
      <w:proofErr w:type="spellEnd"/>
      <w:r w:rsidR="00DD3AA3" w:rsidRPr="00CF39DD">
        <w:rPr>
          <w:rFonts w:ascii="Times New Roman" w:hAnsi="Times New Roman" w:cs="Times New Roman"/>
          <w:sz w:val="24"/>
          <w:szCs w:val="24"/>
        </w:rPr>
        <w:t xml:space="preserve"> maksimaalset kaasamist tööturule.</w:t>
      </w:r>
      <w:r w:rsidR="00CE3C02">
        <w:rPr>
          <w:rFonts w:ascii="Times New Roman" w:hAnsi="Times New Roman" w:cs="Times New Roman"/>
          <w:sz w:val="24"/>
          <w:szCs w:val="24"/>
        </w:rPr>
        <w:t xml:space="preserve"> Sarnane erisus on kehtivas korras loodud </w:t>
      </w:r>
      <w:r w:rsidR="009F3C67">
        <w:rPr>
          <w:rFonts w:ascii="Times New Roman" w:hAnsi="Times New Roman" w:cs="Times New Roman"/>
          <w:sz w:val="24"/>
          <w:szCs w:val="24"/>
        </w:rPr>
        <w:t xml:space="preserve">EL-i </w:t>
      </w:r>
      <w:r w:rsidR="00CE3C02">
        <w:rPr>
          <w:rFonts w:ascii="Times New Roman" w:hAnsi="Times New Roman" w:cs="Times New Roman"/>
          <w:sz w:val="24"/>
          <w:szCs w:val="24"/>
        </w:rPr>
        <w:t>sinise kaardi valdajale. VMS</w:t>
      </w:r>
      <w:r w:rsidR="009F3C67">
        <w:rPr>
          <w:rFonts w:ascii="Times New Roman" w:hAnsi="Times New Roman" w:cs="Times New Roman"/>
          <w:sz w:val="24"/>
          <w:szCs w:val="24"/>
        </w:rPr>
        <w:t>-i</w:t>
      </w:r>
      <w:r w:rsidR="00CE3C02">
        <w:rPr>
          <w:rFonts w:ascii="Times New Roman" w:hAnsi="Times New Roman" w:cs="Times New Roman"/>
          <w:sz w:val="24"/>
          <w:szCs w:val="24"/>
        </w:rPr>
        <w:t xml:space="preserve"> § 190</w:t>
      </w:r>
      <w:r w:rsidR="00CE3C02" w:rsidRPr="00CE3C02">
        <w:rPr>
          <w:rFonts w:ascii="Times New Roman" w:hAnsi="Times New Roman" w:cs="Times New Roman"/>
          <w:sz w:val="24"/>
          <w:szCs w:val="24"/>
          <w:vertAlign w:val="superscript"/>
        </w:rPr>
        <w:t>10</w:t>
      </w:r>
      <w:r w:rsidR="00CE3C02">
        <w:rPr>
          <w:rFonts w:ascii="Times New Roman" w:hAnsi="Times New Roman" w:cs="Times New Roman"/>
          <w:sz w:val="24"/>
          <w:szCs w:val="24"/>
        </w:rPr>
        <w:t xml:space="preserve"> lõike 2 punkti 1 kohaselt, kui </w:t>
      </w:r>
      <w:r w:rsidR="009F3C67">
        <w:rPr>
          <w:rFonts w:ascii="Times New Roman" w:hAnsi="Times New Roman" w:cs="Times New Roman"/>
          <w:sz w:val="24"/>
          <w:szCs w:val="24"/>
        </w:rPr>
        <w:t>EL-i</w:t>
      </w:r>
      <w:r w:rsidR="00CE3C02">
        <w:rPr>
          <w:rFonts w:ascii="Times New Roman" w:hAnsi="Times New Roman" w:cs="Times New Roman"/>
          <w:sz w:val="24"/>
          <w:szCs w:val="24"/>
        </w:rPr>
        <w:t xml:space="preserve"> sinise kaardi valdaja jääb töötatuks, ei keelduta tema elamisloa pikendamisest ega tunnistata seda kehtetuks ajal, mil Eesti Töötukassa vaatab läbi </w:t>
      </w:r>
      <w:r w:rsidR="007B74F9">
        <w:rPr>
          <w:rFonts w:ascii="Times New Roman" w:hAnsi="Times New Roman" w:cs="Times New Roman"/>
          <w:sz w:val="24"/>
          <w:szCs w:val="24"/>
        </w:rPr>
        <w:t>uue</w:t>
      </w:r>
      <w:r w:rsidR="00CE3C02">
        <w:rPr>
          <w:rFonts w:ascii="Times New Roman" w:hAnsi="Times New Roman" w:cs="Times New Roman"/>
          <w:sz w:val="24"/>
          <w:szCs w:val="24"/>
        </w:rPr>
        <w:t xml:space="preserve"> tööandja juurde tööle asumise taotlust. Sama põhimõte kehtestatakse eelnõuga töötamiseks </w:t>
      </w:r>
      <w:r w:rsidR="009F3C67">
        <w:rPr>
          <w:rFonts w:ascii="Times New Roman" w:hAnsi="Times New Roman" w:cs="Times New Roman"/>
          <w:sz w:val="24"/>
          <w:szCs w:val="24"/>
        </w:rPr>
        <w:t>ant</w:t>
      </w:r>
      <w:r>
        <w:rPr>
          <w:rFonts w:ascii="Times New Roman" w:hAnsi="Times New Roman" w:cs="Times New Roman"/>
          <w:sz w:val="24"/>
          <w:szCs w:val="24"/>
        </w:rPr>
        <w:t>ud</w:t>
      </w:r>
      <w:r w:rsidR="00CE3C02">
        <w:rPr>
          <w:rFonts w:ascii="Times New Roman" w:hAnsi="Times New Roman" w:cs="Times New Roman"/>
          <w:sz w:val="24"/>
          <w:szCs w:val="24"/>
        </w:rPr>
        <w:t xml:space="preserve"> tähtajalise elamisloa </w:t>
      </w:r>
      <w:proofErr w:type="spellStart"/>
      <w:r w:rsidR="00CE3C02">
        <w:rPr>
          <w:rFonts w:ascii="Times New Roman" w:hAnsi="Times New Roman" w:cs="Times New Roman"/>
          <w:sz w:val="24"/>
          <w:szCs w:val="24"/>
        </w:rPr>
        <w:t>üldregulatsioonis</w:t>
      </w:r>
      <w:proofErr w:type="spellEnd"/>
      <w:r w:rsidR="00CE3C02">
        <w:rPr>
          <w:rFonts w:ascii="Times New Roman" w:hAnsi="Times New Roman" w:cs="Times New Roman"/>
          <w:sz w:val="24"/>
          <w:szCs w:val="24"/>
        </w:rPr>
        <w:t xml:space="preserve">. </w:t>
      </w:r>
    </w:p>
    <w:p w14:paraId="4A226474" w14:textId="77777777" w:rsidR="009431F5" w:rsidRPr="00CF39DD" w:rsidRDefault="009431F5" w:rsidP="007E0942">
      <w:pPr>
        <w:spacing w:after="0" w:line="240" w:lineRule="auto"/>
        <w:jc w:val="both"/>
      </w:pPr>
    </w:p>
    <w:p w14:paraId="59BDF33C" w14:textId="03F5F9D9" w:rsidR="00C86F59" w:rsidRPr="00CF39DD" w:rsidRDefault="009431F5" w:rsidP="007E0942">
      <w:pPr>
        <w:spacing w:after="0" w:line="240" w:lineRule="auto"/>
        <w:jc w:val="both"/>
        <w:rPr>
          <w:rFonts w:ascii="Times New Roman" w:hAnsi="Times New Roman"/>
          <w:sz w:val="24"/>
          <w:szCs w:val="24"/>
          <w:lang w:eastAsia="et-EE"/>
        </w:rPr>
      </w:pPr>
      <w:r w:rsidRPr="00CF39DD">
        <w:rPr>
          <w:rFonts w:ascii="Times New Roman" w:hAnsi="Times New Roman"/>
          <w:sz w:val="24"/>
          <w:szCs w:val="24"/>
          <w:u w:val="single"/>
          <w:lang w:eastAsia="et-EE"/>
        </w:rPr>
        <w:t>Lõi</w:t>
      </w:r>
      <w:r w:rsidR="009F4804" w:rsidRPr="00CF39DD">
        <w:rPr>
          <w:rFonts w:ascii="Times New Roman" w:hAnsi="Times New Roman"/>
          <w:sz w:val="24"/>
          <w:szCs w:val="24"/>
          <w:u w:val="single"/>
          <w:lang w:eastAsia="et-EE"/>
        </w:rPr>
        <w:t>k</w:t>
      </w:r>
      <w:r w:rsidRPr="00CF39DD">
        <w:rPr>
          <w:rFonts w:ascii="Times New Roman" w:hAnsi="Times New Roman"/>
          <w:sz w:val="24"/>
          <w:szCs w:val="24"/>
          <w:u w:val="single"/>
          <w:lang w:eastAsia="et-EE"/>
        </w:rPr>
        <w:t xml:space="preserve">ega </w:t>
      </w:r>
      <w:r w:rsidR="00042927">
        <w:rPr>
          <w:rFonts w:ascii="Times New Roman" w:hAnsi="Times New Roman"/>
          <w:sz w:val="24"/>
          <w:szCs w:val="24"/>
          <w:u w:val="single"/>
          <w:lang w:eastAsia="et-EE"/>
        </w:rPr>
        <w:t>3</w:t>
      </w:r>
      <w:r w:rsidRPr="00CF39DD">
        <w:rPr>
          <w:rFonts w:ascii="Times New Roman" w:hAnsi="Times New Roman"/>
          <w:sz w:val="24"/>
          <w:szCs w:val="24"/>
          <w:lang w:eastAsia="et-EE"/>
        </w:rPr>
        <w:t xml:space="preserve"> kehtestatakse tööta olemise õigusele erisus, mille kohaselt ei lubata Eestis olla tööta nendel välismaalastel, kes on Eestisse lähetatud või töötavad ettevõttesiseselt </w:t>
      </w:r>
      <w:proofErr w:type="spellStart"/>
      <w:r w:rsidRPr="00CF39DD">
        <w:rPr>
          <w:rFonts w:ascii="Times New Roman" w:hAnsi="Times New Roman"/>
          <w:sz w:val="24"/>
          <w:szCs w:val="24"/>
          <w:lang w:eastAsia="et-EE"/>
        </w:rPr>
        <w:t>üleviidud</w:t>
      </w:r>
      <w:proofErr w:type="spellEnd"/>
      <w:r w:rsidRPr="00CF39DD">
        <w:rPr>
          <w:rFonts w:ascii="Times New Roman" w:hAnsi="Times New Roman"/>
          <w:sz w:val="24"/>
          <w:szCs w:val="24"/>
          <w:lang w:eastAsia="et-EE"/>
        </w:rPr>
        <w:t xml:space="preserve"> töötajana. </w:t>
      </w:r>
    </w:p>
    <w:p w14:paraId="3118B2E9" w14:textId="77777777" w:rsidR="00C86F59" w:rsidRPr="00CF39DD" w:rsidRDefault="00C86F59" w:rsidP="007E0942">
      <w:pPr>
        <w:spacing w:after="0" w:line="240" w:lineRule="auto"/>
        <w:jc w:val="both"/>
        <w:rPr>
          <w:rFonts w:ascii="Times New Roman" w:hAnsi="Times New Roman"/>
          <w:sz w:val="24"/>
          <w:szCs w:val="24"/>
          <w:lang w:eastAsia="et-EE"/>
        </w:rPr>
      </w:pPr>
    </w:p>
    <w:p w14:paraId="0D21861A" w14:textId="77777777" w:rsidR="00042927" w:rsidRDefault="00065F5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Direktiivi artikkel 3 lõike 2 punkti c kohaselt ei kohaldata direktiivi nende kolmanda riigi kodanike suhtes, keda loetakse lähetatuks nii kaua, kui nad viibivad lähetuses. Samuti ei kohaldata sama lõike punkti d alusel direktiivi nende kolmanda riigi kodanike suhtes, kes on taotlenud liikmesriiki lubamist või kes on sinna lubatud ettevõtjasiseselt </w:t>
      </w:r>
      <w:proofErr w:type="spellStart"/>
      <w:r w:rsidRPr="00CF39DD">
        <w:rPr>
          <w:rFonts w:ascii="Times New Roman" w:hAnsi="Times New Roman" w:cs="Times New Roman"/>
          <w:sz w:val="24"/>
          <w:szCs w:val="24"/>
        </w:rPr>
        <w:t>üleviidud</w:t>
      </w:r>
      <w:proofErr w:type="spellEnd"/>
      <w:r w:rsidRPr="00CF39DD">
        <w:rPr>
          <w:rFonts w:ascii="Times New Roman" w:hAnsi="Times New Roman" w:cs="Times New Roman"/>
          <w:sz w:val="24"/>
          <w:szCs w:val="24"/>
        </w:rPr>
        <w:t xml:space="preserve"> töötajatena.</w:t>
      </w:r>
      <w:r w:rsidR="00C86F59" w:rsidRPr="00CF39DD">
        <w:rPr>
          <w:rFonts w:ascii="Times New Roman" w:hAnsi="Times New Roman" w:cs="Times New Roman"/>
          <w:sz w:val="24"/>
          <w:szCs w:val="24"/>
        </w:rPr>
        <w:t xml:space="preserve"> </w:t>
      </w:r>
    </w:p>
    <w:p w14:paraId="64380CA8" w14:textId="77777777" w:rsidR="00042927" w:rsidRDefault="00042927" w:rsidP="007E0942">
      <w:pPr>
        <w:spacing w:after="0" w:line="240" w:lineRule="auto"/>
        <w:jc w:val="both"/>
        <w:rPr>
          <w:rFonts w:ascii="Times New Roman" w:hAnsi="Times New Roman" w:cs="Times New Roman"/>
          <w:sz w:val="24"/>
          <w:szCs w:val="24"/>
        </w:rPr>
      </w:pPr>
    </w:p>
    <w:p w14:paraId="37B86E8D" w14:textId="2BB4ADEB" w:rsidR="00C86F59" w:rsidRDefault="00C86F59" w:rsidP="007E0942">
      <w:pPr>
        <w:spacing w:after="0" w:line="240" w:lineRule="auto"/>
        <w:jc w:val="both"/>
        <w:rPr>
          <w:rFonts w:ascii="Times New Roman" w:hAnsi="Times New Roman"/>
          <w:sz w:val="24"/>
          <w:szCs w:val="24"/>
          <w:lang w:eastAsia="et-EE"/>
        </w:rPr>
      </w:pPr>
      <w:r w:rsidRPr="00CF39DD">
        <w:rPr>
          <w:rFonts w:ascii="Times New Roman" w:hAnsi="Times New Roman" w:cs="Times New Roman"/>
          <w:sz w:val="24"/>
          <w:szCs w:val="24"/>
        </w:rPr>
        <w:t>Eelnevast lähtuvalt kehtestatakse VMS-</w:t>
      </w:r>
      <w:proofErr w:type="spellStart"/>
      <w:r w:rsidRPr="00CF39DD">
        <w:rPr>
          <w:rFonts w:ascii="Times New Roman" w:hAnsi="Times New Roman" w:cs="Times New Roman"/>
          <w:sz w:val="24"/>
          <w:szCs w:val="24"/>
        </w:rPr>
        <w:t>is</w:t>
      </w:r>
      <w:proofErr w:type="spellEnd"/>
      <w:r w:rsidRPr="00CF39DD">
        <w:rPr>
          <w:rFonts w:ascii="Times New Roman" w:hAnsi="Times New Roman" w:cs="Times New Roman"/>
          <w:sz w:val="24"/>
          <w:szCs w:val="24"/>
        </w:rPr>
        <w:t xml:space="preserve"> neile kategooriatele </w:t>
      </w:r>
      <w:proofErr w:type="spellStart"/>
      <w:r w:rsidRPr="00CF39DD">
        <w:rPr>
          <w:rFonts w:ascii="Times New Roman" w:hAnsi="Times New Roman" w:cs="Times New Roman"/>
          <w:sz w:val="24"/>
          <w:szCs w:val="24"/>
        </w:rPr>
        <w:t>välistöötajatele</w:t>
      </w:r>
      <w:proofErr w:type="spellEnd"/>
      <w:r w:rsidRPr="00CF39DD">
        <w:rPr>
          <w:rFonts w:ascii="Times New Roman" w:hAnsi="Times New Roman" w:cs="Times New Roman"/>
          <w:sz w:val="24"/>
          <w:szCs w:val="24"/>
        </w:rPr>
        <w:t xml:space="preserve"> erisus tööta olemise perioodist. Võrreldes kehtiva korraga nende jaoks muudatusi ei ole. Kuigi kehtiva VMS</w:t>
      </w:r>
      <w:r w:rsidR="009F3C67">
        <w:rPr>
          <w:rFonts w:ascii="Times New Roman" w:hAnsi="Times New Roman" w:cs="Times New Roman"/>
          <w:sz w:val="24"/>
          <w:szCs w:val="24"/>
        </w:rPr>
        <w:t>-i</w:t>
      </w:r>
      <w:r w:rsidRPr="00CF39DD">
        <w:rPr>
          <w:rFonts w:ascii="Times New Roman" w:hAnsi="Times New Roman" w:cs="Times New Roman"/>
          <w:sz w:val="24"/>
          <w:szCs w:val="24"/>
        </w:rPr>
        <w:t xml:space="preserve"> kohaselt on välismaalasel lubatud olla tööta kuni kolm kuud, </w:t>
      </w:r>
      <w:r w:rsidRPr="00CF39DD">
        <w:rPr>
          <w:rFonts w:ascii="Times New Roman" w:hAnsi="Times New Roman"/>
          <w:sz w:val="24"/>
          <w:szCs w:val="24"/>
          <w:lang w:eastAsia="et-EE"/>
        </w:rPr>
        <w:t>kui tööandja ütles töölepingu erakorraliselt üles majanduslikel põhjustel, siis seda võimalust kohaldati</w:t>
      </w:r>
      <w:r w:rsidR="00D337CE" w:rsidRPr="00CF39DD">
        <w:rPr>
          <w:rFonts w:ascii="Times New Roman" w:hAnsi="Times New Roman"/>
          <w:sz w:val="24"/>
          <w:szCs w:val="24"/>
          <w:lang w:eastAsia="et-EE"/>
        </w:rPr>
        <w:t xml:space="preserve"> praktikas üksnes</w:t>
      </w:r>
      <w:r w:rsidRPr="00CF39DD">
        <w:rPr>
          <w:rFonts w:ascii="Times New Roman" w:hAnsi="Times New Roman"/>
          <w:sz w:val="24"/>
          <w:szCs w:val="24"/>
          <w:lang w:eastAsia="et-EE"/>
        </w:rPr>
        <w:t xml:space="preserve"> neile välismaalastele, kellel oli tööleping Eesti tööandjaga ning seega ka töösuhte lõpetamiste aluste kontrollimine võimalik. Lähetatud töötajate ja ettevõtjasiseselt </w:t>
      </w:r>
      <w:proofErr w:type="spellStart"/>
      <w:r w:rsidRPr="00CF39DD">
        <w:rPr>
          <w:rFonts w:ascii="Times New Roman" w:hAnsi="Times New Roman"/>
          <w:sz w:val="24"/>
          <w:szCs w:val="24"/>
          <w:lang w:eastAsia="et-EE"/>
        </w:rPr>
        <w:t>üleviidud</w:t>
      </w:r>
      <w:proofErr w:type="spellEnd"/>
      <w:r w:rsidRPr="00CF39DD">
        <w:rPr>
          <w:rFonts w:ascii="Times New Roman" w:hAnsi="Times New Roman"/>
          <w:sz w:val="24"/>
          <w:szCs w:val="24"/>
          <w:lang w:eastAsia="et-EE"/>
        </w:rPr>
        <w:t xml:space="preserve"> töötajate puhul asub välismaalase tööandja, kellega välismaalasel on sõlmitud tööleping, välisriigis. Seetõttu </w:t>
      </w:r>
      <w:r w:rsidR="009F3C67">
        <w:rPr>
          <w:rFonts w:ascii="Times New Roman" w:hAnsi="Times New Roman"/>
          <w:sz w:val="24"/>
          <w:szCs w:val="24"/>
          <w:lang w:eastAsia="et-EE"/>
        </w:rPr>
        <w:t>oli</w:t>
      </w:r>
      <w:r w:rsidRPr="00CF39DD">
        <w:rPr>
          <w:rFonts w:ascii="Times New Roman" w:hAnsi="Times New Roman"/>
          <w:sz w:val="24"/>
          <w:szCs w:val="24"/>
          <w:lang w:eastAsia="et-EE"/>
        </w:rPr>
        <w:t xml:space="preserve"> töösuhte lõpetamise aluste kontrollimine keeruline ning praktikas neile tööta olemise perioodi ei võimaldatud.</w:t>
      </w:r>
    </w:p>
    <w:p w14:paraId="6C095404" w14:textId="77777777" w:rsidR="00042927" w:rsidRDefault="00042927" w:rsidP="007E0942">
      <w:pPr>
        <w:spacing w:after="0" w:line="240" w:lineRule="auto"/>
        <w:jc w:val="both"/>
        <w:rPr>
          <w:rFonts w:ascii="Times New Roman" w:hAnsi="Times New Roman"/>
          <w:sz w:val="24"/>
          <w:szCs w:val="24"/>
          <w:lang w:eastAsia="et-EE"/>
        </w:rPr>
      </w:pPr>
    </w:p>
    <w:p w14:paraId="558E9A44" w14:textId="4B8EA3BF" w:rsidR="00042927" w:rsidRPr="00042927" w:rsidRDefault="00042927" w:rsidP="007E0942">
      <w:pPr>
        <w:spacing w:after="0" w:line="240" w:lineRule="auto"/>
        <w:jc w:val="both"/>
      </w:pPr>
      <w:r w:rsidRPr="00CF39DD">
        <w:rPr>
          <w:rFonts w:ascii="Times New Roman" w:hAnsi="Times New Roman" w:cs="Times New Roman"/>
          <w:sz w:val="24"/>
          <w:szCs w:val="24"/>
          <w:u w:val="single"/>
        </w:rPr>
        <w:t>Lõikega 4</w:t>
      </w:r>
      <w:r w:rsidRPr="00CF39DD">
        <w:rPr>
          <w:rFonts w:ascii="Times New Roman" w:hAnsi="Times New Roman"/>
          <w:sz w:val="24"/>
          <w:szCs w:val="24"/>
          <w:lang w:eastAsia="et-EE"/>
        </w:rPr>
        <w:t xml:space="preserve"> täpsustatakse õigusse</w:t>
      </w:r>
      <w:r>
        <w:rPr>
          <w:rFonts w:ascii="Times New Roman" w:hAnsi="Times New Roman"/>
          <w:sz w:val="24"/>
          <w:szCs w:val="24"/>
          <w:lang w:eastAsia="et-EE"/>
        </w:rPr>
        <w:t>l</w:t>
      </w:r>
      <w:r w:rsidRPr="00CF39DD">
        <w:rPr>
          <w:rFonts w:ascii="Times New Roman" w:hAnsi="Times New Roman"/>
          <w:sz w:val="24"/>
          <w:szCs w:val="24"/>
          <w:lang w:eastAsia="et-EE"/>
        </w:rPr>
        <w:t>guse eesmärgil, et tööta olemise perioodi alguse päevaks loetakse välismaalase töösuhte lõppemise päevale järgnevat päeva.</w:t>
      </w:r>
      <w:r w:rsidRPr="00CF39DD">
        <w:t xml:space="preserve"> </w:t>
      </w:r>
    </w:p>
    <w:p w14:paraId="6FBF554F" w14:textId="77777777" w:rsidR="007A02A4" w:rsidRPr="00CF39DD" w:rsidRDefault="007A02A4" w:rsidP="007E0942">
      <w:pPr>
        <w:spacing w:after="0" w:line="240" w:lineRule="auto"/>
        <w:jc w:val="both"/>
        <w:rPr>
          <w:rFonts w:ascii="Times New Roman" w:hAnsi="Times New Roman" w:cs="Times New Roman"/>
          <w:b/>
          <w:bCs/>
          <w:sz w:val="24"/>
          <w:szCs w:val="24"/>
        </w:rPr>
      </w:pPr>
    </w:p>
    <w:p w14:paraId="06873D29" w14:textId="5D0C01AC" w:rsidR="007A02A4" w:rsidRPr="00CF39DD" w:rsidRDefault="007A02A4" w:rsidP="007E0942">
      <w:pPr>
        <w:pStyle w:val="Pealkiri2"/>
      </w:pPr>
      <w:r w:rsidRPr="00CF39DD">
        <w:rPr>
          <w:lang w:eastAsia="et-EE"/>
        </w:rPr>
        <w:t xml:space="preserve">3.3. </w:t>
      </w:r>
      <w:r w:rsidR="00EA71B8" w:rsidRPr="00CF39DD">
        <w:t>Muud</w:t>
      </w:r>
      <w:r w:rsidRPr="00CF39DD">
        <w:t xml:space="preserve"> VMS</w:t>
      </w:r>
      <w:r w:rsidR="009F3C67">
        <w:t>-i</w:t>
      </w:r>
      <w:r w:rsidRPr="00CF39DD">
        <w:t xml:space="preserve"> </w:t>
      </w:r>
      <w:r w:rsidRPr="007D1CFF">
        <w:t xml:space="preserve">muudatused (§ </w:t>
      </w:r>
      <w:r w:rsidR="00D00C34" w:rsidRPr="007D1CFF">
        <w:t xml:space="preserve">1 </w:t>
      </w:r>
      <w:r w:rsidR="009F3C67" w:rsidRPr="007D1CFF">
        <w:t xml:space="preserve">punktid </w:t>
      </w:r>
      <w:r w:rsidR="00A6077F" w:rsidRPr="007D1CFF">
        <w:t xml:space="preserve">2, </w:t>
      </w:r>
      <w:r w:rsidR="00F25F59" w:rsidRPr="007D1CFF">
        <w:t>3</w:t>
      </w:r>
      <w:r w:rsidR="007D1CFF" w:rsidRPr="007D1CFF">
        <w:t>, 9</w:t>
      </w:r>
      <w:r w:rsidR="007D1CFF" w:rsidRPr="007D1CFF">
        <w:rPr>
          <w:sz w:val="24"/>
          <w:szCs w:val="24"/>
        </w:rPr>
        <w:t>–12, 15</w:t>
      </w:r>
      <w:r w:rsidR="007D1CFF">
        <w:t xml:space="preserve">, </w:t>
      </w:r>
      <w:r w:rsidR="007D1CFF" w:rsidRPr="007D1CFF">
        <w:t>17</w:t>
      </w:r>
      <w:r w:rsidR="007D1CFF">
        <w:t xml:space="preserve"> ja 18</w:t>
      </w:r>
      <w:r w:rsidRPr="007D1CFF">
        <w:t>)</w:t>
      </w:r>
    </w:p>
    <w:p w14:paraId="1E3A22B6" w14:textId="77777777" w:rsidR="000D22EC" w:rsidRDefault="000D22EC" w:rsidP="007E0942">
      <w:pPr>
        <w:spacing w:after="0" w:line="240" w:lineRule="auto"/>
        <w:jc w:val="both"/>
        <w:rPr>
          <w:rFonts w:ascii="Times New Roman" w:hAnsi="Times New Roman" w:cs="Times New Roman"/>
          <w:sz w:val="24"/>
          <w:szCs w:val="24"/>
        </w:rPr>
      </w:pPr>
    </w:p>
    <w:p w14:paraId="1CEB6A70" w14:textId="60D9CA7E" w:rsidR="004203F0" w:rsidRPr="00CF39DD" w:rsidRDefault="004203F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w:t>
      </w:r>
      <w:r w:rsidR="0088241B">
        <w:rPr>
          <w:rFonts w:ascii="Times New Roman" w:hAnsi="Times New Roman" w:cs="Times New Roman"/>
          <w:b/>
          <w:bCs/>
          <w:sz w:val="24"/>
          <w:szCs w:val="24"/>
        </w:rPr>
        <w:t>2</w:t>
      </w:r>
      <w:r w:rsidR="00F7671C" w:rsidRPr="00CF39DD">
        <w:rPr>
          <w:rFonts w:ascii="Times New Roman" w:hAnsi="Times New Roman" w:cs="Times New Roman"/>
          <w:b/>
          <w:bCs/>
          <w:sz w:val="24"/>
          <w:szCs w:val="24"/>
        </w:rPr>
        <w:t xml:space="preserve"> </w:t>
      </w:r>
      <w:r w:rsidR="00F7671C" w:rsidRPr="00CF39DD">
        <w:rPr>
          <w:rFonts w:ascii="Times New Roman" w:hAnsi="Times New Roman" w:cs="Times New Roman"/>
          <w:sz w:val="24"/>
          <w:szCs w:val="24"/>
        </w:rPr>
        <w:t>täiendatakse VMS</w:t>
      </w:r>
      <w:r w:rsidR="006E2CF9">
        <w:rPr>
          <w:rFonts w:ascii="Times New Roman" w:hAnsi="Times New Roman" w:cs="Times New Roman"/>
          <w:sz w:val="24"/>
          <w:szCs w:val="24"/>
        </w:rPr>
        <w:t>-i</w:t>
      </w:r>
      <w:r w:rsidR="00F7671C" w:rsidRPr="00CF39DD">
        <w:rPr>
          <w:rFonts w:ascii="Times New Roman" w:hAnsi="Times New Roman" w:cs="Times New Roman"/>
          <w:sz w:val="24"/>
          <w:szCs w:val="24"/>
        </w:rPr>
        <w:t xml:space="preserve"> § 41 lõikega 3 seades piirangu, et kui töötamiseks </w:t>
      </w:r>
      <w:r w:rsidR="006C29B1">
        <w:rPr>
          <w:rFonts w:ascii="Times New Roman" w:hAnsi="Times New Roman" w:cs="Times New Roman"/>
          <w:sz w:val="24"/>
          <w:szCs w:val="24"/>
        </w:rPr>
        <w:t>ant</w:t>
      </w:r>
      <w:r w:rsidR="00042927">
        <w:rPr>
          <w:rFonts w:ascii="Times New Roman" w:hAnsi="Times New Roman" w:cs="Times New Roman"/>
          <w:sz w:val="24"/>
          <w:szCs w:val="24"/>
        </w:rPr>
        <w:t>ud</w:t>
      </w:r>
      <w:r w:rsidR="00F7671C" w:rsidRPr="00CF39DD">
        <w:rPr>
          <w:rFonts w:ascii="Times New Roman" w:hAnsi="Times New Roman" w:cs="Times New Roman"/>
          <w:sz w:val="24"/>
          <w:szCs w:val="24"/>
        </w:rPr>
        <w:t xml:space="preserve"> tähtajalise elamisloa </w:t>
      </w:r>
      <w:r w:rsidR="0088241B">
        <w:rPr>
          <w:rFonts w:ascii="Times New Roman" w:hAnsi="Times New Roman" w:cs="Times New Roman"/>
          <w:sz w:val="24"/>
          <w:szCs w:val="24"/>
        </w:rPr>
        <w:t xml:space="preserve">või selle pikendamise </w:t>
      </w:r>
      <w:r w:rsidR="00F7671C" w:rsidRPr="00CF39DD">
        <w:rPr>
          <w:rFonts w:ascii="Times New Roman" w:hAnsi="Times New Roman" w:cs="Times New Roman"/>
          <w:sz w:val="24"/>
          <w:szCs w:val="24"/>
        </w:rPr>
        <w:t xml:space="preserve">taotluse riigilõivu tasub välismaalase tööandja, ei ole tööandjal õigus seda tasu välismaalaselt sisse nõuda. </w:t>
      </w:r>
    </w:p>
    <w:p w14:paraId="655AEFFD" w14:textId="77777777" w:rsidR="003D600C" w:rsidRPr="00CF39DD" w:rsidRDefault="003D600C" w:rsidP="007E0942">
      <w:pPr>
        <w:spacing w:after="0" w:line="240" w:lineRule="auto"/>
        <w:jc w:val="both"/>
        <w:rPr>
          <w:rFonts w:ascii="Times New Roman" w:hAnsi="Times New Roman" w:cs="Times New Roman"/>
          <w:sz w:val="24"/>
          <w:szCs w:val="24"/>
        </w:rPr>
      </w:pPr>
    </w:p>
    <w:p w14:paraId="7850C6DD" w14:textId="77777777" w:rsidR="0088241B" w:rsidRDefault="003D600C"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Direktiivi artik</w:t>
      </w:r>
      <w:r w:rsidR="009F4804" w:rsidRPr="00CF39DD">
        <w:rPr>
          <w:rFonts w:ascii="Times New Roman" w:hAnsi="Times New Roman" w:cs="Times New Roman"/>
          <w:sz w:val="24"/>
          <w:szCs w:val="24"/>
        </w:rPr>
        <w:t>li</w:t>
      </w:r>
      <w:r w:rsidRPr="00CF39DD">
        <w:rPr>
          <w:rFonts w:ascii="Times New Roman" w:hAnsi="Times New Roman" w:cs="Times New Roman"/>
          <w:sz w:val="24"/>
          <w:szCs w:val="24"/>
        </w:rPr>
        <w:t xml:space="preserve"> 10  kohaselt, kui taotluse menetlemise tasu maksab tööandja, ei ole tööandjal õigust seda tasu kolmanda riigi kodanikult sisse nõuda. </w:t>
      </w:r>
    </w:p>
    <w:p w14:paraId="2E3008B9" w14:textId="77777777" w:rsidR="0088241B" w:rsidRDefault="0088241B" w:rsidP="007E0942">
      <w:pPr>
        <w:spacing w:after="0" w:line="240" w:lineRule="auto"/>
        <w:jc w:val="both"/>
        <w:rPr>
          <w:rFonts w:ascii="Times New Roman" w:hAnsi="Times New Roman" w:cs="Times New Roman"/>
          <w:sz w:val="24"/>
          <w:szCs w:val="24"/>
        </w:rPr>
      </w:pPr>
    </w:p>
    <w:p w14:paraId="11812617" w14:textId="4282A42D" w:rsidR="003D600C" w:rsidRPr="00CF39DD" w:rsidRDefault="003D600C"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VMS</w:t>
      </w:r>
      <w:r w:rsidR="006E2CF9">
        <w:rPr>
          <w:rFonts w:ascii="Times New Roman" w:hAnsi="Times New Roman" w:cs="Times New Roman"/>
          <w:sz w:val="24"/>
          <w:szCs w:val="24"/>
        </w:rPr>
        <w:t>-i</w:t>
      </w:r>
      <w:r w:rsidRPr="00CF39DD">
        <w:rPr>
          <w:rFonts w:ascii="Times New Roman" w:hAnsi="Times New Roman" w:cs="Times New Roman"/>
          <w:sz w:val="24"/>
          <w:szCs w:val="24"/>
        </w:rPr>
        <w:t xml:space="preserve"> § 213 kohaselt esitab välismaalane tähtajalise elamisloa taotluse isiklikult. Tähtajalise elamisloa </w:t>
      </w:r>
      <w:r w:rsidR="004C7FBA">
        <w:rPr>
          <w:rFonts w:ascii="Times New Roman" w:hAnsi="Times New Roman" w:cs="Times New Roman"/>
          <w:sz w:val="24"/>
          <w:szCs w:val="24"/>
        </w:rPr>
        <w:t xml:space="preserve">määruse </w:t>
      </w:r>
      <w:r w:rsidRPr="00CF39DD">
        <w:rPr>
          <w:rFonts w:ascii="Times New Roman" w:hAnsi="Times New Roman" w:cs="Times New Roman"/>
          <w:sz w:val="24"/>
          <w:szCs w:val="24"/>
        </w:rPr>
        <w:t xml:space="preserve">§ 6 kohaselt </w:t>
      </w:r>
      <w:r w:rsidR="004C7FBA">
        <w:rPr>
          <w:rFonts w:ascii="Times New Roman" w:hAnsi="Times New Roman" w:cs="Times New Roman"/>
          <w:sz w:val="24"/>
          <w:szCs w:val="24"/>
        </w:rPr>
        <w:t xml:space="preserve">peab </w:t>
      </w:r>
      <w:r w:rsidRPr="00CF39DD">
        <w:rPr>
          <w:rFonts w:ascii="Times New Roman" w:hAnsi="Times New Roman" w:cs="Times New Roman"/>
          <w:sz w:val="24"/>
          <w:szCs w:val="24"/>
        </w:rPr>
        <w:t>taotluse esitamisel lisama taotlusele riigilõivu tasumist tõendava dokumendi või andmed riigilõivu tasumise kohta.</w:t>
      </w:r>
      <w:r w:rsidR="00164841" w:rsidRPr="00CF39DD">
        <w:rPr>
          <w:rFonts w:ascii="Times New Roman" w:hAnsi="Times New Roman" w:cs="Times New Roman"/>
          <w:sz w:val="24"/>
          <w:szCs w:val="24"/>
        </w:rPr>
        <w:t xml:space="preserve"> Kuna taotluse esitab välismaalane, siis üldjuhul tagab riigilõivu tasumise ka välismaalane. Samas ei piira seadus, et riigilõivu võib välismaalase eest tasuda muu isik. Praktikas on juhtumeid, kus tähtajalise elamisloa taotluse juurde </w:t>
      </w:r>
      <w:r w:rsidR="004C7FBA">
        <w:rPr>
          <w:rFonts w:ascii="Times New Roman" w:hAnsi="Times New Roman" w:cs="Times New Roman"/>
          <w:sz w:val="24"/>
          <w:szCs w:val="24"/>
        </w:rPr>
        <w:t xml:space="preserve">on lisatud </w:t>
      </w:r>
      <w:r w:rsidR="00164841" w:rsidRPr="00CF39DD">
        <w:rPr>
          <w:rFonts w:ascii="Times New Roman" w:hAnsi="Times New Roman" w:cs="Times New Roman"/>
          <w:sz w:val="24"/>
          <w:szCs w:val="24"/>
        </w:rPr>
        <w:t>riigilõivu tasumise dokumen</w:t>
      </w:r>
      <w:r w:rsidR="004C7FBA">
        <w:rPr>
          <w:rFonts w:ascii="Times New Roman" w:hAnsi="Times New Roman" w:cs="Times New Roman"/>
          <w:sz w:val="24"/>
          <w:szCs w:val="24"/>
        </w:rPr>
        <w:t>t</w:t>
      </w:r>
      <w:r w:rsidR="00164841" w:rsidRPr="00CF39DD">
        <w:rPr>
          <w:rFonts w:ascii="Times New Roman" w:hAnsi="Times New Roman" w:cs="Times New Roman"/>
          <w:sz w:val="24"/>
          <w:szCs w:val="24"/>
        </w:rPr>
        <w:t>, millest nähtub, et riigilõivu on tema eest tasunud tema tulevane tööandja. Direktiivist tulenevalt on sellistel juhtudel vaja sätestada VMS-i piirang, et tööandja ei või välismaalaselt seda tasu tagasi nõuda</w:t>
      </w:r>
      <w:r w:rsidR="0088241B">
        <w:rPr>
          <w:rFonts w:ascii="Times New Roman" w:hAnsi="Times New Roman" w:cs="Times New Roman"/>
          <w:sz w:val="24"/>
          <w:szCs w:val="24"/>
        </w:rPr>
        <w:t xml:space="preserve">, sh palgast kinni pidada. </w:t>
      </w:r>
    </w:p>
    <w:p w14:paraId="3E5B68A7" w14:textId="77777777" w:rsidR="004203F0" w:rsidRPr="00CF39DD" w:rsidRDefault="004203F0" w:rsidP="007E0942">
      <w:pPr>
        <w:spacing w:after="0" w:line="240" w:lineRule="auto"/>
        <w:jc w:val="both"/>
        <w:rPr>
          <w:rFonts w:ascii="Times New Roman" w:hAnsi="Times New Roman" w:cs="Times New Roman"/>
          <w:b/>
          <w:bCs/>
          <w:sz w:val="24"/>
          <w:szCs w:val="24"/>
          <w:highlight w:val="yellow"/>
        </w:rPr>
      </w:pPr>
    </w:p>
    <w:p w14:paraId="69181646" w14:textId="28E12B70" w:rsidR="0068483B" w:rsidRPr="00CF39DD" w:rsidRDefault="004203F0" w:rsidP="007E0942">
      <w:pPr>
        <w:pStyle w:val="Vahedeta"/>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w:t>
      </w:r>
      <w:r w:rsidR="00FE5041">
        <w:rPr>
          <w:rFonts w:ascii="Times New Roman" w:hAnsi="Times New Roman" w:cs="Times New Roman"/>
          <w:b/>
          <w:bCs/>
          <w:sz w:val="24"/>
          <w:szCs w:val="24"/>
        </w:rPr>
        <w:t>3</w:t>
      </w:r>
      <w:r w:rsidR="00F7671C" w:rsidRPr="00CF39DD">
        <w:rPr>
          <w:rFonts w:ascii="Times New Roman" w:hAnsi="Times New Roman" w:cs="Times New Roman"/>
          <w:sz w:val="24"/>
          <w:szCs w:val="24"/>
        </w:rPr>
        <w:t xml:space="preserve"> täiendatakse VMS</w:t>
      </w:r>
      <w:r w:rsidR="006E2CF9">
        <w:rPr>
          <w:rFonts w:ascii="Times New Roman" w:hAnsi="Times New Roman" w:cs="Times New Roman"/>
          <w:sz w:val="24"/>
          <w:szCs w:val="24"/>
        </w:rPr>
        <w:t>-i</w:t>
      </w:r>
      <w:r w:rsidR="00F7671C" w:rsidRPr="00CF39DD">
        <w:rPr>
          <w:rFonts w:ascii="Times New Roman" w:hAnsi="Times New Roman" w:cs="Times New Roman"/>
          <w:sz w:val="24"/>
          <w:szCs w:val="24"/>
        </w:rPr>
        <w:t xml:space="preserve"> § 105 lõiget 4 punktidega 9 ja 10, milles on reguleeritud välismaalase õigus Eestis töötada sellel perioodil, kui tema uu</w:t>
      </w:r>
      <w:r w:rsidR="00186D32">
        <w:rPr>
          <w:rFonts w:ascii="Times New Roman" w:hAnsi="Times New Roman" w:cs="Times New Roman"/>
          <w:sz w:val="24"/>
          <w:szCs w:val="24"/>
        </w:rPr>
        <w:t>s</w:t>
      </w:r>
      <w:r w:rsidR="00F7671C" w:rsidRPr="00CF39DD">
        <w:rPr>
          <w:rFonts w:ascii="Times New Roman" w:hAnsi="Times New Roman" w:cs="Times New Roman"/>
          <w:sz w:val="24"/>
          <w:szCs w:val="24"/>
        </w:rPr>
        <w:t xml:space="preserve"> elamisloa taotlus või elamisloa pikendamise taotlus on läbi vaatamisel. </w:t>
      </w:r>
    </w:p>
    <w:p w14:paraId="23DBD91D" w14:textId="77777777" w:rsidR="0068483B" w:rsidRPr="00CF39DD" w:rsidRDefault="0068483B" w:rsidP="007E0942">
      <w:pPr>
        <w:pStyle w:val="Vahedeta"/>
        <w:jc w:val="both"/>
        <w:rPr>
          <w:rFonts w:ascii="Times New Roman" w:hAnsi="Times New Roman" w:cs="Times New Roman"/>
          <w:sz w:val="24"/>
          <w:szCs w:val="24"/>
        </w:rPr>
      </w:pPr>
    </w:p>
    <w:p w14:paraId="3D8850FE" w14:textId="77777777" w:rsidR="00FE5041" w:rsidRDefault="00F7671C" w:rsidP="006E2CF9">
      <w:pPr>
        <w:spacing w:after="0" w:line="240" w:lineRule="auto"/>
        <w:jc w:val="both"/>
        <w:rPr>
          <w:rFonts w:ascii="Times New Roman" w:hAnsi="Times New Roman"/>
          <w:sz w:val="24"/>
          <w:szCs w:val="24"/>
          <w:lang w:eastAsia="et-EE"/>
        </w:rPr>
      </w:pPr>
      <w:r w:rsidRPr="00CF39DD">
        <w:rPr>
          <w:rFonts w:ascii="Times New Roman" w:hAnsi="Times New Roman"/>
          <w:sz w:val="24"/>
          <w:szCs w:val="24"/>
          <w:lang w:eastAsia="et-EE"/>
        </w:rPr>
        <w:lastRenderedPageBreak/>
        <w:t>Direktiivi artik</w:t>
      </w:r>
      <w:r w:rsidR="009F4804" w:rsidRPr="00CF39DD">
        <w:rPr>
          <w:rFonts w:ascii="Times New Roman" w:hAnsi="Times New Roman"/>
          <w:sz w:val="24"/>
          <w:szCs w:val="24"/>
          <w:lang w:eastAsia="et-EE"/>
        </w:rPr>
        <w:t>li</w:t>
      </w:r>
      <w:r w:rsidRPr="00CF39DD">
        <w:rPr>
          <w:rFonts w:ascii="Times New Roman" w:hAnsi="Times New Roman"/>
          <w:sz w:val="24"/>
          <w:szCs w:val="24"/>
          <w:lang w:eastAsia="et-EE"/>
        </w:rPr>
        <w:t xml:space="preserve"> 11 l</w:t>
      </w:r>
      <w:r w:rsidR="0068483B" w:rsidRPr="00CF39DD">
        <w:rPr>
          <w:rFonts w:ascii="Times New Roman" w:hAnsi="Times New Roman"/>
          <w:sz w:val="24"/>
          <w:szCs w:val="24"/>
          <w:lang w:eastAsia="et-EE"/>
        </w:rPr>
        <w:t xml:space="preserve">õike 5  kohaselt, kui ühtne luba aegub pikendamismenetluse ajal, peab liikmesriik lubama kolmanda riigi kodanikul viibida oma territooriumil nagu ühtse loa valdaja, kuni pädevad asutused on taotluse pikendamise kohta otsuse teinud. </w:t>
      </w:r>
    </w:p>
    <w:p w14:paraId="50EC06EE" w14:textId="77777777" w:rsidR="00FE5041" w:rsidRDefault="00FE5041" w:rsidP="006E2CF9">
      <w:pPr>
        <w:spacing w:after="0" w:line="240" w:lineRule="auto"/>
        <w:jc w:val="both"/>
        <w:rPr>
          <w:rFonts w:ascii="Times New Roman" w:hAnsi="Times New Roman"/>
          <w:sz w:val="24"/>
          <w:szCs w:val="24"/>
          <w:lang w:eastAsia="et-EE"/>
        </w:rPr>
      </w:pPr>
    </w:p>
    <w:p w14:paraId="0DA197E3" w14:textId="243CF0BB" w:rsidR="003B4E4F" w:rsidRDefault="0068483B" w:rsidP="006E2CF9">
      <w:pPr>
        <w:spacing w:after="0" w:line="240" w:lineRule="auto"/>
        <w:jc w:val="both"/>
        <w:rPr>
          <w:rFonts w:ascii="Times New Roman" w:hAnsi="Times New Roman"/>
          <w:sz w:val="24"/>
          <w:szCs w:val="24"/>
          <w:lang w:eastAsia="et-EE"/>
        </w:rPr>
      </w:pPr>
      <w:r w:rsidRPr="00CF39DD">
        <w:rPr>
          <w:rFonts w:ascii="Times New Roman" w:hAnsi="Times New Roman"/>
          <w:sz w:val="24"/>
          <w:szCs w:val="24"/>
          <w:lang w:eastAsia="et-EE"/>
        </w:rPr>
        <w:t>Kehtiva VMS</w:t>
      </w:r>
      <w:r w:rsidR="006E2CF9">
        <w:rPr>
          <w:rFonts w:ascii="Times New Roman" w:hAnsi="Times New Roman"/>
          <w:sz w:val="24"/>
          <w:szCs w:val="24"/>
          <w:lang w:eastAsia="et-EE"/>
        </w:rPr>
        <w:t>-i</w:t>
      </w:r>
      <w:r w:rsidRPr="00CF39DD">
        <w:rPr>
          <w:rFonts w:ascii="Times New Roman" w:hAnsi="Times New Roman"/>
          <w:sz w:val="24"/>
          <w:szCs w:val="24"/>
          <w:lang w:eastAsia="et-EE"/>
        </w:rPr>
        <w:t xml:space="preserve"> § 130 kohaselt</w:t>
      </w:r>
      <w:r w:rsidR="00F42DA4" w:rsidRPr="00CF39DD">
        <w:rPr>
          <w:rFonts w:ascii="Times New Roman" w:hAnsi="Times New Roman"/>
          <w:sz w:val="24"/>
          <w:szCs w:val="24"/>
          <w:lang w:eastAsia="et-EE"/>
        </w:rPr>
        <w:t>, kui välismaalane on taotlenud elamisloa pikendamist elamisloa kehtivusaja jooksul, kuid tema elamisloa kehtivus menetluse ajal lõppeb, on tal seadusest tulenev õigus Eestis viibida tema taotluse läbivaatamise ajal. Samas annab seadus välismaalase</w:t>
      </w:r>
      <w:r w:rsidR="006E2CF9">
        <w:rPr>
          <w:rFonts w:ascii="Times New Roman" w:hAnsi="Times New Roman"/>
          <w:sz w:val="24"/>
          <w:szCs w:val="24"/>
          <w:lang w:eastAsia="et-EE"/>
        </w:rPr>
        <w:t>le</w:t>
      </w:r>
      <w:r w:rsidR="00F42DA4" w:rsidRPr="00CF39DD">
        <w:rPr>
          <w:rFonts w:ascii="Times New Roman" w:hAnsi="Times New Roman"/>
          <w:sz w:val="24"/>
          <w:szCs w:val="24"/>
          <w:lang w:eastAsia="et-EE"/>
        </w:rPr>
        <w:t xml:space="preserve"> õiguse Eestis viibida, kuid mitte töötada. Direktiivist tulenevalt tuleb võimaldada välismaalasel sellel ajal ka töötada. </w:t>
      </w:r>
    </w:p>
    <w:p w14:paraId="7D3D8670" w14:textId="77777777" w:rsidR="00D9540E" w:rsidRDefault="00D9540E" w:rsidP="006E2CF9">
      <w:pPr>
        <w:spacing w:after="0" w:line="240" w:lineRule="auto"/>
        <w:jc w:val="both"/>
        <w:rPr>
          <w:rFonts w:ascii="Times New Roman" w:hAnsi="Times New Roman"/>
          <w:sz w:val="24"/>
          <w:szCs w:val="24"/>
          <w:lang w:eastAsia="et-EE"/>
        </w:rPr>
      </w:pPr>
    </w:p>
    <w:p w14:paraId="782979D4" w14:textId="28F66E46" w:rsidR="00D9540E" w:rsidRPr="00D9540E" w:rsidRDefault="00D9540E" w:rsidP="00D9540E">
      <w:pPr>
        <w:pStyle w:val="Vahedeta"/>
        <w:jc w:val="both"/>
        <w:rPr>
          <w:rFonts w:ascii="Times New Roman" w:eastAsia="Times New Roman" w:hAnsi="Times New Roman" w:cs="Calibri"/>
          <w:sz w:val="24"/>
          <w:szCs w:val="24"/>
          <w:lang w:eastAsia="et-EE"/>
        </w:rPr>
      </w:pPr>
      <w:r w:rsidRPr="00CF39DD">
        <w:rPr>
          <w:rFonts w:ascii="Times New Roman" w:eastAsia="Times New Roman" w:hAnsi="Times New Roman" w:cs="Calibri"/>
          <w:sz w:val="24"/>
          <w:szCs w:val="24"/>
          <w:u w:val="single"/>
          <w:lang w:eastAsia="et-EE"/>
        </w:rPr>
        <w:t xml:space="preserve">Punktiga </w:t>
      </w:r>
      <w:r>
        <w:rPr>
          <w:rFonts w:ascii="Times New Roman" w:eastAsia="Times New Roman" w:hAnsi="Times New Roman" w:cs="Calibri"/>
          <w:sz w:val="24"/>
          <w:szCs w:val="24"/>
          <w:u w:val="single"/>
          <w:lang w:eastAsia="et-EE"/>
        </w:rPr>
        <w:t>9</w:t>
      </w:r>
      <w:r w:rsidRPr="00CF39DD">
        <w:rPr>
          <w:rFonts w:ascii="Times New Roman" w:eastAsia="Times New Roman" w:hAnsi="Times New Roman" w:cs="Calibri"/>
          <w:sz w:val="24"/>
          <w:szCs w:val="24"/>
          <w:lang w:eastAsia="et-EE"/>
        </w:rPr>
        <w:t xml:space="preserve"> sätestatakse, et kui välismaalasel oli muul kui töötamise eesmärgil elamisluba, kuid selle kehtivusaeg on lõppenud ning tal on õigus Eestis viibida VMS</w:t>
      </w:r>
      <w:r>
        <w:rPr>
          <w:rFonts w:ascii="Times New Roman" w:eastAsia="Times New Roman" w:hAnsi="Times New Roman" w:cs="Calibri"/>
          <w:sz w:val="24"/>
          <w:szCs w:val="24"/>
          <w:lang w:eastAsia="et-EE"/>
        </w:rPr>
        <w:t>-i</w:t>
      </w:r>
      <w:r w:rsidRPr="00CF39DD">
        <w:rPr>
          <w:rFonts w:ascii="Times New Roman" w:eastAsia="Times New Roman" w:hAnsi="Times New Roman" w:cs="Calibri"/>
          <w:sz w:val="24"/>
          <w:szCs w:val="24"/>
          <w:lang w:eastAsia="et-EE"/>
        </w:rPr>
        <w:t xml:space="preserve"> § 130 alusel, siis on tal õigus tema seadusest tuleneva viibimisperioodi ajal töötada. Kuna välismaalase elamisluba ei ole seotud konkreetse tööandjaga, siis ei ole tema töötamise õigus sellel perioodil piiratud konkreetse tööandjaga. </w:t>
      </w:r>
      <w:r>
        <w:rPr>
          <w:rFonts w:ascii="Times New Roman" w:hAnsi="Times New Roman" w:cs="Times New Roman"/>
          <w:sz w:val="24"/>
          <w:szCs w:val="24"/>
        </w:rPr>
        <w:t xml:space="preserve">Tegemist ei ole sisulise muudatusega, kuna praktikas lubatakse välismaalasel, kellel on elamisluba muul kui töötamise alusel, ka praegu töötada perioodil, mil tema uus elamisloa taotlus või elamisloa pikendamise taotlus oli läbi vaatamisel. Seda põhjusel, et </w:t>
      </w:r>
      <w:r w:rsidRPr="00703827">
        <w:rPr>
          <w:rFonts w:ascii="Times New Roman" w:hAnsi="Times New Roman" w:cs="Times New Roman"/>
          <w:sz w:val="24"/>
          <w:szCs w:val="24"/>
        </w:rPr>
        <w:t>VMS</w:t>
      </w:r>
      <w:r>
        <w:rPr>
          <w:rFonts w:ascii="Times New Roman" w:hAnsi="Times New Roman" w:cs="Times New Roman"/>
          <w:sz w:val="24"/>
          <w:szCs w:val="24"/>
        </w:rPr>
        <w:t>-i</w:t>
      </w:r>
      <w:r w:rsidRPr="00703827">
        <w:rPr>
          <w:rFonts w:ascii="Times New Roman" w:hAnsi="Times New Roman" w:cs="Times New Roman"/>
          <w:sz w:val="24"/>
          <w:szCs w:val="24"/>
        </w:rPr>
        <w:t xml:space="preserve"> §</w:t>
      </w:r>
      <w:r>
        <w:rPr>
          <w:rFonts w:ascii="Times New Roman" w:hAnsi="Times New Roman" w:cs="Times New Roman"/>
          <w:sz w:val="24"/>
          <w:szCs w:val="24"/>
        </w:rPr>
        <w:t xml:space="preserve"> 259 lõike 1 kohaselt on elamisloa alusel Eestis elaval välismaalasel õigus Eestis töötada, mistõttu ei ole eesmärgipärane piirata tema töötamist perioodil, mil tema uus elamisloa taotlus või elamisloa pikendamise taotlus on läbi vaatamisel.</w:t>
      </w:r>
    </w:p>
    <w:p w14:paraId="4E60ED70" w14:textId="77777777" w:rsidR="006E2CF9" w:rsidRPr="00CF39DD" w:rsidRDefault="006E2CF9" w:rsidP="006E2CF9">
      <w:pPr>
        <w:spacing w:after="0" w:line="240" w:lineRule="auto"/>
        <w:jc w:val="both"/>
        <w:rPr>
          <w:rFonts w:ascii="Times New Roman" w:hAnsi="Times New Roman"/>
          <w:sz w:val="24"/>
          <w:szCs w:val="24"/>
          <w:lang w:eastAsia="et-EE"/>
        </w:rPr>
      </w:pPr>
    </w:p>
    <w:p w14:paraId="16F2BDDB" w14:textId="454F8BA8" w:rsidR="00F7671C" w:rsidRPr="00186D32" w:rsidRDefault="003B4E4F" w:rsidP="007E0942">
      <w:pPr>
        <w:spacing w:after="0" w:line="240" w:lineRule="auto"/>
        <w:jc w:val="both"/>
        <w:rPr>
          <w:rFonts w:ascii="Times New Roman" w:hAnsi="Times New Roman" w:cs="Times New Roman"/>
          <w:sz w:val="24"/>
          <w:szCs w:val="24"/>
        </w:rPr>
      </w:pPr>
      <w:r w:rsidRPr="00CF39DD">
        <w:rPr>
          <w:rFonts w:ascii="Times New Roman" w:hAnsi="Times New Roman"/>
          <w:sz w:val="24"/>
          <w:szCs w:val="24"/>
          <w:u w:val="single"/>
          <w:lang w:eastAsia="et-EE"/>
        </w:rPr>
        <w:t xml:space="preserve">Punktiga </w:t>
      </w:r>
      <w:r w:rsidR="00D9540E">
        <w:rPr>
          <w:rFonts w:ascii="Times New Roman" w:hAnsi="Times New Roman"/>
          <w:sz w:val="24"/>
          <w:szCs w:val="24"/>
          <w:u w:val="single"/>
          <w:lang w:eastAsia="et-EE"/>
        </w:rPr>
        <w:t>10</w:t>
      </w:r>
      <w:r w:rsidRPr="00CF39DD">
        <w:rPr>
          <w:rFonts w:ascii="Times New Roman" w:hAnsi="Times New Roman"/>
          <w:sz w:val="24"/>
          <w:szCs w:val="24"/>
          <w:lang w:eastAsia="et-EE"/>
        </w:rPr>
        <w:t xml:space="preserve"> sätestatakse, et kui välismaalasel oli tähtajaline elamisluba töötamiseks, kuid selle kehtivusaeg on lõppenud ning tal on õigus Eestis viibida VMS</w:t>
      </w:r>
      <w:r w:rsidR="006E2CF9">
        <w:rPr>
          <w:rFonts w:ascii="Times New Roman" w:hAnsi="Times New Roman"/>
          <w:sz w:val="24"/>
          <w:szCs w:val="24"/>
          <w:lang w:eastAsia="et-EE"/>
        </w:rPr>
        <w:t>-i</w:t>
      </w:r>
      <w:r w:rsidRPr="00CF39DD">
        <w:rPr>
          <w:rFonts w:ascii="Times New Roman" w:hAnsi="Times New Roman"/>
          <w:sz w:val="24"/>
          <w:szCs w:val="24"/>
          <w:lang w:eastAsia="et-EE"/>
        </w:rPr>
        <w:t xml:space="preserve"> § 130 alusel, siis on tal õigus jätkata tema seadusest tuleneva viibimisperioodi ajal töötamist selle tööandja juures, kellega tema elamisluba on seotud. See tähendab, et välismaalase töötamise õigus on seotud konkreetse tööandjaga ning </w:t>
      </w:r>
      <w:r w:rsidR="006E2CF9">
        <w:rPr>
          <w:rFonts w:ascii="Times New Roman" w:hAnsi="Times New Roman"/>
          <w:sz w:val="24"/>
          <w:szCs w:val="24"/>
          <w:lang w:eastAsia="et-EE"/>
        </w:rPr>
        <w:t xml:space="preserve">ta </w:t>
      </w:r>
      <w:r w:rsidRPr="00CF39DD">
        <w:rPr>
          <w:rFonts w:ascii="Times New Roman" w:hAnsi="Times New Roman"/>
          <w:sz w:val="24"/>
          <w:szCs w:val="24"/>
          <w:lang w:eastAsia="et-EE"/>
        </w:rPr>
        <w:t xml:space="preserve">võib töötada üksnes </w:t>
      </w:r>
      <w:r w:rsidR="006E2CF9">
        <w:rPr>
          <w:rFonts w:ascii="Times New Roman" w:hAnsi="Times New Roman"/>
          <w:sz w:val="24"/>
          <w:szCs w:val="24"/>
          <w:lang w:eastAsia="et-EE"/>
        </w:rPr>
        <w:t xml:space="preserve">selle </w:t>
      </w:r>
      <w:r w:rsidRPr="00CF39DD">
        <w:rPr>
          <w:rFonts w:ascii="Times New Roman" w:hAnsi="Times New Roman"/>
          <w:sz w:val="24"/>
          <w:szCs w:val="24"/>
          <w:lang w:eastAsia="et-EE"/>
        </w:rPr>
        <w:t xml:space="preserve">tööandja juures, </w:t>
      </w:r>
      <w:r w:rsidR="006E2CF9">
        <w:rPr>
          <w:rFonts w:ascii="Times New Roman" w:hAnsi="Times New Roman"/>
          <w:sz w:val="24"/>
          <w:szCs w:val="24"/>
          <w:lang w:eastAsia="et-EE"/>
        </w:rPr>
        <w:t>kes</w:t>
      </w:r>
      <w:r w:rsidRPr="00CF39DD">
        <w:rPr>
          <w:rFonts w:ascii="Times New Roman" w:hAnsi="Times New Roman"/>
          <w:sz w:val="24"/>
          <w:szCs w:val="24"/>
          <w:lang w:eastAsia="et-EE"/>
        </w:rPr>
        <w:t xml:space="preserve"> on kindlaks määratud tema tähtajalise elamisloa tingimustes. </w:t>
      </w:r>
      <w:r w:rsidR="00186D32">
        <w:rPr>
          <w:rFonts w:ascii="Times New Roman" w:hAnsi="Times New Roman" w:cs="Times New Roman"/>
          <w:sz w:val="24"/>
          <w:szCs w:val="24"/>
        </w:rPr>
        <w:t>Tegemist ei ole sisulise muudatusega, kuna praktikas lubatakse välismaalasel ka praegu jätkata töötamist sama tööandja juures perioodil, mil tema uus elamisloa taotlus või elamisloa pikendamise taotlus oli läbi vaatamisel. Küll ei võimaldata välismaalasel, kellel oli töötamiseks antav tähtajaline elamisluba ning viibib Eestis VMS</w:t>
      </w:r>
      <w:r w:rsidR="006E2CF9">
        <w:rPr>
          <w:rFonts w:ascii="Times New Roman" w:hAnsi="Times New Roman" w:cs="Times New Roman"/>
          <w:sz w:val="24"/>
          <w:szCs w:val="24"/>
        </w:rPr>
        <w:t>-i</w:t>
      </w:r>
      <w:r w:rsidR="00186D32">
        <w:rPr>
          <w:rFonts w:ascii="Times New Roman" w:hAnsi="Times New Roman" w:cs="Times New Roman"/>
          <w:sz w:val="24"/>
          <w:szCs w:val="24"/>
        </w:rPr>
        <w:t xml:space="preserve"> §</w:t>
      </w:r>
      <w:r w:rsidR="006E2CF9">
        <w:rPr>
          <w:rFonts w:ascii="Times New Roman" w:hAnsi="Times New Roman" w:cs="Times New Roman"/>
          <w:sz w:val="24"/>
          <w:szCs w:val="24"/>
        </w:rPr>
        <w:t> </w:t>
      </w:r>
      <w:r w:rsidR="00186D32">
        <w:rPr>
          <w:rFonts w:ascii="Times New Roman" w:hAnsi="Times New Roman" w:cs="Times New Roman"/>
          <w:sz w:val="24"/>
          <w:szCs w:val="24"/>
        </w:rPr>
        <w:t xml:space="preserve">130 alusel, tööle asuda </w:t>
      </w:r>
      <w:r w:rsidR="007B74F9">
        <w:rPr>
          <w:rFonts w:ascii="Times New Roman" w:hAnsi="Times New Roman" w:cs="Times New Roman"/>
          <w:sz w:val="24"/>
          <w:szCs w:val="24"/>
        </w:rPr>
        <w:t>uue</w:t>
      </w:r>
      <w:r w:rsidR="00186D32">
        <w:rPr>
          <w:rFonts w:ascii="Times New Roman" w:hAnsi="Times New Roman" w:cs="Times New Roman"/>
          <w:sz w:val="24"/>
          <w:szCs w:val="24"/>
        </w:rPr>
        <w:t xml:space="preserve"> tööandja juurde, kuna sellisel juhul ei ole PPA kontrollinud, et töötamine </w:t>
      </w:r>
      <w:r w:rsidR="0093276E">
        <w:rPr>
          <w:rFonts w:ascii="Times New Roman" w:hAnsi="Times New Roman" w:cs="Times New Roman"/>
          <w:sz w:val="24"/>
          <w:szCs w:val="24"/>
        </w:rPr>
        <w:t xml:space="preserve">uue </w:t>
      </w:r>
      <w:r w:rsidR="00186D32">
        <w:rPr>
          <w:rFonts w:ascii="Times New Roman" w:hAnsi="Times New Roman" w:cs="Times New Roman"/>
          <w:sz w:val="24"/>
          <w:szCs w:val="24"/>
        </w:rPr>
        <w:t>tööandja juures vastab VMS-</w:t>
      </w:r>
      <w:proofErr w:type="spellStart"/>
      <w:r w:rsidR="00186D32">
        <w:rPr>
          <w:rFonts w:ascii="Times New Roman" w:hAnsi="Times New Roman" w:cs="Times New Roman"/>
          <w:sz w:val="24"/>
          <w:szCs w:val="24"/>
        </w:rPr>
        <w:t>is</w:t>
      </w:r>
      <w:proofErr w:type="spellEnd"/>
      <w:r w:rsidR="00186D32">
        <w:rPr>
          <w:rFonts w:ascii="Times New Roman" w:hAnsi="Times New Roman" w:cs="Times New Roman"/>
          <w:sz w:val="24"/>
          <w:szCs w:val="24"/>
        </w:rPr>
        <w:t xml:space="preserve"> sätestatud tingimustele. </w:t>
      </w:r>
    </w:p>
    <w:p w14:paraId="4E2BDBDE" w14:textId="77777777" w:rsidR="00176EEE" w:rsidRPr="00CF39DD" w:rsidRDefault="00176EEE" w:rsidP="007E0942">
      <w:pPr>
        <w:spacing w:after="0" w:line="240" w:lineRule="auto"/>
        <w:jc w:val="both"/>
        <w:rPr>
          <w:rFonts w:ascii="Times New Roman" w:hAnsi="Times New Roman" w:cs="Times New Roman"/>
          <w:b/>
          <w:bCs/>
          <w:sz w:val="24"/>
          <w:szCs w:val="24"/>
        </w:rPr>
      </w:pPr>
    </w:p>
    <w:p w14:paraId="6AE3236E" w14:textId="70282D98" w:rsidR="00B45214" w:rsidRDefault="0076776A" w:rsidP="00D9540E">
      <w:pPr>
        <w:spacing w:after="0" w:line="240" w:lineRule="auto"/>
        <w:jc w:val="both"/>
        <w:rPr>
          <w:rFonts w:ascii="Times New Roman" w:hAnsi="Times New Roman" w:cs="Times New Roman"/>
          <w:sz w:val="24"/>
          <w:szCs w:val="24"/>
        </w:rPr>
      </w:pPr>
      <w:r w:rsidRPr="007E2486">
        <w:rPr>
          <w:rFonts w:ascii="Times New Roman" w:hAnsi="Times New Roman" w:cs="Times New Roman"/>
          <w:b/>
          <w:bCs/>
          <w:sz w:val="24"/>
          <w:szCs w:val="24"/>
        </w:rPr>
        <w:t>Eelnõu § 1 punkti</w:t>
      </w:r>
      <w:r w:rsidR="007D1CFF" w:rsidRPr="007E2486">
        <w:rPr>
          <w:rFonts w:ascii="Times New Roman" w:hAnsi="Times New Roman" w:cs="Times New Roman"/>
          <w:b/>
          <w:bCs/>
          <w:sz w:val="24"/>
          <w:szCs w:val="24"/>
        </w:rPr>
        <w:t>de</w:t>
      </w:r>
      <w:r w:rsidRPr="007E2486">
        <w:rPr>
          <w:rFonts w:ascii="Times New Roman" w:hAnsi="Times New Roman" w:cs="Times New Roman"/>
          <w:b/>
          <w:bCs/>
          <w:sz w:val="24"/>
          <w:szCs w:val="24"/>
        </w:rPr>
        <w:t xml:space="preserve">ga </w:t>
      </w:r>
      <w:r w:rsidR="00D9540E" w:rsidRPr="007E2486">
        <w:rPr>
          <w:rFonts w:ascii="Times New Roman" w:hAnsi="Times New Roman" w:cs="Times New Roman"/>
          <w:b/>
          <w:bCs/>
          <w:sz w:val="24"/>
          <w:szCs w:val="24"/>
        </w:rPr>
        <w:t>9</w:t>
      </w:r>
      <w:r w:rsidR="007D1CFF" w:rsidRPr="007E2486">
        <w:rPr>
          <w:rFonts w:ascii="Times New Roman" w:hAnsi="Times New Roman" w:cs="Times New Roman"/>
          <w:b/>
          <w:bCs/>
          <w:sz w:val="24"/>
          <w:szCs w:val="24"/>
        </w:rPr>
        <w:t xml:space="preserve"> ja 11</w:t>
      </w:r>
      <w:r w:rsidRPr="007E2486">
        <w:rPr>
          <w:rFonts w:ascii="Times New Roman" w:hAnsi="Times New Roman" w:cs="Times New Roman"/>
          <w:b/>
          <w:bCs/>
          <w:sz w:val="24"/>
          <w:szCs w:val="24"/>
        </w:rPr>
        <w:t xml:space="preserve"> </w:t>
      </w:r>
      <w:r w:rsidRPr="007E2486">
        <w:rPr>
          <w:rFonts w:ascii="Times New Roman" w:hAnsi="Times New Roman" w:cs="Times New Roman"/>
          <w:sz w:val="24"/>
          <w:szCs w:val="24"/>
        </w:rPr>
        <w:t>muudetakse VMS</w:t>
      </w:r>
      <w:r w:rsidR="006E2CF9" w:rsidRPr="007E2486">
        <w:rPr>
          <w:rFonts w:ascii="Times New Roman" w:hAnsi="Times New Roman" w:cs="Times New Roman"/>
          <w:sz w:val="24"/>
          <w:szCs w:val="24"/>
        </w:rPr>
        <w:t>-i</w:t>
      </w:r>
      <w:r w:rsidRPr="007E2486">
        <w:rPr>
          <w:rFonts w:ascii="Times New Roman" w:hAnsi="Times New Roman" w:cs="Times New Roman"/>
          <w:sz w:val="24"/>
          <w:szCs w:val="24"/>
        </w:rPr>
        <w:t xml:space="preserve"> § 188</w:t>
      </w:r>
      <w:r w:rsidR="00D9540E" w:rsidRPr="007E2486">
        <w:rPr>
          <w:rFonts w:ascii="Times New Roman" w:hAnsi="Times New Roman" w:cs="Times New Roman"/>
          <w:sz w:val="24"/>
          <w:szCs w:val="24"/>
        </w:rPr>
        <w:t xml:space="preserve"> lõiget 2</w:t>
      </w:r>
      <w:r w:rsidR="007E2486" w:rsidRPr="007E2486">
        <w:rPr>
          <w:rFonts w:ascii="Times New Roman" w:hAnsi="Times New Roman" w:cs="Times New Roman"/>
          <w:sz w:val="24"/>
          <w:szCs w:val="24"/>
        </w:rPr>
        <w:t xml:space="preserve"> ja § 189 lõiget 2</w:t>
      </w:r>
      <w:r w:rsidR="00D9540E" w:rsidRPr="007E2486">
        <w:rPr>
          <w:rFonts w:ascii="Times New Roman" w:hAnsi="Times New Roman" w:cs="Times New Roman"/>
          <w:sz w:val="24"/>
          <w:szCs w:val="24"/>
        </w:rPr>
        <w:t xml:space="preserve">, milles on </w:t>
      </w:r>
      <w:r w:rsidR="00D379CB" w:rsidRPr="007E2486">
        <w:rPr>
          <w:rFonts w:ascii="Times New Roman" w:hAnsi="Times New Roman" w:cs="Times New Roman"/>
          <w:sz w:val="24"/>
          <w:szCs w:val="24"/>
        </w:rPr>
        <w:t>täpsustatud</w:t>
      </w:r>
      <w:r w:rsidR="00EE26CD" w:rsidRPr="007E2486">
        <w:rPr>
          <w:rFonts w:ascii="Times New Roman" w:hAnsi="Times New Roman" w:cs="Times New Roman"/>
          <w:sz w:val="24"/>
          <w:szCs w:val="24"/>
        </w:rPr>
        <w:t xml:space="preserve"> olukor</w:t>
      </w:r>
      <w:r w:rsidR="00CC5225" w:rsidRPr="007E2486">
        <w:rPr>
          <w:rFonts w:ascii="Times New Roman" w:hAnsi="Times New Roman" w:cs="Times New Roman"/>
          <w:sz w:val="24"/>
          <w:szCs w:val="24"/>
        </w:rPr>
        <w:t>r</w:t>
      </w:r>
      <w:r w:rsidR="00EE26CD" w:rsidRPr="007E2486">
        <w:rPr>
          <w:rFonts w:ascii="Times New Roman" w:hAnsi="Times New Roman" w:cs="Times New Roman"/>
          <w:sz w:val="24"/>
          <w:szCs w:val="24"/>
        </w:rPr>
        <w:t>ad,</w:t>
      </w:r>
      <w:r w:rsidR="00D379CB" w:rsidRPr="007E2486">
        <w:rPr>
          <w:rFonts w:ascii="Times New Roman" w:hAnsi="Times New Roman" w:cs="Times New Roman"/>
          <w:sz w:val="24"/>
          <w:szCs w:val="24"/>
        </w:rPr>
        <w:t xml:space="preserve"> mida ei peeta töötamiseks antud tähtajalises elamisloas kindlaks määratud töötamise tingimuse muutumiseks</w:t>
      </w:r>
      <w:r w:rsidR="003D27BF" w:rsidRPr="007E2486">
        <w:rPr>
          <w:rFonts w:ascii="Times New Roman" w:hAnsi="Times New Roman" w:cs="Times New Roman"/>
          <w:sz w:val="24"/>
          <w:szCs w:val="24"/>
        </w:rPr>
        <w:t xml:space="preserve"> tähtajalise elamisloa </w:t>
      </w:r>
      <w:r w:rsidR="009733C2" w:rsidRPr="007E2486">
        <w:rPr>
          <w:rFonts w:ascii="Times New Roman" w:hAnsi="Times New Roman" w:cs="Times New Roman"/>
          <w:sz w:val="24"/>
          <w:szCs w:val="24"/>
        </w:rPr>
        <w:t>pikendamise</w:t>
      </w:r>
      <w:r w:rsidR="007E2486" w:rsidRPr="007E2486">
        <w:rPr>
          <w:rFonts w:ascii="Times New Roman" w:hAnsi="Times New Roman" w:cs="Times New Roman"/>
          <w:sz w:val="24"/>
          <w:szCs w:val="24"/>
        </w:rPr>
        <w:t xml:space="preserve"> või kehtetuks tunnistamise</w:t>
      </w:r>
      <w:r w:rsidR="003D27BF" w:rsidRPr="007E2486">
        <w:rPr>
          <w:rFonts w:ascii="Times New Roman" w:hAnsi="Times New Roman" w:cs="Times New Roman"/>
          <w:sz w:val="24"/>
          <w:szCs w:val="24"/>
        </w:rPr>
        <w:t xml:space="preserve"> menetluses</w:t>
      </w:r>
      <w:r w:rsidR="00D379CB" w:rsidRPr="007E2486">
        <w:rPr>
          <w:rFonts w:ascii="Times New Roman" w:hAnsi="Times New Roman" w:cs="Times New Roman"/>
          <w:sz w:val="24"/>
          <w:szCs w:val="24"/>
        </w:rPr>
        <w:t>.</w:t>
      </w:r>
      <w:r w:rsidR="00357C04">
        <w:rPr>
          <w:rFonts w:ascii="Times New Roman" w:hAnsi="Times New Roman" w:cs="Times New Roman"/>
          <w:sz w:val="24"/>
          <w:szCs w:val="24"/>
        </w:rPr>
        <w:t xml:space="preserve"> </w:t>
      </w:r>
    </w:p>
    <w:p w14:paraId="7BE12E1E" w14:textId="77777777" w:rsidR="00B45214" w:rsidRDefault="00B45214" w:rsidP="00D9540E">
      <w:pPr>
        <w:spacing w:after="0" w:line="240" w:lineRule="auto"/>
        <w:jc w:val="both"/>
        <w:rPr>
          <w:rFonts w:ascii="Times New Roman" w:hAnsi="Times New Roman" w:cs="Times New Roman"/>
          <w:sz w:val="24"/>
          <w:szCs w:val="24"/>
        </w:rPr>
      </w:pPr>
    </w:p>
    <w:p w14:paraId="7DC45932" w14:textId="4147AE17" w:rsidR="00ED1643" w:rsidRDefault="00B45214" w:rsidP="00D954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VMS kohaselt keeldutakse töötamiseks antud tähtajalise elamisloa pikendamisest või tunnistatakse see kehtetuks, kui elamisloas kindlaks määratud töötamise tingimused on muutunud</w:t>
      </w:r>
      <w:r w:rsidR="00ED1643">
        <w:rPr>
          <w:rFonts w:ascii="Times New Roman" w:hAnsi="Times New Roman" w:cs="Times New Roman"/>
          <w:sz w:val="24"/>
          <w:szCs w:val="24"/>
        </w:rPr>
        <w:t xml:space="preserve"> (VMS § 188 lõige 1 punkt 2 ja § 189 lõige 1 punkt 2)</w:t>
      </w:r>
      <w:r>
        <w:rPr>
          <w:rFonts w:ascii="Times New Roman" w:hAnsi="Times New Roman" w:cs="Times New Roman"/>
          <w:sz w:val="24"/>
          <w:szCs w:val="24"/>
        </w:rPr>
        <w:t>. Samas on sätestatud erandid, mida töötamiseks tingimuse muutumiseks ei peeta</w:t>
      </w:r>
      <w:r w:rsidR="00ED1643">
        <w:rPr>
          <w:rFonts w:ascii="Times New Roman" w:hAnsi="Times New Roman" w:cs="Times New Roman"/>
          <w:sz w:val="24"/>
          <w:szCs w:val="24"/>
        </w:rPr>
        <w:t xml:space="preserve"> (VMS § 188 lõiked 2  ja 3 § 189 lõiked 2 ja 3)</w:t>
      </w:r>
      <w:r>
        <w:rPr>
          <w:rFonts w:ascii="Times New Roman" w:hAnsi="Times New Roman" w:cs="Times New Roman"/>
          <w:sz w:val="24"/>
          <w:szCs w:val="24"/>
        </w:rPr>
        <w:t xml:space="preserve">. Kuigi VMS § 188 lõikes </w:t>
      </w:r>
      <w:r w:rsidR="00ED1643">
        <w:rPr>
          <w:rFonts w:ascii="Times New Roman" w:hAnsi="Times New Roman" w:cs="Times New Roman"/>
          <w:sz w:val="24"/>
          <w:szCs w:val="24"/>
        </w:rPr>
        <w:t>2</w:t>
      </w:r>
      <w:r>
        <w:rPr>
          <w:rFonts w:ascii="Times New Roman" w:hAnsi="Times New Roman" w:cs="Times New Roman"/>
          <w:sz w:val="24"/>
          <w:szCs w:val="24"/>
        </w:rPr>
        <w:t xml:space="preserve"> sätestatud töötamise tingimuse muutumise erisused on kitsamad kui seda VMS § 189 lõikes 2 sätestatud töötamise tingimuse muutumise erisused, kohaldatakse praktikas ka elamisloa pikendamise menetluses samu töötamise tingimuste muutumise erisusi, mi</w:t>
      </w:r>
      <w:r w:rsidR="00ED1643">
        <w:rPr>
          <w:rFonts w:ascii="Times New Roman" w:hAnsi="Times New Roman" w:cs="Times New Roman"/>
          <w:sz w:val="24"/>
          <w:szCs w:val="24"/>
        </w:rPr>
        <w:t>da</w:t>
      </w:r>
      <w:r>
        <w:rPr>
          <w:rFonts w:ascii="Times New Roman" w:hAnsi="Times New Roman" w:cs="Times New Roman"/>
          <w:sz w:val="24"/>
          <w:szCs w:val="24"/>
        </w:rPr>
        <w:t xml:space="preserve"> kehtetuks tunnistamise menetluses. Näiteks ei keelduta töötamiseks antud tähtajalise elamisloa pikendamisest, kui välismaalane on elamisloa kehtivusajal VMS § 181</w:t>
      </w:r>
      <w:r w:rsidRPr="00B45214">
        <w:rPr>
          <w:rFonts w:ascii="Times New Roman" w:hAnsi="Times New Roman" w:cs="Times New Roman"/>
          <w:sz w:val="24"/>
          <w:szCs w:val="24"/>
          <w:vertAlign w:val="superscript"/>
        </w:rPr>
        <w:t>3</w:t>
      </w:r>
      <w:r>
        <w:rPr>
          <w:rFonts w:ascii="Times New Roman" w:hAnsi="Times New Roman" w:cs="Times New Roman"/>
          <w:sz w:val="24"/>
          <w:szCs w:val="24"/>
        </w:rPr>
        <w:t xml:space="preserve"> alusel asunud tööle teise kasutajaettevõtja juurde. Eelnevast lähtuvalt viiakse õiguskord kooskõlla praktikaga ning ühtlustatakse töötamiseks antava elamisloa pikendamise menetluses ja kehtetuks tunnistamise menetluses alused, mida ei peeta töötamise tingimuste muutumiseks. </w:t>
      </w:r>
    </w:p>
    <w:p w14:paraId="6DFCA547" w14:textId="77777777" w:rsidR="00ED1643" w:rsidRDefault="00ED1643" w:rsidP="00D9540E">
      <w:pPr>
        <w:spacing w:after="0" w:line="240" w:lineRule="auto"/>
        <w:jc w:val="both"/>
        <w:rPr>
          <w:rFonts w:ascii="Times New Roman" w:hAnsi="Times New Roman" w:cs="Times New Roman"/>
          <w:sz w:val="24"/>
          <w:szCs w:val="24"/>
        </w:rPr>
      </w:pPr>
    </w:p>
    <w:p w14:paraId="2AB9ECDC" w14:textId="45ABF8E9" w:rsidR="00CC5225" w:rsidRDefault="00853155" w:rsidP="00D954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Muudatuste kohaselt ei peeta elamisloas kindlaks määratud töötamise tingimuste muutmiseks seda, kui: </w:t>
      </w:r>
    </w:p>
    <w:p w14:paraId="125C52BF" w14:textId="74261B86" w:rsidR="00D9540E" w:rsidRDefault="00D9540E" w:rsidP="00D9540E">
      <w:pPr>
        <w:spacing w:after="0" w:line="240" w:lineRule="auto"/>
        <w:jc w:val="both"/>
        <w:rPr>
          <w:rFonts w:ascii="Times New Roman" w:hAnsi="Times New Roman" w:cs="Times New Roman"/>
          <w:sz w:val="24"/>
          <w:szCs w:val="24"/>
        </w:rPr>
      </w:pPr>
      <w:r w:rsidRPr="00F64BA4">
        <w:rPr>
          <w:rFonts w:ascii="Times New Roman" w:hAnsi="Times New Roman" w:cs="Times New Roman"/>
          <w:sz w:val="24"/>
          <w:szCs w:val="24"/>
        </w:rPr>
        <w:t xml:space="preserve">1) välismaalane </w:t>
      </w:r>
      <w:r>
        <w:rPr>
          <w:rFonts w:ascii="Times New Roman" w:hAnsi="Times New Roman" w:cs="Times New Roman"/>
          <w:sz w:val="24"/>
          <w:szCs w:val="24"/>
        </w:rPr>
        <w:t>asub samal ajal tööle mitme tööandja juurde VMS § 181</w:t>
      </w:r>
      <w:r w:rsidRPr="00F85A5A">
        <w:rPr>
          <w:rFonts w:ascii="Times New Roman" w:hAnsi="Times New Roman" w:cs="Times New Roman"/>
          <w:sz w:val="24"/>
          <w:szCs w:val="24"/>
          <w:vertAlign w:val="superscript"/>
        </w:rPr>
        <w:t>2</w:t>
      </w:r>
      <w:r>
        <w:rPr>
          <w:rFonts w:ascii="Times New Roman" w:hAnsi="Times New Roman" w:cs="Times New Roman"/>
          <w:sz w:val="24"/>
          <w:szCs w:val="24"/>
        </w:rPr>
        <w:t xml:space="preserve"> lõike 1 alusel;</w:t>
      </w:r>
    </w:p>
    <w:p w14:paraId="7ADF148B" w14:textId="7A2992B8" w:rsidR="00D9540E" w:rsidRDefault="00D9540E" w:rsidP="00D954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välismaalane vahetab</w:t>
      </w:r>
      <w:r w:rsidRPr="00F64BA4">
        <w:rPr>
          <w:rFonts w:ascii="Times New Roman" w:hAnsi="Times New Roman" w:cs="Times New Roman"/>
          <w:sz w:val="24"/>
          <w:szCs w:val="24"/>
        </w:rPr>
        <w:t xml:space="preserve"> tööandja</w:t>
      </w:r>
      <w:r>
        <w:rPr>
          <w:rFonts w:ascii="Times New Roman" w:hAnsi="Times New Roman" w:cs="Times New Roman"/>
          <w:sz w:val="24"/>
          <w:szCs w:val="24"/>
        </w:rPr>
        <w:t>t</w:t>
      </w:r>
      <w:r w:rsidRPr="00F64BA4">
        <w:rPr>
          <w:rFonts w:ascii="Times New Roman" w:hAnsi="Times New Roman" w:cs="Times New Roman"/>
          <w:sz w:val="24"/>
          <w:szCs w:val="24"/>
        </w:rPr>
        <w:t xml:space="preserve"> </w:t>
      </w:r>
      <w:r>
        <w:rPr>
          <w:rFonts w:ascii="Times New Roman" w:hAnsi="Times New Roman" w:cs="Times New Roman"/>
          <w:sz w:val="24"/>
          <w:szCs w:val="24"/>
        </w:rPr>
        <w:t>VMS</w:t>
      </w:r>
      <w:r w:rsidRPr="00F64BA4">
        <w:rPr>
          <w:rFonts w:ascii="Times New Roman" w:hAnsi="Times New Roman" w:cs="Times New Roman"/>
          <w:sz w:val="24"/>
          <w:szCs w:val="24"/>
        </w:rPr>
        <w:t xml:space="preserve"> § 18</w:t>
      </w:r>
      <w:r>
        <w:rPr>
          <w:rFonts w:ascii="Times New Roman" w:hAnsi="Times New Roman" w:cs="Times New Roman"/>
          <w:sz w:val="24"/>
          <w:szCs w:val="24"/>
        </w:rPr>
        <w:t>4</w:t>
      </w:r>
      <w:r>
        <w:rPr>
          <w:rFonts w:ascii="Times New Roman" w:hAnsi="Times New Roman" w:cs="Times New Roman"/>
          <w:sz w:val="24"/>
          <w:szCs w:val="24"/>
          <w:vertAlign w:val="superscript"/>
        </w:rPr>
        <w:t>1</w:t>
      </w:r>
      <w:r w:rsidRPr="00F64BA4">
        <w:rPr>
          <w:rFonts w:ascii="Times New Roman" w:hAnsi="Times New Roman" w:cs="Times New Roman"/>
          <w:sz w:val="24"/>
          <w:szCs w:val="24"/>
        </w:rPr>
        <w:t xml:space="preserve"> lõi</w:t>
      </w:r>
      <w:r>
        <w:rPr>
          <w:rFonts w:ascii="Times New Roman" w:hAnsi="Times New Roman" w:cs="Times New Roman"/>
          <w:sz w:val="24"/>
          <w:szCs w:val="24"/>
        </w:rPr>
        <w:t>k</w:t>
      </w:r>
      <w:r w:rsidRPr="00F64BA4">
        <w:rPr>
          <w:rFonts w:ascii="Times New Roman" w:hAnsi="Times New Roman" w:cs="Times New Roman"/>
          <w:sz w:val="24"/>
          <w:szCs w:val="24"/>
        </w:rPr>
        <w:t xml:space="preserve">e </w:t>
      </w:r>
      <w:r>
        <w:rPr>
          <w:rFonts w:ascii="Times New Roman" w:hAnsi="Times New Roman" w:cs="Times New Roman"/>
          <w:sz w:val="24"/>
          <w:szCs w:val="24"/>
        </w:rPr>
        <w:t>1</w:t>
      </w:r>
      <w:r w:rsidRPr="00F64BA4">
        <w:rPr>
          <w:rFonts w:ascii="Times New Roman" w:hAnsi="Times New Roman" w:cs="Times New Roman"/>
          <w:sz w:val="24"/>
          <w:szCs w:val="24"/>
        </w:rPr>
        <w:t xml:space="preserve"> </w:t>
      </w:r>
      <w:r>
        <w:rPr>
          <w:rFonts w:ascii="Times New Roman" w:hAnsi="Times New Roman" w:cs="Times New Roman"/>
          <w:sz w:val="24"/>
          <w:szCs w:val="24"/>
        </w:rPr>
        <w:t>alusel;</w:t>
      </w:r>
    </w:p>
    <w:p w14:paraId="5B240A50" w14:textId="70E73DCC" w:rsidR="00D9540E" w:rsidRPr="00F64BA4" w:rsidRDefault="00D9540E" w:rsidP="00D954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välismaalane vahetab töökohta sama tööandja juures VMS § 184</w:t>
      </w:r>
      <w:r>
        <w:rPr>
          <w:rFonts w:ascii="Times New Roman" w:hAnsi="Times New Roman" w:cs="Times New Roman"/>
          <w:sz w:val="24"/>
          <w:szCs w:val="24"/>
          <w:vertAlign w:val="superscript"/>
        </w:rPr>
        <w:t>2</w:t>
      </w:r>
      <w:r>
        <w:rPr>
          <w:rFonts w:ascii="Times New Roman" w:hAnsi="Times New Roman" w:cs="Times New Roman"/>
          <w:sz w:val="24"/>
          <w:szCs w:val="24"/>
        </w:rPr>
        <w:t xml:space="preserve"> alusel</w:t>
      </w:r>
      <w:r w:rsidRPr="00F64BA4">
        <w:rPr>
          <w:rFonts w:ascii="Times New Roman" w:hAnsi="Times New Roman" w:cs="Times New Roman"/>
          <w:sz w:val="24"/>
          <w:szCs w:val="24"/>
        </w:rPr>
        <w:t>;</w:t>
      </w:r>
    </w:p>
    <w:p w14:paraId="10AC759C" w14:textId="13529F7C" w:rsidR="00D9540E" w:rsidRDefault="00D9540E" w:rsidP="00D954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F64BA4">
        <w:rPr>
          <w:rFonts w:ascii="Times New Roman" w:hAnsi="Times New Roman" w:cs="Times New Roman"/>
          <w:sz w:val="24"/>
          <w:szCs w:val="24"/>
        </w:rPr>
        <w:t>) välismaalane asub tööle elamisloas kindlaks määratud kasutajaettevõtja asemel teise kasutajaettevõtja juurde või ühekorraga nii elamisloas kindlaks määratud kasutajaettevõtja kui ka teise kasutajaettevõtja juurde</w:t>
      </w:r>
      <w:r>
        <w:rPr>
          <w:rFonts w:ascii="Times New Roman" w:hAnsi="Times New Roman" w:cs="Times New Roman"/>
          <w:sz w:val="24"/>
          <w:szCs w:val="24"/>
        </w:rPr>
        <w:t xml:space="preserve"> VMS § 181</w:t>
      </w:r>
      <w:r w:rsidRPr="00F85A5A">
        <w:rPr>
          <w:rFonts w:ascii="Times New Roman" w:hAnsi="Times New Roman" w:cs="Times New Roman"/>
          <w:sz w:val="24"/>
          <w:szCs w:val="24"/>
          <w:vertAlign w:val="superscript"/>
        </w:rPr>
        <w:t>3</w:t>
      </w:r>
      <w:r>
        <w:rPr>
          <w:rFonts w:ascii="Times New Roman" w:hAnsi="Times New Roman" w:cs="Times New Roman"/>
          <w:sz w:val="24"/>
          <w:szCs w:val="24"/>
        </w:rPr>
        <w:t xml:space="preserve"> alusel;</w:t>
      </w:r>
    </w:p>
    <w:p w14:paraId="42DA9072" w14:textId="00D4A524" w:rsidR="00B45214" w:rsidRPr="00CA5EB2" w:rsidRDefault="00B45214" w:rsidP="00D954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B45214">
        <w:rPr>
          <w:rFonts w:ascii="Times New Roman" w:hAnsi="Times New Roman" w:cs="Times New Roman"/>
          <w:sz w:val="24"/>
          <w:szCs w:val="24"/>
        </w:rPr>
        <w:t xml:space="preserve"> </w:t>
      </w:r>
      <w:r w:rsidRPr="00CA5EB2">
        <w:rPr>
          <w:rFonts w:ascii="Times New Roman" w:hAnsi="Times New Roman" w:cs="Times New Roman"/>
          <w:sz w:val="24"/>
          <w:szCs w:val="24"/>
        </w:rPr>
        <w:t xml:space="preserve">ettevõtjasiseselt </w:t>
      </w:r>
      <w:proofErr w:type="spellStart"/>
      <w:r w:rsidRPr="00CA5EB2">
        <w:rPr>
          <w:rFonts w:ascii="Times New Roman" w:hAnsi="Times New Roman" w:cs="Times New Roman"/>
          <w:sz w:val="24"/>
          <w:szCs w:val="24"/>
        </w:rPr>
        <w:t>üleviidud</w:t>
      </w:r>
      <w:proofErr w:type="spellEnd"/>
      <w:r w:rsidRPr="00CA5EB2">
        <w:rPr>
          <w:rFonts w:ascii="Times New Roman" w:hAnsi="Times New Roman" w:cs="Times New Roman"/>
          <w:sz w:val="24"/>
          <w:szCs w:val="24"/>
        </w:rPr>
        <w:t xml:space="preserve"> töötaja viiakse ettevõtjasiseseks üleviimiseks antava tähtajalise elamisloa kehtivusajal üle samasse kontserni kuuluvasse teise Euroopa Liidu liikmesriigi vastuvõtvasse üksusesse;</w:t>
      </w:r>
    </w:p>
    <w:p w14:paraId="0265D8AE" w14:textId="2267F3B8" w:rsidR="00ED1643" w:rsidRPr="00CA5EB2" w:rsidRDefault="00B45214" w:rsidP="007E0942">
      <w:pPr>
        <w:spacing w:after="0" w:line="240" w:lineRule="auto"/>
        <w:jc w:val="both"/>
        <w:rPr>
          <w:rFonts w:ascii="Times New Roman" w:hAnsi="Times New Roman" w:cs="Times New Roman"/>
          <w:sz w:val="24"/>
          <w:szCs w:val="24"/>
        </w:rPr>
      </w:pPr>
      <w:r w:rsidRPr="00CA5EB2">
        <w:rPr>
          <w:rFonts w:ascii="Times New Roman" w:hAnsi="Times New Roman" w:cs="Times New Roman"/>
          <w:sz w:val="24"/>
          <w:szCs w:val="24"/>
        </w:rPr>
        <w:t>6</w:t>
      </w:r>
      <w:r w:rsidR="00D9540E" w:rsidRPr="00CA5EB2">
        <w:rPr>
          <w:rFonts w:ascii="Times New Roman" w:hAnsi="Times New Roman" w:cs="Times New Roman"/>
          <w:sz w:val="24"/>
          <w:szCs w:val="24"/>
        </w:rPr>
        <w:t>) välismaalane on tööta VMS § 189</w:t>
      </w:r>
      <w:r w:rsidR="00D9540E" w:rsidRPr="00CA5EB2">
        <w:rPr>
          <w:rFonts w:ascii="Times New Roman" w:hAnsi="Times New Roman" w:cs="Times New Roman"/>
          <w:sz w:val="24"/>
          <w:szCs w:val="24"/>
          <w:vertAlign w:val="superscript"/>
        </w:rPr>
        <w:t>2</w:t>
      </w:r>
      <w:r w:rsidR="00D9540E" w:rsidRPr="00CA5EB2">
        <w:rPr>
          <w:rFonts w:ascii="Times New Roman" w:hAnsi="Times New Roman" w:cs="Times New Roman"/>
          <w:sz w:val="24"/>
          <w:szCs w:val="24"/>
        </w:rPr>
        <w:t xml:space="preserve"> lõikes 1, 2 või 3 nimetatud ajal.</w:t>
      </w:r>
    </w:p>
    <w:p w14:paraId="5DB9774A" w14:textId="77777777" w:rsidR="00ED1643" w:rsidRPr="00CA5EB2" w:rsidRDefault="00ED1643" w:rsidP="007E0942">
      <w:pPr>
        <w:spacing w:after="0" w:line="240" w:lineRule="auto"/>
        <w:jc w:val="both"/>
        <w:rPr>
          <w:rFonts w:ascii="Times New Roman" w:hAnsi="Times New Roman" w:cs="Times New Roman"/>
          <w:sz w:val="24"/>
          <w:szCs w:val="24"/>
        </w:rPr>
      </w:pPr>
    </w:p>
    <w:p w14:paraId="6761241E" w14:textId="1C6603C3" w:rsidR="00ED1643" w:rsidRPr="00CA5EB2" w:rsidRDefault="00ED1643" w:rsidP="00ED1643">
      <w:pPr>
        <w:spacing w:after="0" w:line="240" w:lineRule="auto"/>
        <w:jc w:val="both"/>
        <w:rPr>
          <w:rFonts w:ascii="Times New Roman" w:hAnsi="Times New Roman" w:cs="Times New Roman"/>
          <w:sz w:val="24"/>
          <w:szCs w:val="24"/>
        </w:rPr>
      </w:pPr>
      <w:r w:rsidRPr="00CA5EB2">
        <w:rPr>
          <w:rFonts w:ascii="Times New Roman" w:hAnsi="Times New Roman" w:cs="Times New Roman"/>
          <w:sz w:val="24"/>
          <w:szCs w:val="24"/>
        </w:rPr>
        <w:t>Töötamiseks antud tähtajalise elamisloa pikendamise täiendatavate aluste sätetesse lisatakse samad töötamise tingimuste muutumise erisused, mis kehtivas VMS-</w:t>
      </w:r>
      <w:proofErr w:type="spellStart"/>
      <w:r w:rsidRPr="00CA5EB2">
        <w:rPr>
          <w:rFonts w:ascii="Times New Roman" w:hAnsi="Times New Roman" w:cs="Times New Roman"/>
          <w:sz w:val="24"/>
          <w:szCs w:val="24"/>
        </w:rPr>
        <w:t>is</w:t>
      </w:r>
      <w:proofErr w:type="spellEnd"/>
      <w:r w:rsidRPr="00CA5EB2">
        <w:rPr>
          <w:rFonts w:ascii="Times New Roman" w:hAnsi="Times New Roman" w:cs="Times New Roman"/>
          <w:sz w:val="24"/>
          <w:szCs w:val="24"/>
        </w:rPr>
        <w:t xml:space="preserve"> on sätestatud juba elamisloa kehtetuks tunnistamise menetluses: </w:t>
      </w:r>
      <w:bookmarkStart w:id="135" w:name="para189lg2p2"/>
      <w:r w:rsidRPr="00CA5EB2">
        <w:rPr>
          <w:rFonts w:ascii="Times New Roman" w:hAnsi="Times New Roman" w:cs="Times New Roman"/>
          <w:sz w:val="24"/>
          <w:szCs w:val="24"/>
        </w:rPr>
        <w:t> </w:t>
      </w:r>
      <w:bookmarkEnd w:id="135"/>
      <w:r w:rsidRPr="00CA5EB2">
        <w:rPr>
          <w:rFonts w:ascii="Times New Roman" w:hAnsi="Times New Roman" w:cs="Times New Roman"/>
          <w:sz w:val="24"/>
          <w:szCs w:val="24"/>
        </w:rPr>
        <w:t xml:space="preserve">välismaalane asub samal ajal tööle mitme tööandja juurde (kehtiv VMS § 189 lõige 2 punkt 2), välismaalane asub tööle elamisloas kindlaks määratud kasutajaettevõtja asemel teise kasutajaettevõtja juurde või ühekorraga nii elamisloas kindlaks määratud kasutajaettevõtja kui ka teise kasutajaettevõtja juurde (kehtiv VMS § 189 lõige 2 punkt 3). </w:t>
      </w:r>
    </w:p>
    <w:p w14:paraId="3B54E018" w14:textId="77777777" w:rsidR="00ED1643" w:rsidRPr="00CA5EB2" w:rsidRDefault="00ED1643" w:rsidP="007E0942">
      <w:pPr>
        <w:spacing w:after="0" w:line="240" w:lineRule="auto"/>
        <w:jc w:val="both"/>
        <w:rPr>
          <w:rFonts w:ascii="Times New Roman" w:hAnsi="Times New Roman" w:cs="Times New Roman"/>
          <w:sz w:val="24"/>
          <w:szCs w:val="24"/>
        </w:rPr>
      </w:pPr>
    </w:p>
    <w:p w14:paraId="0E2544A0" w14:textId="3440C9B7" w:rsidR="00ED1643" w:rsidRPr="00CA5EB2" w:rsidRDefault="00ED1643" w:rsidP="00ED1643">
      <w:pPr>
        <w:spacing w:after="0" w:line="240" w:lineRule="auto"/>
        <w:jc w:val="both"/>
        <w:rPr>
          <w:rFonts w:ascii="Times New Roman" w:hAnsi="Times New Roman" w:cs="Times New Roman"/>
          <w:sz w:val="24"/>
          <w:szCs w:val="24"/>
        </w:rPr>
      </w:pPr>
      <w:r w:rsidRPr="00CA5EB2">
        <w:rPr>
          <w:rFonts w:ascii="Times New Roman" w:hAnsi="Times New Roman" w:cs="Times New Roman"/>
          <w:sz w:val="24"/>
          <w:szCs w:val="24"/>
        </w:rPr>
        <w:t>Võrreldes kehtiva VMS-iga lisatakse eelnõuga alus, et elamisloas kindlaks määratud tingimuste muutumiseks ei peeta seda, kui välismaalane vahetab elamisloa kehtivusaja jooksul tööandjat või töökohta sama tööandja juures. Tulenevalt eelnõu § 1 punkti 6 muudatusest võib välismaalane töötamiseks antud elamisloa kehtivusaja jooksul VMS-</w:t>
      </w:r>
      <w:proofErr w:type="spellStart"/>
      <w:r w:rsidRPr="00CA5EB2">
        <w:rPr>
          <w:rFonts w:ascii="Times New Roman" w:hAnsi="Times New Roman" w:cs="Times New Roman"/>
          <w:sz w:val="24"/>
          <w:szCs w:val="24"/>
        </w:rPr>
        <w:t>is</w:t>
      </w:r>
      <w:proofErr w:type="spellEnd"/>
      <w:r w:rsidRPr="00CA5EB2">
        <w:rPr>
          <w:rFonts w:ascii="Times New Roman" w:hAnsi="Times New Roman" w:cs="Times New Roman"/>
          <w:sz w:val="24"/>
          <w:szCs w:val="24"/>
        </w:rPr>
        <w:t xml:space="preserve"> sätestatud tingimustel </w:t>
      </w:r>
      <w:r w:rsidR="006470A4" w:rsidRPr="00CA5EB2">
        <w:rPr>
          <w:rFonts w:ascii="Times New Roman" w:hAnsi="Times New Roman" w:cs="Times New Roman"/>
          <w:sz w:val="24"/>
          <w:szCs w:val="24"/>
        </w:rPr>
        <w:t xml:space="preserve">tööandjat või </w:t>
      </w:r>
      <w:r w:rsidRPr="00CA5EB2">
        <w:rPr>
          <w:rFonts w:ascii="Times New Roman" w:hAnsi="Times New Roman" w:cs="Times New Roman"/>
          <w:sz w:val="24"/>
          <w:szCs w:val="24"/>
        </w:rPr>
        <w:t xml:space="preserve">töökohta vahetada. Kui PPA on töökohavahetuse registreerinud, </w:t>
      </w:r>
      <w:r w:rsidR="006470A4" w:rsidRPr="00CA5EB2">
        <w:rPr>
          <w:rFonts w:ascii="Times New Roman" w:hAnsi="Times New Roman" w:cs="Times New Roman"/>
          <w:sz w:val="24"/>
          <w:szCs w:val="24"/>
        </w:rPr>
        <w:t xml:space="preserve">asendatakse </w:t>
      </w:r>
      <w:r w:rsidRPr="00CA5EB2">
        <w:rPr>
          <w:rFonts w:ascii="Times New Roman" w:hAnsi="Times New Roman" w:cs="Times New Roman"/>
          <w:sz w:val="24"/>
          <w:szCs w:val="24"/>
        </w:rPr>
        <w:t>elamisloas kindlaks määratud tingimused uue</w:t>
      </w:r>
      <w:r w:rsidR="006470A4" w:rsidRPr="00CA5EB2">
        <w:rPr>
          <w:rFonts w:ascii="Times New Roman" w:hAnsi="Times New Roman" w:cs="Times New Roman"/>
          <w:sz w:val="24"/>
          <w:szCs w:val="24"/>
        </w:rPr>
        <w:t xml:space="preserve"> tööandja juures või</w:t>
      </w:r>
      <w:r w:rsidRPr="00CA5EB2">
        <w:rPr>
          <w:rFonts w:ascii="Times New Roman" w:hAnsi="Times New Roman" w:cs="Times New Roman"/>
          <w:sz w:val="24"/>
          <w:szCs w:val="24"/>
        </w:rPr>
        <w:t xml:space="preserve"> </w:t>
      </w:r>
      <w:r w:rsidR="006470A4" w:rsidRPr="00CA5EB2">
        <w:rPr>
          <w:rFonts w:ascii="Times New Roman" w:hAnsi="Times New Roman" w:cs="Times New Roman"/>
          <w:sz w:val="24"/>
          <w:szCs w:val="24"/>
        </w:rPr>
        <w:t xml:space="preserve">uuel </w:t>
      </w:r>
      <w:r w:rsidRPr="00CA5EB2">
        <w:rPr>
          <w:rFonts w:ascii="Times New Roman" w:hAnsi="Times New Roman" w:cs="Times New Roman"/>
          <w:sz w:val="24"/>
          <w:szCs w:val="24"/>
        </w:rPr>
        <w:t>töökoha</w:t>
      </w:r>
      <w:r w:rsidR="006470A4" w:rsidRPr="00CA5EB2">
        <w:rPr>
          <w:rFonts w:ascii="Times New Roman" w:hAnsi="Times New Roman" w:cs="Times New Roman"/>
          <w:sz w:val="24"/>
          <w:szCs w:val="24"/>
        </w:rPr>
        <w:t>l töötamise tingimuste</w:t>
      </w:r>
      <w:r w:rsidRPr="00CA5EB2">
        <w:rPr>
          <w:rFonts w:ascii="Times New Roman" w:hAnsi="Times New Roman" w:cs="Times New Roman"/>
          <w:sz w:val="24"/>
          <w:szCs w:val="24"/>
        </w:rPr>
        <w:t xml:space="preserve">ga. Sellest tulenevalt on vaja </w:t>
      </w:r>
      <w:r w:rsidR="006470A4" w:rsidRPr="00CA5EB2">
        <w:rPr>
          <w:rFonts w:ascii="Times New Roman" w:hAnsi="Times New Roman" w:cs="Times New Roman"/>
          <w:sz w:val="24"/>
          <w:szCs w:val="24"/>
        </w:rPr>
        <w:t>VMS-</w:t>
      </w:r>
      <w:proofErr w:type="spellStart"/>
      <w:r w:rsidR="006470A4" w:rsidRPr="00CA5EB2">
        <w:rPr>
          <w:rFonts w:ascii="Times New Roman" w:hAnsi="Times New Roman" w:cs="Times New Roman"/>
          <w:sz w:val="24"/>
          <w:szCs w:val="24"/>
        </w:rPr>
        <w:t>is</w:t>
      </w:r>
      <w:proofErr w:type="spellEnd"/>
      <w:r w:rsidR="006470A4" w:rsidRPr="00CA5EB2">
        <w:rPr>
          <w:rFonts w:ascii="Times New Roman" w:hAnsi="Times New Roman" w:cs="Times New Roman"/>
          <w:sz w:val="24"/>
          <w:szCs w:val="24"/>
        </w:rPr>
        <w:t xml:space="preserve"> </w:t>
      </w:r>
      <w:r w:rsidRPr="00CA5EB2">
        <w:rPr>
          <w:rFonts w:ascii="Times New Roman" w:hAnsi="Times New Roman" w:cs="Times New Roman"/>
          <w:sz w:val="24"/>
          <w:szCs w:val="24"/>
        </w:rPr>
        <w:t xml:space="preserve">täpsustada, et sellel põhjusel ei </w:t>
      </w:r>
      <w:r w:rsidR="006470A4" w:rsidRPr="00CA5EB2">
        <w:rPr>
          <w:rFonts w:ascii="Times New Roman" w:hAnsi="Times New Roman" w:cs="Times New Roman"/>
          <w:sz w:val="24"/>
          <w:szCs w:val="24"/>
        </w:rPr>
        <w:t xml:space="preserve">tunnistata välismaalase elamisluba kehtetuks ega </w:t>
      </w:r>
      <w:r w:rsidRPr="00CA5EB2">
        <w:rPr>
          <w:rFonts w:ascii="Times New Roman" w:hAnsi="Times New Roman" w:cs="Times New Roman"/>
          <w:sz w:val="24"/>
          <w:szCs w:val="24"/>
        </w:rPr>
        <w:t xml:space="preserve">keelduta </w:t>
      </w:r>
      <w:r w:rsidR="006470A4" w:rsidRPr="00CA5EB2">
        <w:rPr>
          <w:rFonts w:ascii="Times New Roman" w:hAnsi="Times New Roman" w:cs="Times New Roman"/>
          <w:sz w:val="24"/>
          <w:szCs w:val="24"/>
        </w:rPr>
        <w:t>selle</w:t>
      </w:r>
      <w:r w:rsidRPr="00CA5EB2">
        <w:rPr>
          <w:rFonts w:ascii="Times New Roman" w:hAnsi="Times New Roman" w:cs="Times New Roman"/>
          <w:sz w:val="24"/>
          <w:szCs w:val="24"/>
        </w:rPr>
        <w:t xml:space="preserve"> pikendamistest</w:t>
      </w:r>
      <w:r w:rsidR="006470A4" w:rsidRPr="00CA5EB2">
        <w:rPr>
          <w:rFonts w:ascii="Times New Roman" w:hAnsi="Times New Roman" w:cs="Times New Roman"/>
          <w:sz w:val="24"/>
          <w:szCs w:val="24"/>
        </w:rPr>
        <w:t>.</w:t>
      </w:r>
    </w:p>
    <w:p w14:paraId="46C65DB4" w14:textId="77777777" w:rsidR="00ED1643" w:rsidRPr="00CA5EB2" w:rsidRDefault="00ED1643" w:rsidP="00ED1643">
      <w:pPr>
        <w:spacing w:after="0" w:line="240" w:lineRule="auto"/>
        <w:jc w:val="both"/>
        <w:rPr>
          <w:rFonts w:ascii="Times New Roman" w:hAnsi="Times New Roman" w:cs="Times New Roman"/>
          <w:sz w:val="24"/>
          <w:szCs w:val="24"/>
        </w:rPr>
      </w:pPr>
    </w:p>
    <w:p w14:paraId="4305A958" w14:textId="4663608C" w:rsidR="00ED1643" w:rsidRPr="00CA5EB2" w:rsidRDefault="00ED1643" w:rsidP="00ED1643">
      <w:pPr>
        <w:spacing w:after="0" w:line="240" w:lineRule="auto"/>
        <w:jc w:val="both"/>
        <w:rPr>
          <w:rFonts w:ascii="Times New Roman" w:hAnsi="Times New Roman" w:cs="Times New Roman"/>
          <w:sz w:val="24"/>
          <w:szCs w:val="24"/>
        </w:rPr>
      </w:pPr>
      <w:r w:rsidRPr="00CA5EB2">
        <w:rPr>
          <w:rFonts w:ascii="Times New Roman" w:hAnsi="Times New Roman" w:cs="Times New Roman"/>
          <w:sz w:val="24"/>
          <w:szCs w:val="24"/>
        </w:rPr>
        <w:t>Samuti kehtestatakse erand, et elamisloas kindlaks määratud tingimuste muutumiseks ei peeta seda, kui välismaalane on olnud tööta VMS-</w:t>
      </w:r>
      <w:proofErr w:type="spellStart"/>
      <w:r w:rsidRPr="00CA5EB2">
        <w:rPr>
          <w:rFonts w:ascii="Times New Roman" w:hAnsi="Times New Roman" w:cs="Times New Roman"/>
          <w:sz w:val="24"/>
          <w:szCs w:val="24"/>
        </w:rPr>
        <w:t>is</w:t>
      </w:r>
      <w:proofErr w:type="spellEnd"/>
      <w:r w:rsidRPr="00CA5EB2">
        <w:rPr>
          <w:rFonts w:ascii="Times New Roman" w:hAnsi="Times New Roman" w:cs="Times New Roman"/>
          <w:sz w:val="24"/>
          <w:szCs w:val="24"/>
        </w:rPr>
        <w:t xml:space="preserve"> lubatud perioodi jooksul. Muudatus on seotud eelnõu § 1 punkti 13 muudatusega, mille kohaselt võib välismaalane edaspidi töötamiseks antud tähtajalise elamisloa kehtivusajal olla tööta. Kui välismaalase tööta olemise periood ei ületa VMS-</w:t>
      </w:r>
      <w:proofErr w:type="spellStart"/>
      <w:r w:rsidRPr="00CA5EB2">
        <w:rPr>
          <w:rFonts w:ascii="Times New Roman" w:hAnsi="Times New Roman" w:cs="Times New Roman"/>
          <w:sz w:val="24"/>
          <w:szCs w:val="24"/>
        </w:rPr>
        <w:t>is</w:t>
      </w:r>
      <w:proofErr w:type="spellEnd"/>
      <w:r w:rsidRPr="00CA5EB2">
        <w:rPr>
          <w:rFonts w:ascii="Times New Roman" w:hAnsi="Times New Roman" w:cs="Times New Roman"/>
          <w:sz w:val="24"/>
          <w:szCs w:val="24"/>
        </w:rPr>
        <w:t xml:space="preserve"> sätestatud lubatud perioodi, siis ei too see kaasa ka tema elamisloa </w:t>
      </w:r>
      <w:r w:rsidR="006470A4" w:rsidRPr="00CA5EB2">
        <w:rPr>
          <w:rFonts w:ascii="Times New Roman" w:hAnsi="Times New Roman" w:cs="Times New Roman"/>
          <w:sz w:val="24"/>
          <w:szCs w:val="24"/>
        </w:rPr>
        <w:t xml:space="preserve">kehtetuks tunnistamist või </w:t>
      </w:r>
      <w:r w:rsidRPr="00CA5EB2">
        <w:rPr>
          <w:rFonts w:ascii="Times New Roman" w:hAnsi="Times New Roman" w:cs="Times New Roman"/>
          <w:sz w:val="24"/>
          <w:szCs w:val="24"/>
        </w:rPr>
        <w:t>pikendamisest keeldumist. Sama põhimõte on kehtivas korras sätestatud ka EL sinise kaardi puhul (VMS-i § 190</w:t>
      </w:r>
      <w:r w:rsidRPr="00CA5EB2">
        <w:rPr>
          <w:rFonts w:ascii="Times New Roman" w:hAnsi="Times New Roman" w:cs="Times New Roman"/>
          <w:sz w:val="24"/>
          <w:szCs w:val="24"/>
          <w:vertAlign w:val="superscript"/>
        </w:rPr>
        <w:t>12</w:t>
      </w:r>
      <w:r w:rsidRPr="00CA5EB2">
        <w:rPr>
          <w:rFonts w:ascii="Times New Roman" w:hAnsi="Times New Roman" w:cs="Times New Roman"/>
          <w:sz w:val="24"/>
          <w:szCs w:val="24"/>
        </w:rPr>
        <w:t xml:space="preserve"> lõige 1). </w:t>
      </w:r>
    </w:p>
    <w:p w14:paraId="38279EBE" w14:textId="77777777" w:rsidR="006470A4" w:rsidRPr="00CA5EB2" w:rsidRDefault="006470A4" w:rsidP="00ED1643">
      <w:pPr>
        <w:spacing w:after="0" w:line="240" w:lineRule="auto"/>
        <w:jc w:val="both"/>
        <w:rPr>
          <w:rFonts w:ascii="Times New Roman" w:hAnsi="Times New Roman" w:cs="Times New Roman"/>
          <w:sz w:val="24"/>
          <w:szCs w:val="24"/>
        </w:rPr>
      </w:pPr>
    </w:p>
    <w:p w14:paraId="473A61DB" w14:textId="7FD2AC54" w:rsidR="006470A4" w:rsidRPr="00CA5EB2" w:rsidRDefault="006470A4" w:rsidP="00ED1643">
      <w:pPr>
        <w:spacing w:after="0" w:line="240" w:lineRule="auto"/>
        <w:jc w:val="both"/>
        <w:rPr>
          <w:rFonts w:ascii="Times New Roman" w:hAnsi="Times New Roman" w:cs="Times New Roman"/>
          <w:sz w:val="24"/>
          <w:szCs w:val="24"/>
        </w:rPr>
      </w:pPr>
      <w:r w:rsidRPr="00CA5EB2">
        <w:rPr>
          <w:rFonts w:ascii="Times New Roman" w:hAnsi="Times New Roman" w:cs="Times New Roman"/>
          <w:sz w:val="24"/>
          <w:szCs w:val="24"/>
        </w:rPr>
        <w:t xml:space="preserve">Muudatustega viiakse ka VMS § 188 lõikes 3 ja VMS § 189 lõikes 3 sätestatud erand töötamise tingimuste muutumise osas </w:t>
      </w:r>
      <w:proofErr w:type="spellStart"/>
      <w:r w:rsidR="00CA5EB2">
        <w:rPr>
          <w:rFonts w:ascii="Times New Roman" w:hAnsi="Times New Roman" w:cs="Times New Roman"/>
          <w:sz w:val="24"/>
          <w:szCs w:val="24"/>
        </w:rPr>
        <w:t>ettevõtjasiselt</w:t>
      </w:r>
      <w:proofErr w:type="spellEnd"/>
      <w:r w:rsidR="00CA5EB2">
        <w:rPr>
          <w:rFonts w:ascii="Times New Roman" w:hAnsi="Times New Roman" w:cs="Times New Roman"/>
          <w:sz w:val="24"/>
          <w:szCs w:val="24"/>
        </w:rPr>
        <w:t xml:space="preserve"> </w:t>
      </w:r>
      <w:proofErr w:type="spellStart"/>
      <w:r w:rsidR="00CA5EB2">
        <w:rPr>
          <w:rFonts w:ascii="Times New Roman" w:hAnsi="Times New Roman" w:cs="Times New Roman"/>
          <w:sz w:val="24"/>
          <w:szCs w:val="24"/>
        </w:rPr>
        <w:t>üleviidud</w:t>
      </w:r>
      <w:proofErr w:type="spellEnd"/>
      <w:r w:rsidR="00CA5EB2">
        <w:rPr>
          <w:rFonts w:ascii="Times New Roman" w:hAnsi="Times New Roman" w:cs="Times New Roman"/>
          <w:sz w:val="24"/>
          <w:szCs w:val="24"/>
        </w:rPr>
        <w:t xml:space="preserve"> töötajate puhul </w:t>
      </w:r>
      <w:r w:rsidRPr="00CA5EB2">
        <w:rPr>
          <w:rFonts w:ascii="Times New Roman" w:hAnsi="Times New Roman" w:cs="Times New Roman"/>
          <w:sz w:val="24"/>
          <w:szCs w:val="24"/>
        </w:rPr>
        <w:t xml:space="preserve">viidatud paragrahvide lõikesse 2. Seeläbi on kõik töötamise tingimuste muutumise erandid välja toodud ühes loetelus. </w:t>
      </w:r>
    </w:p>
    <w:p w14:paraId="6ACA62EF" w14:textId="77777777" w:rsidR="006470A4" w:rsidRPr="00CA5EB2" w:rsidRDefault="006470A4" w:rsidP="00ED1643">
      <w:pPr>
        <w:spacing w:after="0" w:line="240" w:lineRule="auto"/>
        <w:jc w:val="both"/>
        <w:rPr>
          <w:rFonts w:ascii="Times New Roman" w:hAnsi="Times New Roman" w:cs="Times New Roman"/>
          <w:sz w:val="24"/>
          <w:szCs w:val="24"/>
        </w:rPr>
      </w:pPr>
    </w:p>
    <w:p w14:paraId="74140339" w14:textId="57FD4EB0" w:rsidR="00BB7B2F" w:rsidRPr="00982C8D" w:rsidRDefault="006470A4" w:rsidP="007E0942">
      <w:pPr>
        <w:spacing w:after="0" w:line="240" w:lineRule="auto"/>
        <w:jc w:val="both"/>
        <w:rPr>
          <w:rFonts w:ascii="Times New Roman" w:hAnsi="Times New Roman" w:cs="Times New Roman"/>
          <w:sz w:val="24"/>
          <w:szCs w:val="24"/>
          <w:highlight w:val="yellow"/>
        </w:rPr>
      </w:pPr>
      <w:r w:rsidRPr="00CA5EB2">
        <w:rPr>
          <w:rFonts w:ascii="Times New Roman" w:hAnsi="Times New Roman" w:cs="Times New Roman"/>
          <w:sz w:val="24"/>
          <w:szCs w:val="24"/>
        </w:rPr>
        <w:t xml:space="preserve">Võrreldes kehtiva VMS-iga, ei ole enam eraldi sätestatud, et elamisloas kindlaks määratud töötamise tingimuste muutumiseks seda, kui välismaalase, kes töötab õpetajana või tegeleb teadusliku tegevusega, ametikoht sama tööandja juures muutub (kehtiva VMS-i § 188 lõige 2 ja § 189 lõige 2 punkt 1). </w:t>
      </w:r>
      <w:r w:rsidR="00CA5EB2" w:rsidRPr="00CA5EB2">
        <w:rPr>
          <w:rFonts w:ascii="Times New Roman" w:hAnsi="Times New Roman" w:cs="Times New Roman"/>
          <w:sz w:val="24"/>
          <w:szCs w:val="24"/>
        </w:rPr>
        <w:t>Kuna see erisus on kaetud juba loodava VMS § 188 lõike 2 punktiga 3 ning § 189 lõike 2 punktiga 3 (välismaalane vahetab töökohta sama tööandja juures VMS § 184</w:t>
      </w:r>
      <w:r w:rsidR="00CA5EB2" w:rsidRPr="00CA5EB2">
        <w:rPr>
          <w:rFonts w:ascii="Times New Roman" w:hAnsi="Times New Roman" w:cs="Times New Roman"/>
          <w:sz w:val="24"/>
          <w:szCs w:val="24"/>
          <w:vertAlign w:val="superscript"/>
        </w:rPr>
        <w:t>2</w:t>
      </w:r>
      <w:r w:rsidR="00CA5EB2" w:rsidRPr="00CA5EB2">
        <w:rPr>
          <w:rFonts w:ascii="Times New Roman" w:hAnsi="Times New Roman" w:cs="Times New Roman"/>
          <w:sz w:val="24"/>
          <w:szCs w:val="24"/>
        </w:rPr>
        <w:t xml:space="preserve"> alusel), puudub vajadus õpetajate</w:t>
      </w:r>
      <w:r w:rsidR="00CA5EB2">
        <w:rPr>
          <w:rFonts w:ascii="Times New Roman" w:hAnsi="Times New Roman" w:cs="Times New Roman"/>
          <w:sz w:val="24"/>
          <w:szCs w:val="24"/>
        </w:rPr>
        <w:t xml:space="preserve"> või teadlaste osas eraldi aluse kehtestamiseks. </w:t>
      </w:r>
    </w:p>
    <w:p w14:paraId="61169601" w14:textId="77777777" w:rsidR="007D1CFF" w:rsidRDefault="007D1CFF" w:rsidP="007E0942">
      <w:pPr>
        <w:spacing w:after="0" w:line="240" w:lineRule="auto"/>
        <w:jc w:val="both"/>
        <w:rPr>
          <w:rFonts w:ascii="Times New Roman" w:hAnsi="Times New Roman" w:cs="Times New Roman"/>
          <w:sz w:val="24"/>
          <w:szCs w:val="24"/>
          <w:highlight w:val="yellow"/>
        </w:rPr>
      </w:pPr>
    </w:p>
    <w:p w14:paraId="79397437" w14:textId="75CF6400" w:rsidR="007D1CFF" w:rsidRPr="007E2486" w:rsidRDefault="007D1CFF" w:rsidP="007E0942">
      <w:pPr>
        <w:spacing w:after="0" w:line="240" w:lineRule="auto"/>
        <w:jc w:val="both"/>
        <w:rPr>
          <w:rFonts w:ascii="Times New Roman" w:hAnsi="Times New Roman" w:cs="Times New Roman"/>
          <w:sz w:val="24"/>
          <w:szCs w:val="24"/>
        </w:rPr>
      </w:pPr>
      <w:r w:rsidRPr="007E2486">
        <w:rPr>
          <w:rFonts w:ascii="Times New Roman" w:hAnsi="Times New Roman" w:cs="Times New Roman"/>
          <w:b/>
          <w:bCs/>
          <w:sz w:val="24"/>
          <w:szCs w:val="24"/>
        </w:rPr>
        <w:t>Eelnõu § 1 punktidega 10 ja 12</w:t>
      </w:r>
      <w:r w:rsidR="007E2486" w:rsidRPr="007E2486">
        <w:rPr>
          <w:rFonts w:ascii="Times New Roman" w:hAnsi="Times New Roman" w:cs="Times New Roman"/>
          <w:b/>
          <w:bCs/>
          <w:sz w:val="24"/>
          <w:szCs w:val="24"/>
        </w:rPr>
        <w:t xml:space="preserve"> tunnistatakse kehtetuks VMS </w:t>
      </w:r>
      <w:r w:rsidR="007E2486" w:rsidRPr="007E2486">
        <w:rPr>
          <w:rFonts w:ascii="Times New Roman" w:hAnsi="Times New Roman" w:cs="Times New Roman"/>
          <w:sz w:val="24"/>
          <w:szCs w:val="24"/>
        </w:rPr>
        <w:t xml:space="preserve">§ 188 lõige 3 ja § 189 lõige 3. </w:t>
      </w:r>
      <w:r w:rsidR="007E2486">
        <w:rPr>
          <w:rFonts w:ascii="Times New Roman" w:hAnsi="Times New Roman" w:cs="Times New Roman"/>
          <w:sz w:val="24"/>
          <w:szCs w:val="24"/>
        </w:rPr>
        <w:t xml:space="preserve">Tegemist on tehnilise muudatusega, kuna samasisuline säte viiakse </w:t>
      </w:r>
      <w:r w:rsidR="007E2486" w:rsidRPr="007E2486">
        <w:rPr>
          <w:rFonts w:ascii="Times New Roman" w:hAnsi="Times New Roman" w:cs="Times New Roman"/>
          <w:sz w:val="24"/>
          <w:szCs w:val="24"/>
        </w:rPr>
        <w:t xml:space="preserve">eelnõu § 1 punktide 9 ja </w:t>
      </w:r>
      <w:r w:rsidR="007E2486" w:rsidRPr="007E2486">
        <w:rPr>
          <w:rFonts w:ascii="Times New Roman" w:hAnsi="Times New Roman" w:cs="Times New Roman"/>
          <w:sz w:val="24"/>
          <w:szCs w:val="24"/>
        </w:rPr>
        <w:lastRenderedPageBreak/>
        <w:t>11 muudatustega</w:t>
      </w:r>
      <w:r w:rsidR="007E2486">
        <w:rPr>
          <w:rFonts w:ascii="Times New Roman" w:hAnsi="Times New Roman" w:cs="Times New Roman"/>
          <w:sz w:val="24"/>
          <w:szCs w:val="24"/>
        </w:rPr>
        <w:t xml:space="preserve"> VMS</w:t>
      </w:r>
      <w:r w:rsidR="007E2486" w:rsidRPr="007E2486">
        <w:rPr>
          <w:rFonts w:ascii="Times New Roman" w:hAnsi="Times New Roman" w:cs="Times New Roman"/>
          <w:sz w:val="24"/>
          <w:szCs w:val="24"/>
        </w:rPr>
        <w:t xml:space="preserve"> § 188 lõikesse 2 ja § 189 lõikesse 2</w:t>
      </w:r>
      <w:r w:rsidR="007E2486">
        <w:rPr>
          <w:rFonts w:ascii="Times New Roman" w:hAnsi="Times New Roman" w:cs="Times New Roman"/>
          <w:sz w:val="24"/>
          <w:szCs w:val="24"/>
        </w:rPr>
        <w:t xml:space="preserve">, kus need VMS ülesehituselt paremini sobivad. </w:t>
      </w:r>
    </w:p>
    <w:p w14:paraId="0FFB770D" w14:textId="77777777" w:rsidR="007D1CFF" w:rsidRPr="00CF39DD" w:rsidRDefault="007D1CFF" w:rsidP="007E0942">
      <w:pPr>
        <w:spacing w:after="0" w:line="240" w:lineRule="auto"/>
        <w:jc w:val="both"/>
        <w:rPr>
          <w:rFonts w:ascii="Times New Roman" w:hAnsi="Times New Roman" w:cs="Times New Roman"/>
          <w:b/>
          <w:bCs/>
          <w:sz w:val="24"/>
          <w:szCs w:val="24"/>
        </w:rPr>
      </w:pPr>
    </w:p>
    <w:p w14:paraId="756FDB40" w14:textId="2B01CB85" w:rsidR="00D00C34" w:rsidRPr="00CF39DD" w:rsidRDefault="00D00C34"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Eelnõu § 1 punkti</w:t>
      </w:r>
      <w:r w:rsidR="00F7671C" w:rsidRPr="00CF39DD">
        <w:rPr>
          <w:rFonts w:ascii="Times New Roman" w:hAnsi="Times New Roman" w:cs="Times New Roman"/>
          <w:b/>
          <w:bCs/>
          <w:sz w:val="24"/>
          <w:szCs w:val="24"/>
        </w:rPr>
        <w:t>ga</w:t>
      </w:r>
      <w:r w:rsidRPr="00CF39DD">
        <w:rPr>
          <w:rFonts w:ascii="Times New Roman" w:hAnsi="Times New Roman" w:cs="Times New Roman"/>
          <w:b/>
          <w:bCs/>
          <w:sz w:val="24"/>
          <w:szCs w:val="24"/>
        </w:rPr>
        <w:t xml:space="preserve"> </w:t>
      </w:r>
      <w:r w:rsidRPr="00F02EF3">
        <w:rPr>
          <w:rFonts w:ascii="Times New Roman" w:hAnsi="Times New Roman" w:cs="Times New Roman"/>
          <w:b/>
          <w:bCs/>
          <w:sz w:val="24"/>
          <w:szCs w:val="24"/>
        </w:rPr>
        <w:t>1</w:t>
      </w:r>
      <w:r w:rsidR="007D1CFF">
        <w:rPr>
          <w:rFonts w:ascii="Times New Roman" w:hAnsi="Times New Roman" w:cs="Times New Roman"/>
          <w:b/>
          <w:bCs/>
          <w:sz w:val="24"/>
          <w:szCs w:val="24"/>
        </w:rPr>
        <w:t>5</w:t>
      </w:r>
      <w:r w:rsidR="00F7671C" w:rsidRPr="00CF39DD">
        <w:rPr>
          <w:rFonts w:ascii="Times New Roman" w:hAnsi="Times New Roman" w:cs="Times New Roman"/>
          <w:sz w:val="24"/>
          <w:szCs w:val="24"/>
        </w:rPr>
        <w:t xml:space="preserve"> tunnistatakse kehtetuks VMS</w:t>
      </w:r>
      <w:r w:rsidR="005517E7">
        <w:rPr>
          <w:rFonts w:ascii="Times New Roman" w:hAnsi="Times New Roman" w:cs="Times New Roman"/>
          <w:sz w:val="24"/>
          <w:szCs w:val="24"/>
        </w:rPr>
        <w:t xml:space="preserve">-i </w:t>
      </w:r>
      <w:r w:rsidR="00176EEE" w:rsidRPr="00CF39DD">
        <w:rPr>
          <w:rFonts w:ascii="Times New Roman" w:hAnsi="Times New Roman" w:cs="Times New Roman"/>
          <w:sz w:val="24"/>
          <w:szCs w:val="24"/>
        </w:rPr>
        <w:t>§</w:t>
      </w:r>
      <w:r w:rsidR="005517E7">
        <w:rPr>
          <w:rFonts w:ascii="Times New Roman" w:hAnsi="Times New Roman" w:cs="Times New Roman"/>
          <w:sz w:val="24"/>
          <w:szCs w:val="24"/>
        </w:rPr>
        <w:t xml:space="preserve">-d </w:t>
      </w:r>
      <w:r w:rsidR="00176EEE" w:rsidRPr="00CF39DD">
        <w:rPr>
          <w:rFonts w:ascii="Times New Roman" w:hAnsi="Times New Roman" w:cs="Times New Roman"/>
          <w:sz w:val="24"/>
          <w:szCs w:val="24"/>
        </w:rPr>
        <w:t>190</w:t>
      </w:r>
      <w:r w:rsidR="00176EEE" w:rsidRPr="00CF39DD">
        <w:rPr>
          <w:rFonts w:ascii="Times New Roman" w:hAnsi="Times New Roman" w:cs="Times New Roman"/>
          <w:sz w:val="24"/>
          <w:szCs w:val="24"/>
          <w:vertAlign w:val="superscript"/>
        </w:rPr>
        <w:t>8</w:t>
      </w:r>
      <w:r w:rsidR="00176EEE" w:rsidRPr="00CF39DD">
        <w:rPr>
          <w:rFonts w:ascii="Times New Roman" w:hAnsi="Times New Roman" w:cs="Times New Roman"/>
          <w:sz w:val="24"/>
          <w:szCs w:val="24"/>
        </w:rPr>
        <w:t xml:space="preserve"> </w:t>
      </w:r>
      <w:r w:rsidR="005517E7">
        <w:rPr>
          <w:rFonts w:ascii="Times New Roman" w:hAnsi="Times New Roman" w:cs="Times New Roman"/>
          <w:sz w:val="24"/>
          <w:szCs w:val="24"/>
        </w:rPr>
        <w:t>ja 190</w:t>
      </w:r>
      <w:r w:rsidR="005517E7">
        <w:rPr>
          <w:rFonts w:ascii="Times New Roman" w:hAnsi="Times New Roman" w:cs="Times New Roman"/>
          <w:sz w:val="24"/>
          <w:szCs w:val="24"/>
          <w:vertAlign w:val="superscript"/>
        </w:rPr>
        <w:t>9</w:t>
      </w:r>
      <w:r w:rsidR="005517E7">
        <w:rPr>
          <w:rFonts w:ascii="Times New Roman" w:hAnsi="Times New Roman" w:cs="Times New Roman"/>
          <w:sz w:val="24"/>
          <w:szCs w:val="24"/>
        </w:rPr>
        <w:t xml:space="preserve">, </w:t>
      </w:r>
      <w:r w:rsidR="00F7671C" w:rsidRPr="00CF39DD">
        <w:rPr>
          <w:rFonts w:ascii="Times New Roman" w:hAnsi="Times New Roman" w:cs="Times New Roman"/>
          <w:sz w:val="24"/>
          <w:szCs w:val="24"/>
        </w:rPr>
        <w:t>§</w:t>
      </w:r>
      <w:r w:rsidR="005517E7">
        <w:rPr>
          <w:rFonts w:ascii="Times New Roman" w:hAnsi="Times New Roman" w:cs="Times New Roman"/>
          <w:sz w:val="24"/>
          <w:szCs w:val="24"/>
        </w:rPr>
        <w:t xml:space="preserve"> </w:t>
      </w:r>
      <w:r w:rsidR="00F7671C" w:rsidRPr="00CF39DD">
        <w:rPr>
          <w:rFonts w:ascii="Times New Roman" w:hAnsi="Times New Roman" w:cs="Times New Roman"/>
          <w:sz w:val="24"/>
          <w:szCs w:val="24"/>
        </w:rPr>
        <w:t>190</w:t>
      </w:r>
      <w:r w:rsidR="00F7671C" w:rsidRPr="00CF39DD">
        <w:rPr>
          <w:rFonts w:ascii="Times New Roman" w:hAnsi="Times New Roman" w:cs="Times New Roman"/>
          <w:sz w:val="24"/>
          <w:szCs w:val="24"/>
          <w:vertAlign w:val="superscript"/>
        </w:rPr>
        <w:t>10</w:t>
      </w:r>
      <w:r w:rsidR="00F7671C" w:rsidRPr="00CF39DD">
        <w:rPr>
          <w:rFonts w:ascii="Times New Roman" w:hAnsi="Times New Roman" w:cs="Times New Roman"/>
          <w:sz w:val="24"/>
          <w:szCs w:val="24"/>
        </w:rPr>
        <w:t xml:space="preserve"> lõige 2 ning §</w:t>
      </w:r>
      <w:r w:rsidR="005517E7">
        <w:rPr>
          <w:rFonts w:ascii="Times New Roman" w:hAnsi="Times New Roman" w:cs="Times New Roman"/>
          <w:sz w:val="24"/>
          <w:szCs w:val="24"/>
        </w:rPr>
        <w:t xml:space="preserve"> </w:t>
      </w:r>
      <w:r w:rsidR="00F7671C" w:rsidRPr="00CF39DD">
        <w:rPr>
          <w:rFonts w:ascii="Times New Roman" w:hAnsi="Times New Roman" w:cs="Times New Roman"/>
          <w:sz w:val="24"/>
          <w:szCs w:val="24"/>
        </w:rPr>
        <w:t>190</w:t>
      </w:r>
      <w:r w:rsidR="00F7671C" w:rsidRPr="00CF39DD">
        <w:rPr>
          <w:rFonts w:ascii="Times New Roman" w:hAnsi="Times New Roman" w:cs="Times New Roman"/>
          <w:sz w:val="24"/>
          <w:szCs w:val="24"/>
          <w:vertAlign w:val="superscript"/>
        </w:rPr>
        <w:t>12</w:t>
      </w:r>
      <w:r w:rsidR="00F7671C" w:rsidRPr="00CF39DD">
        <w:rPr>
          <w:rFonts w:ascii="Times New Roman" w:hAnsi="Times New Roman" w:cs="Times New Roman"/>
          <w:sz w:val="24"/>
          <w:szCs w:val="24"/>
        </w:rPr>
        <w:t xml:space="preserve"> lõike 1 punktid 2 ja 3.</w:t>
      </w:r>
      <w:r w:rsidR="00F7671C" w:rsidRPr="00CF39DD">
        <w:rPr>
          <w:rFonts w:ascii="Times New Roman" w:hAnsi="Times New Roman" w:cs="Times New Roman"/>
          <w:b/>
          <w:bCs/>
          <w:sz w:val="24"/>
          <w:szCs w:val="24"/>
        </w:rPr>
        <w:t xml:space="preserve"> </w:t>
      </w:r>
    </w:p>
    <w:p w14:paraId="39338290" w14:textId="77777777" w:rsidR="001D154E" w:rsidRPr="00CF39DD" w:rsidRDefault="001D154E" w:rsidP="007E0942">
      <w:pPr>
        <w:spacing w:after="0" w:line="240" w:lineRule="auto"/>
        <w:jc w:val="both"/>
        <w:rPr>
          <w:rFonts w:ascii="Times New Roman" w:hAnsi="Times New Roman" w:cs="Times New Roman"/>
          <w:b/>
          <w:bCs/>
          <w:sz w:val="24"/>
          <w:szCs w:val="24"/>
        </w:rPr>
      </w:pPr>
    </w:p>
    <w:p w14:paraId="73E8E24F" w14:textId="5D3591C3" w:rsidR="00870929" w:rsidRPr="00CF39DD" w:rsidRDefault="00870929"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VMS</w:t>
      </w:r>
      <w:r w:rsidR="005517E7">
        <w:rPr>
          <w:rFonts w:ascii="Times New Roman" w:hAnsi="Times New Roman" w:cs="Times New Roman"/>
          <w:sz w:val="24"/>
          <w:szCs w:val="24"/>
        </w:rPr>
        <w:t>-i</w:t>
      </w:r>
      <w:r w:rsidRPr="00CF39DD">
        <w:rPr>
          <w:rFonts w:ascii="Times New Roman" w:hAnsi="Times New Roman" w:cs="Times New Roman"/>
          <w:sz w:val="24"/>
          <w:szCs w:val="24"/>
        </w:rPr>
        <w:t xml:space="preserve"> § 190</w:t>
      </w:r>
      <w:r w:rsidRPr="00CF39DD">
        <w:rPr>
          <w:rFonts w:ascii="Times New Roman" w:hAnsi="Times New Roman" w:cs="Times New Roman"/>
          <w:sz w:val="24"/>
          <w:szCs w:val="24"/>
          <w:vertAlign w:val="superscript"/>
        </w:rPr>
        <w:t>4</w:t>
      </w:r>
      <w:r w:rsidRPr="00CF39DD">
        <w:rPr>
          <w:rFonts w:ascii="Times New Roman" w:hAnsi="Times New Roman" w:cs="Times New Roman"/>
          <w:sz w:val="24"/>
          <w:szCs w:val="24"/>
        </w:rPr>
        <w:t xml:space="preserve"> alusel kohaldatakse </w:t>
      </w:r>
      <w:r w:rsidR="008047D3" w:rsidRPr="00CF39DD">
        <w:rPr>
          <w:rFonts w:ascii="Times New Roman" w:hAnsi="Times New Roman" w:cs="Times New Roman"/>
          <w:sz w:val="24"/>
          <w:szCs w:val="24"/>
        </w:rPr>
        <w:t>EL</w:t>
      </w:r>
      <w:r w:rsidR="005517E7">
        <w:rPr>
          <w:rFonts w:ascii="Times New Roman" w:hAnsi="Times New Roman" w:cs="Times New Roman"/>
          <w:sz w:val="24"/>
          <w:szCs w:val="24"/>
        </w:rPr>
        <w:t>-i</w:t>
      </w:r>
      <w:r w:rsidRPr="00CF39DD">
        <w:rPr>
          <w:rFonts w:ascii="Times New Roman" w:hAnsi="Times New Roman" w:cs="Times New Roman"/>
          <w:sz w:val="24"/>
          <w:szCs w:val="24"/>
        </w:rPr>
        <w:t xml:space="preserve"> sinisele kaardile töötamiseks </w:t>
      </w:r>
      <w:r w:rsidR="006618A1">
        <w:rPr>
          <w:rFonts w:ascii="Times New Roman" w:hAnsi="Times New Roman" w:cs="Times New Roman"/>
          <w:sz w:val="24"/>
          <w:szCs w:val="24"/>
        </w:rPr>
        <w:t>ant</w:t>
      </w:r>
      <w:r w:rsidR="00042927">
        <w:rPr>
          <w:rFonts w:ascii="Times New Roman" w:hAnsi="Times New Roman" w:cs="Times New Roman"/>
          <w:sz w:val="24"/>
          <w:szCs w:val="24"/>
        </w:rPr>
        <w:t>ud</w:t>
      </w:r>
      <w:r w:rsidR="006C29B1">
        <w:rPr>
          <w:rFonts w:ascii="Times New Roman" w:hAnsi="Times New Roman" w:cs="Times New Roman"/>
          <w:sz w:val="24"/>
          <w:szCs w:val="24"/>
        </w:rPr>
        <w:t xml:space="preserve"> </w:t>
      </w:r>
      <w:r w:rsidRPr="00CF39DD">
        <w:rPr>
          <w:rFonts w:ascii="Times New Roman" w:hAnsi="Times New Roman" w:cs="Times New Roman"/>
          <w:sz w:val="24"/>
          <w:szCs w:val="24"/>
        </w:rPr>
        <w:t xml:space="preserve">elamisloa </w:t>
      </w:r>
      <w:proofErr w:type="spellStart"/>
      <w:r w:rsidRPr="00CF39DD">
        <w:rPr>
          <w:rFonts w:ascii="Times New Roman" w:hAnsi="Times New Roman" w:cs="Times New Roman"/>
          <w:sz w:val="24"/>
          <w:szCs w:val="24"/>
        </w:rPr>
        <w:t>üldregulatsiooni</w:t>
      </w:r>
      <w:proofErr w:type="spellEnd"/>
      <w:r w:rsidRPr="00CF39DD">
        <w:rPr>
          <w:rFonts w:ascii="Times New Roman" w:hAnsi="Times New Roman" w:cs="Times New Roman"/>
          <w:sz w:val="24"/>
          <w:szCs w:val="24"/>
        </w:rPr>
        <w:t xml:space="preserve">, arvestades </w:t>
      </w:r>
      <w:r w:rsidR="008047D3" w:rsidRPr="00CF39DD">
        <w:rPr>
          <w:rFonts w:ascii="Times New Roman" w:hAnsi="Times New Roman" w:cs="Times New Roman"/>
          <w:sz w:val="24"/>
          <w:szCs w:val="24"/>
        </w:rPr>
        <w:t>EL</w:t>
      </w:r>
      <w:r w:rsidR="005517E7">
        <w:rPr>
          <w:rFonts w:ascii="Times New Roman" w:hAnsi="Times New Roman" w:cs="Times New Roman"/>
          <w:sz w:val="24"/>
          <w:szCs w:val="24"/>
        </w:rPr>
        <w:t>-i</w:t>
      </w:r>
      <w:r w:rsidRPr="00CF39DD">
        <w:rPr>
          <w:rFonts w:ascii="Times New Roman" w:hAnsi="Times New Roman" w:cs="Times New Roman"/>
          <w:sz w:val="24"/>
          <w:szCs w:val="24"/>
        </w:rPr>
        <w:t xml:space="preserve"> sinise kaardi erisusi.</w:t>
      </w:r>
    </w:p>
    <w:p w14:paraId="6091496B" w14:textId="77777777" w:rsidR="00870929" w:rsidRPr="00CF39DD" w:rsidRDefault="00870929" w:rsidP="007E0942">
      <w:pPr>
        <w:spacing w:after="0" w:line="240" w:lineRule="auto"/>
        <w:jc w:val="both"/>
        <w:rPr>
          <w:rFonts w:ascii="Times New Roman" w:hAnsi="Times New Roman" w:cs="Times New Roman"/>
          <w:sz w:val="24"/>
          <w:szCs w:val="24"/>
        </w:rPr>
      </w:pPr>
    </w:p>
    <w:p w14:paraId="12B0E26D" w14:textId="68CD7D4E" w:rsidR="00870929" w:rsidRPr="00CF39DD" w:rsidRDefault="00176EEE"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VMS</w:t>
      </w:r>
      <w:r w:rsidR="005517E7">
        <w:rPr>
          <w:rFonts w:ascii="Times New Roman" w:hAnsi="Times New Roman" w:cs="Times New Roman"/>
          <w:sz w:val="24"/>
          <w:szCs w:val="24"/>
          <w:u w:val="single"/>
        </w:rPr>
        <w:t>-i</w:t>
      </w:r>
      <w:r w:rsidRPr="00CF39DD">
        <w:rPr>
          <w:rFonts w:ascii="Times New Roman" w:hAnsi="Times New Roman" w:cs="Times New Roman"/>
          <w:sz w:val="24"/>
          <w:szCs w:val="24"/>
          <w:u w:val="single"/>
        </w:rPr>
        <w:t xml:space="preserve"> §</w:t>
      </w:r>
      <w:r w:rsidR="005517E7">
        <w:rPr>
          <w:rFonts w:ascii="Times New Roman" w:hAnsi="Times New Roman" w:cs="Times New Roman"/>
          <w:sz w:val="24"/>
          <w:szCs w:val="24"/>
          <w:u w:val="single"/>
        </w:rPr>
        <w:t xml:space="preserve">-s </w:t>
      </w:r>
      <w:r w:rsidRPr="00CF39DD">
        <w:rPr>
          <w:rFonts w:ascii="Times New Roman" w:hAnsi="Times New Roman" w:cs="Times New Roman"/>
          <w:sz w:val="24"/>
          <w:szCs w:val="24"/>
          <w:u w:val="single"/>
        </w:rPr>
        <w:t>190</w:t>
      </w:r>
      <w:r w:rsidRPr="00CF39DD">
        <w:rPr>
          <w:rFonts w:ascii="Times New Roman" w:hAnsi="Times New Roman" w:cs="Times New Roman"/>
          <w:sz w:val="24"/>
          <w:szCs w:val="24"/>
          <w:u w:val="single"/>
          <w:vertAlign w:val="superscript"/>
        </w:rPr>
        <w:t>8</w:t>
      </w:r>
      <w:r w:rsidRPr="00CF39DD">
        <w:rPr>
          <w:rFonts w:ascii="Times New Roman" w:hAnsi="Times New Roman" w:cs="Times New Roman"/>
          <w:sz w:val="24"/>
          <w:szCs w:val="24"/>
        </w:rPr>
        <w:t xml:space="preserve"> on sätestatud Eesti Töötukassa loa nõuded </w:t>
      </w:r>
      <w:r w:rsidR="005517E7">
        <w:rPr>
          <w:rFonts w:ascii="Times New Roman" w:hAnsi="Times New Roman" w:cs="Times New Roman"/>
          <w:sz w:val="24"/>
          <w:szCs w:val="24"/>
        </w:rPr>
        <w:t>EL-i</w:t>
      </w:r>
      <w:r w:rsidRPr="00CF39DD">
        <w:rPr>
          <w:rFonts w:ascii="Times New Roman" w:hAnsi="Times New Roman" w:cs="Times New Roman"/>
          <w:sz w:val="24"/>
          <w:szCs w:val="24"/>
        </w:rPr>
        <w:t xml:space="preserve"> sinise kaardi valdajatele, </w:t>
      </w:r>
      <w:r w:rsidR="00380820" w:rsidRPr="00CF39DD">
        <w:rPr>
          <w:rFonts w:ascii="Times New Roman" w:hAnsi="Times New Roman" w:cs="Times New Roman"/>
          <w:sz w:val="24"/>
          <w:szCs w:val="24"/>
        </w:rPr>
        <w:t>kes</w:t>
      </w:r>
      <w:r w:rsidRPr="00CF39DD">
        <w:rPr>
          <w:rFonts w:ascii="Times New Roman" w:hAnsi="Times New Roman" w:cs="Times New Roman"/>
          <w:sz w:val="24"/>
          <w:szCs w:val="24"/>
        </w:rPr>
        <w:t xml:space="preserve"> asuvad tööle teise tööandja juurde</w:t>
      </w:r>
      <w:r w:rsidR="006C5106" w:rsidRPr="00CF39DD">
        <w:rPr>
          <w:rFonts w:ascii="Times New Roman" w:hAnsi="Times New Roman" w:cs="Times New Roman"/>
          <w:sz w:val="24"/>
          <w:szCs w:val="24"/>
        </w:rPr>
        <w:t>. VMS</w:t>
      </w:r>
      <w:r w:rsidR="005517E7">
        <w:rPr>
          <w:rFonts w:ascii="Times New Roman" w:hAnsi="Times New Roman" w:cs="Times New Roman"/>
          <w:sz w:val="24"/>
          <w:szCs w:val="24"/>
        </w:rPr>
        <w:t>-i</w:t>
      </w:r>
      <w:r w:rsidR="006C5106" w:rsidRPr="00CF39DD">
        <w:rPr>
          <w:rFonts w:ascii="Times New Roman" w:hAnsi="Times New Roman" w:cs="Times New Roman"/>
          <w:sz w:val="24"/>
          <w:szCs w:val="24"/>
        </w:rPr>
        <w:t xml:space="preserve"> §</w:t>
      </w:r>
      <w:r w:rsidR="005517E7">
        <w:rPr>
          <w:rFonts w:ascii="Times New Roman" w:hAnsi="Times New Roman" w:cs="Times New Roman"/>
          <w:sz w:val="24"/>
          <w:szCs w:val="24"/>
        </w:rPr>
        <w:t xml:space="preserve"> </w:t>
      </w:r>
      <w:r w:rsidR="006C5106" w:rsidRPr="00CF39DD">
        <w:rPr>
          <w:rFonts w:ascii="Times New Roman" w:hAnsi="Times New Roman" w:cs="Times New Roman"/>
          <w:sz w:val="24"/>
          <w:szCs w:val="24"/>
        </w:rPr>
        <w:t>190</w:t>
      </w:r>
      <w:r w:rsidR="00F10EB3" w:rsidRPr="00F10EB3">
        <w:rPr>
          <w:rFonts w:ascii="Times New Roman" w:hAnsi="Times New Roman" w:cs="Times New Roman"/>
          <w:sz w:val="24"/>
          <w:szCs w:val="24"/>
          <w:vertAlign w:val="superscript"/>
        </w:rPr>
        <w:t>8</w:t>
      </w:r>
      <w:r w:rsidR="006C5106" w:rsidRPr="00CF39DD">
        <w:rPr>
          <w:rFonts w:ascii="Times New Roman" w:hAnsi="Times New Roman" w:cs="Times New Roman"/>
          <w:sz w:val="24"/>
          <w:szCs w:val="24"/>
        </w:rPr>
        <w:t xml:space="preserve"> kohaselt</w:t>
      </w:r>
      <w:r w:rsidR="00380820" w:rsidRPr="00CF39DD">
        <w:rPr>
          <w:rFonts w:ascii="Times New Roman" w:hAnsi="Times New Roman" w:cs="Times New Roman"/>
          <w:sz w:val="24"/>
          <w:szCs w:val="24"/>
        </w:rPr>
        <w:t xml:space="preserve">: </w:t>
      </w:r>
      <w:r w:rsidRPr="00CF39DD">
        <w:rPr>
          <w:rFonts w:ascii="Times New Roman" w:hAnsi="Times New Roman" w:cs="Times New Roman"/>
          <w:sz w:val="24"/>
          <w:szCs w:val="24"/>
        </w:rPr>
        <w:t xml:space="preserve"> </w:t>
      </w:r>
    </w:p>
    <w:p w14:paraId="6C7F85DB" w14:textId="00BC7BD9" w:rsidR="00870929" w:rsidRPr="00CF39DD" w:rsidRDefault="00870929" w:rsidP="004A0BEF">
      <w:pPr>
        <w:pStyle w:val="Loendilik"/>
        <w:numPr>
          <w:ilvl w:val="0"/>
          <w:numId w:val="17"/>
        </w:numPr>
        <w:jc w:val="both"/>
        <w:rPr>
          <w:rFonts w:ascii="Times New Roman" w:hAnsi="Times New Roman"/>
          <w:sz w:val="24"/>
          <w:szCs w:val="24"/>
        </w:rPr>
      </w:pPr>
      <w:r w:rsidRPr="00CF39DD">
        <w:rPr>
          <w:rFonts w:ascii="Times New Roman" w:hAnsi="Times New Roman"/>
          <w:sz w:val="24"/>
          <w:szCs w:val="24"/>
        </w:rPr>
        <w:t xml:space="preserve">kui välismaalane elab Eestis </w:t>
      </w:r>
      <w:r w:rsidR="005517E7" w:rsidRPr="005517E7">
        <w:rPr>
          <w:rFonts w:ascii="Times New Roman" w:hAnsi="Times New Roman"/>
          <w:sz w:val="24"/>
          <w:szCs w:val="24"/>
        </w:rPr>
        <w:t xml:space="preserve">EL-i </w:t>
      </w:r>
      <w:r w:rsidRPr="00CF39DD">
        <w:rPr>
          <w:rFonts w:ascii="Times New Roman" w:hAnsi="Times New Roman"/>
          <w:sz w:val="24"/>
          <w:szCs w:val="24"/>
        </w:rPr>
        <w:t xml:space="preserve">sinise kaardi alusel ja soovib </w:t>
      </w:r>
      <w:r w:rsidR="00227FF4" w:rsidRPr="00CF39DD">
        <w:rPr>
          <w:rFonts w:ascii="Times New Roman" w:hAnsi="Times New Roman"/>
          <w:sz w:val="24"/>
          <w:szCs w:val="24"/>
        </w:rPr>
        <w:t xml:space="preserve">selle </w:t>
      </w:r>
      <w:r w:rsidRPr="00CF39DD">
        <w:rPr>
          <w:rFonts w:ascii="Times New Roman" w:hAnsi="Times New Roman"/>
          <w:sz w:val="24"/>
          <w:szCs w:val="24"/>
        </w:rPr>
        <w:t xml:space="preserve">kehtivusaja esimese 12 kuu jooksul lõpetada töötamise selle tööandja juures, kelle juurde tööle asumiseks talle </w:t>
      </w:r>
      <w:r w:rsidR="005517E7" w:rsidRPr="005517E7">
        <w:rPr>
          <w:rFonts w:ascii="Times New Roman" w:hAnsi="Times New Roman"/>
          <w:sz w:val="24"/>
          <w:szCs w:val="24"/>
        </w:rPr>
        <w:t xml:space="preserve">EL-i </w:t>
      </w:r>
      <w:r w:rsidRPr="00CF39DD">
        <w:rPr>
          <w:rFonts w:ascii="Times New Roman" w:hAnsi="Times New Roman"/>
          <w:sz w:val="24"/>
          <w:szCs w:val="24"/>
        </w:rPr>
        <w:t>sinine kaart anti, ning asuda tööle teise tööandja juurde, vajab teine tööandja välismaalase tööle võtmiseks Eesti Töötukassa luba</w:t>
      </w:r>
      <w:r w:rsidR="00FA1BBD">
        <w:rPr>
          <w:rFonts w:ascii="Times New Roman" w:hAnsi="Times New Roman"/>
          <w:sz w:val="24"/>
          <w:szCs w:val="24"/>
        </w:rPr>
        <w:t>;</w:t>
      </w:r>
    </w:p>
    <w:p w14:paraId="5B5A61AC" w14:textId="76B743D8" w:rsidR="00870929" w:rsidRPr="00CF39DD" w:rsidRDefault="00870929" w:rsidP="004A0BEF">
      <w:pPr>
        <w:pStyle w:val="Loendilik"/>
        <w:numPr>
          <w:ilvl w:val="0"/>
          <w:numId w:val="17"/>
        </w:numPr>
        <w:jc w:val="both"/>
        <w:rPr>
          <w:rFonts w:ascii="Times New Roman" w:hAnsi="Times New Roman"/>
          <w:sz w:val="24"/>
          <w:szCs w:val="24"/>
        </w:rPr>
      </w:pPr>
      <w:r w:rsidRPr="00CF39DD">
        <w:rPr>
          <w:rFonts w:ascii="Times New Roman" w:hAnsi="Times New Roman"/>
          <w:sz w:val="24"/>
          <w:szCs w:val="24"/>
        </w:rPr>
        <w:t>tööandja taotlusel võib Eesti Töötukassa anda tööandjale loa töökoha täitmiseks välismaalasega, kui tööandja, kelle juurde välismaalane soovib tööle asuda, ei ole VMS</w:t>
      </w:r>
      <w:r w:rsidR="005517E7">
        <w:rPr>
          <w:rFonts w:ascii="Times New Roman" w:hAnsi="Times New Roman"/>
          <w:sz w:val="24"/>
          <w:szCs w:val="24"/>
        </w:rPr>
        <w:t>-i</w:t>
      </w:r>
      <w:r w:rsidRPr="00CF39DD">
        <w:rPr>
          <w:rFonts w:ascii="Times New Roman" w:hAnsi="Times New Roman"/>
          <w:sz w:val="24"/>
          <w:szCs w:val="24"/>
        </w:rPr>
        <w:t xml:space="preserve"> §</w:t>
      </w:r>
      <w:r w:rsidR="005517E7">
        <w:rPr>
          <w:rFonts w:ascii="Times New Roman" w:hAnsi="Times New Roman"/>
          <w:sz w:val="24"/>
          <w:szCs w:val="24"/>
        </w:rPr>
        <w:t>-s</w:t>
      </w:r>
      <w:r w:rsidRPr="00CF39DD">
        <w:rPr>
          <w:rFonts w:ascii="Times New Roman" w:hAnsi="Times New Roman"/>
          <w:sz w:val="24"/>
          <w:szCs w:val="24"/>
        </w:rPr>
        <w:t xml:space="preserve"> 177 sätestatud tingimustel ja korras leidnud sobivat töötajat</w:t>
      </w:r>
      <w:r w:rsidR="00FA1BBD">
        <w:rPr>
          <w:rFonts w:ascii="Times New Roman" w:hAnsi="Times New Roman"/>
          <w:sz w:val="24"/>
          <w:szCs w:val="24"/>
        </w:rPr>
        <w:t>;</w:t>
      </w:r>
    </w:p>
    <w:p w14:paraId="0EDDD6E4" w14:textId="3F6FFBE7" w:rsidR="00870929" w:rsidRPr="00CF39DD" w:rsidRDefault="00870929" w:rsidP="004A0BEF">
      <w:pPr>
        <w:pStyle w:val="Loendilik"/>
        <w:numPr>
          <w:ilvl w:val="0"/>
          <w:numId w:val="17"/>
        </w:numPr>
        <w:jc w:val="both"/>
        <w:rPr>
          <w:rFonts w:ascii="Times New Roman" w:hAnsi="Times New Roman"/>
          <w:sz w:val="24"/>
          <w:szCs w:val="24"/>
        </w:rPr>
      </w:pPr>
      <w:r w:rsidRPr="00CF39DD">
        <w:rPr>
          <w:rFonts w:ascii="Times New Roman" w:hAnsi="Times New Roman"/>
          <w:sz w:val="24"/>
          <w:szCs w:val="24"/>
        </w:rPr>
        <w:t xml:space="preserve">kui välismaalane on elanud Eestis </w:t>
      </w:r>
      <w:r w:rsidR="005517E7" w:rsidRPr="005517E7">
        <w:rPr>
          <w:rFonts w:ascii="Times New Roman" w:hAnsi="Times New Roman"/>
          <w:sz w:val="24"/>
          <w:szCs w:val="24"/>
        </w:rPr>
        <w:t xml:space="preserve">EL-i </w:t>
      </w:r>
      <w:r w:rsidRPr="00CF39DD">
        <w:rPr>
          <w:rFonts w:ascii="Times New Roman" w:hAnsi="Times New Roman"/>
          <w:sz w:val="24"/>
          <w:szCs w:val="24"/>
        </w:rPr>
        <w:t xml:space="preserve">sinise kaardi alusel vähemalt 12 kuud järjest ja tal on kehtiv </w:t>
      </w:r>
      <w:r w:rsidR="005517E7">
        <w:rPr>
          <w:rFonts w:ascii="Times New Roman" w:hAnsi="Times New Roman"/>
          <w:sz w:val="24"/>
          <w:szCs w:val="24"/>
        </w:rPr>
        <w:t>EL-i</w:t>
      </w:r>
      <w:r w:rsidR="005517E7" w:rsidRPr="00CF39DD">
        <w:rPr>
          <w:rFonts w:ascii="Times New Roman" w:hAnsi="Times New Roman"/>
          <w:sz w:val="24"/>
          <w:szCs w:val="24"/>
        </w:rPr>
        <w:t xml:space="preserve"> </w:t>
      </w:r>
      <w:r w:rsidRPr="00CF39DD">
        <w:rPr>
          <w:rFonts w:ascii="Times New Roman" w:hAnsi="Times New Roman"/>
          <w:sz w:val="24"/>
          <w:szCs w:val="24"/>
        </w:rPr>
        <w:t>sinine kaart, võib ta asuda tööle teise tööandja juurde, lõpetades töötamise senise tööandja juures. Sellisel juhul ei vaja uus tööandja, kes soovib välismaalase tööle võtta, Eesti Töötukassa luba töökoha täitmiseks välismaalasega.</w:t>
      </w:r>
    </w:p>
    <w:p w14:paraId="508E507A" w14:textId="77777777" w:rsidR="000137E5" w:rsidRPr="00CF39DD" w:rsidRDefault="000137E5" w:rsidP="007E0942">
      <w:pPr>
        <w:pStyle w:val="Loendilik"/>
        <w:jc w:val="both"/>
        <w:rPr>
          <w:rFonts w:ascii="Times New Roman" w:hAnsi="Times New Roman"/>
          <w:sz w:val="24"/>
          <w:szCs w:val="24"/>
        </w:rPr>
      </w:pPr>
    </w:p>
    <w:p w14:paraId="61372BD2" w14:textId="7CDA1075" w:rsidR="006C5106" w:rsidRDefault="000137E5" w:rsidP="00CC5A07">
      <w:pPr>
        <w:spacing w:after="0" w:line="240" w:lineRule="auto"/>
        <w:jc w:val="both"/>
        <w:rPr>
          <w:rFonts w:ascii="Times New Roman" w:hAnsi="Times New Roman"/>
          <w:sz w:val="24"/>
          <w:szCs w:val="24"/>
        </w:rPr>
      </w:pPr>
      <w:r w:rsidRPr="00CF39DD">
        <w:rPr>
          <w:rFonts w:ascii="Times New Roman" w:hAnsi="Times New Roman"/>
          <w:sz w:val="24"/>
          <w:szCs w:val="24"/>
        </w:rPr>
        <w:t>Mu</w:t>
      </w:r>
      <w:r w:rsidR="006C5106" w:rsidRPr="00CF39DD">
        <w:rPr>
          <w:rFonts w:ascii="Times New Roman" w:hAnsi="Times New Roman"/>
          <w:sz w:val="24"/>
          <w:szCs w:val="24"/>
        </w:rPr>
        <w:t>udatuste</w:t>
      </w:r>
      <w:r w:rsidRPr="00CF39DD">
        <w:rPr>
          <w:rFonts w:ascii="Times New Roman" w:hAnsi="Times New Roman"/>
          <w:sz w:val="24"/>
          <w:szCs w:val="24"/>
        </w:rPr>
        <w:t xml:space="preserve"> järgselt</w:t>
      </w:r>
      <w:r w:rsidR="006C5106" w:rsidRPr="00CF39DD">
        <w:rPr>
          <w:rFonts w:ascii="Times New Roman" w:hAnsi="Times New Roman"/>
          <w:sz w:val="24"/>
          <w:szCs w:val="24"/>
        </w:rPr>
        <w:t xml:space="preserve"> võimaldatakse kehtiva</w:t>
      </w:r>
      <w:r w:rsidR="00176EEE" w:rsidRPr="00CF39DD">
        <w:rPr>
          <w:rFonts w:ascii="Times New Roman" w:hAnsi="Times New Roman"/>
          <w:sz w:val="24"/>
          <w:szCs w:val="24"/>
        </w:rPr>
        <w:t xml:space="preserve"> töötamiseks </w:t>
      </w:r>
      <w:r w:rsidR="006618A1">
        <w:rPr>
          <w:rFonts w:ascii="Times New Roman" w:hAnsi="Times New Roman"/>
          <w:sz w:val="24"/>
          <w:szCs w:val="24"/>
        </w:rPr>
        <w:t>antud</w:t>
      </w:r>
      <w:r w:rsidR="00176EEE" w:rsidRPr="00CF39DD">
        <w:rPr>
          <w:rFonts w:ascii="Times New Roman" w:hAnsi="Times New Roman"/>
          <w:sz w:val="24"/>
          <w:szCs w:val="24"/>
        </w:rPr>
        <w:t xml:space="preserve"> </w:t>
      </w:r>
      <w:r w:rsidR="00D11BEC">
        <w:rPr>
          <w:rFonts w:ascii="Times New Roman" w:hAnsi="Times New Roman"/>
          <w:sz w:val="24"/>
          <w:szCs w:val="24"/>
        </w:rPr>
        <w:t xml:space="preserve">tähtajalise </w:t>
      </w:r>
      <w:r w:rsidR="006C5106" w:rsidRPr="00AD187B">
        <w:rPr>
          <w:rFonts w:ascii="Times New Roman" w:hAnsi="Times New Roman"/>
          <w:sz w:val="24"/>
          <w:szCs w:val="24"/>
        </w:rPr>
        <w:t>elamisloa, s</w:t>
      </w:r>
      <w:r w:rsidR="00935B14" w:rsidRPr="00AD187B">
        <w:rPr>
          <w:rFonts w:ascii="Times New Roman" w:hAnsi="Times New Roman"/>
          <w:sz w:val="24"/>
          <w:szCs w:val="24"/>
        </w:rPr>
        <w:t>eal</w:t>
      </w:r>
      <w:r w:rsidR="006C5106" w:rsidRPr="00AD187B">
        <w:rPr>
          <w:rFonts w:ascii="Times New Roman" w:hAnsi="Times New Roman"/>
          <w:sz w:val="24"/>
          <w:szCs w:val="24"/>
        </w:rPr>
        <w:t>h</w:t>
      </w:r>
      <w:r w:rsidR="00935B14" w:rsidRPr="00AD187B">
        <w:rPr>
          <w:rFonts w:ascii="Times New Roman" w:hAnsi="Times New Roman"/>
          <w:sz w:val="24"/>
          <w:szCs w:val="24"/>
        </w:rPr>
        <w:t>ulgas</w:t>
      </w:r>
      <w:r w:rsidR="006C5106" w:rsidRPr="00AD187B">
        <w:rPr>
          <w:rFonts w:ascii="Times New Roman" w:hAnsi="Times New Roman"/>
          <w:sz w:val="24"/>
          <w:szCs w:val="24"/>
        </w:rPr>
        <w:t xml:space="preserve"> </w:t>
      </w:r>
      <w:r w:rsidR="00935B14" w:rsidRPr="00AD187B">
        <w:rPr>
          <w:rFonts w:ascii="Times New Roman" w:hAnsi="Times New Roman"/>
          <w:sz w:val="24"/>
          <w:szCs w:val="24"/>
        </w:rPr>
        <w:t xml:space="preserve">EL-i </w:t>
      </w:r>
      <w:r w:rsidR="006C5106" w:rsidRPr="00AD187B">
        <w:rPr>
          <w:rFonts w:ascii="Times New Roman" w:hAnsi="Times New Roman"/>
          <w:sz w:val="24"/>
          <w:szCs w:val="24"/>
        </w:rPr>
        <w:t>sinise kaardi</w:t>
      </w:r>
      <w:r w:rsidR="00FA1BBD" w:rsidRPr="00AD187B">
        <w:rPr>
          <w:rFonts w:ascii="Times New Roman" w:hAnsi="Times New Roman"/>
          <w:sz w:val="24"/>
          <w:szCs w:val="24"/>
        </w:rPr>
        <w:t xml:space="preserve"> </w:t>
      </w:r>
      <w:r w:rsidR="00D11BEC" w:rsidRPr="00AD187B">
        <w:rPr>
          <w:rFonts w:ascii="Times New Roman" w:hAnsi="Times New Roman"/>
          <w:sz w:val="24"/>
          <w:szCs w:val="24"/>
        </w:rPr>
        <w:t xml:space="preserve">valdajal </w:t>
      </w:r>
      <w:r w:rsidR="006C5106" w:rsidRPr="00AD187B">
        <w:rPr>
          <w:rFonts w:ascii="Times New Roman" w:hAnsi="Times New Roman"/>
          <w:sz w:val="24"/>
          <w:szCs w:val="24"/>
        </w:rPr>
        <w:t xml:space="preserve">vahetada elamisloa kehtivusajal </w:t>
      </w:r>
      <w:r w:rsidR="00FA1BBD" w:rsidRPr="00AD187B">
        <w:rPr>
          <w:rFonts w:ascii="Times New Roman" w:hAnsi="Times New Roman"/>
          <w:sz w:val="24"/>
          <w:szCs w:val="24"/>
        </w:rPr>
        <w:t>töö</w:t>
      </w:r>
      <w:r w:rsidR="00D11BEC" w:rsidRPr="00AD187B">
        <w:rPr>
          <w:rFonts w:ascii="Times New Roman" w:hAnsi="Times New Roman"/>
          <w:sz w:val="24"/>
          <w:szCs w:val="24"/>
        </w:rPr>
        <w:t>kohta</w:t>
      </w:r>
      <w:r w:rsidR="006C5106" w:rsidRPr="00AD187B">
        <w:rPr>
          <w:rFonts w:ascii="Times New Roman" w:hAnsi="Times New Roman"/>
          <w:sz w:val="24"/>
          <w:szCs w:val="24"/>
        </w:rPr>
        <w:t xml:space="preserve">. Eelnõu § 1 punktiga </w:t>
      </w:r>
      <w:r w:rsidR="00AD187B" w:rsidRPr="00AD187B">
        <w:rPr>
          <w:rFonts w:ascii="Times New Roman" w:hAnsi="Times New Roman"/>
          <w:sz w:val="24"/>
          <w:szCs w:val="24"/>
        </w:rPr>
        <w:t>5</w:t>
      </w:r>
      <w:r w:rsidR="006C5106" w:rsidRPr="00CF39DD">
        <w:rPr>
          <w:rFonts w:ascii="Times New Roman" w:hAnsi="Times New Roman"/>
          <w:sz w:val="24"/>
          <w:szCs w:val="24"/>
        </w:rPr>
        <w:t xml:space="preserve"> kehtestatakse töötamiseks </w:t>
      </w:r>
      <w:r w:rsidR="006618A1">
        <w:rPr>
          <w:rFonts w:ascii="Times New Roman" w:hAnsi="Times New Roman"/>
          <w:sz w:val="24"/>
          <w:szCs w:val="24"/>
        </w:rPr>
        <w:t>ant</w:t>
      </w:r>
      <w:r w:rsidR="00042927">
        <w:rPr>
          <w:rFonts w:ascii="Times New Roman" w:hAnsi="Times New Roman"/>
          <w:sz w:val="24"/>
          <w:szCs w:val="24"/>
        </w:rPr>
        <w:t>ud</w:t>
      </w:r>
      <w:r w:rsidR="00176EEE" w:rsidRPr="00CF39DD">
        <w:rPr>
          <w:rFonts w:ascii="Times New Roman" w:hAnsi="Times New Roman"/>
          <w:sz w:val="24"/>
          <w:szCs w:val="24"/>
        </w:rPr>
        <w:t xml:space="preserve"> elamisloa </w:t>
      </w:r>
      <w:proofErr w:type="spellStart"/>
      <w:r w:rsidR="00176EEE" w:rsidRPr="00CF39DD">
        <w:rPr>
          <w:rFonts w:ascii="Times New Roman" w:hAnsi="Times New Roman"/>
          <w:sz w:val="24"/>
          <w:szCs w:val="24"/>
        </w:rPr>
        <w:t>üldregulatsioonis</w:t>
      </w:r>
      <w:proofErr w:type="spellEnd"/>
      <w:r w:rsidR="006C5106" w:rsidRPr="00CF39DD">
        <w:rPr>
          <w:rFonts w:ascii="Times New Roman" w:hAnsi="Times New Roman"/>
          <w:sz w:val="24"/>
          <w:szCs w:val="24"/>
        </w:rPr>
        <w:t xml:space="preserve"> erisus, mille kohaselt ei kohaldata Eesti Töötukassa loa nõuet</w:t>
      </w:r>
      <w:r w:rsidR="005A4567">
        <w:rPr>
          <w:rFonts w:ascii="Times New Roman" w:hAnsi="Times New Roman"/>
          <w:sz w:val="24"/>
          <w:szCs w:val="24"/>
        </w:rPr>
        <w:t>,</w:t>
      </w:r>
      <w:r w:rsidR="006C5106" w:rsidRPr="00CF39DD">
        <w:rPr>
          <w:rFonts w:ascii="Times New Roman" w:hAnsi="Times New Roman"/>
          <w:sz w:val="24"/>
          <w:szCs w:val="24"/>
        </w:rPr>
        <w:t xml:space="preserve"> kui välismaalane on töötanud </w:t>
      </w:r>
      <w:r w:rsidR="00BF5D36">
        <w:rPr>
          <w:rFonts w:ascii="Times New Roman" w:hAnsi="Times New Roman"/>
          <w:sz w:val="24"/>
          <w:szCs w:val="24"/>
        </w:rPr>
        <w:t xml:space="preserve">Eestis töötamiseks antud elamisloa alusel </w:t>
      </w:r>
      <w:r w:rsidR="006C5106" w:rsidRPr="00CF39DD">
        <w:rPr>
          <w:rFonts w:ascii="Times New Roman" w:hAnsi="Times New Roman"/>
          <w:sz w:val="24"/>
          <w:szCs w:val="24"/>
        </w:rPr>
        <w:t xml:space="preserve">vähemalt 12 kuud järjest ja vahetab kehtiva töötamiseks </w:t>
      </w:r>
      <w:r w:rsidR="006618A1">
        <w:rPr>
          <w:rFonts w:ascii="Times New Roman" w:hAnsi="Times New Roman"/>
          <w:sz w:val="24"/>
          <w:szCs w:val="24"/>
        </w:rPr>
        <w:t>antud</w:t>
      </w:r>
      <w:r w:rsidR="006C5106" w:rsidRPr="00CF39DD">
        <w:rPr>
          <w:rFonts w:ascii="Times New Roman" w:hAnsi="Times New Roman"/>
          <w:sz w:val="24"/>
          <w:szCs w:val="24"/>
        </w:rPr>
        <w:t xml:space="preserve"> elamisloa alusel töökohta. Kuna töötamiseks ant</w:t>
      </w:r>
      <w:r w:rsidR="00042927">
        <w:rPr>
          <w:rFonts w:ascii="Times New Roman" w:hAnsi="Times New Roman"/>
          <w:sz w:val="24"/>
          <w:szCs w:val="24"/>
        </w:rPr>
        <w:t>ud</w:t>
      </w:r>
      <w:r w:rsidR="00C36330">
        <w:rPr>
          <w:rFonts w:ascii="Times New Roman" w:hAnsi="Times New Roman"/>
          <w:sz w:val="24"/>
          <w:szCs w:val="24"/>
        </w:rPr>
        <w:t xml:space="preserve"> elamisloa</w:t>
      </w:r>
      <w:r w:rsidR="006C5106" w:rsidRPr="00CF39DD">
        <w:rPr>
          <w:rFonts w:ascii="Times New Roman" w:hAnsi="Times New Roman"/>
          <w:sz w:val="24"/>
          <w:szCs w:val="24"/>
        </w:rPr>
        <w:t xml:space="preserve"> </w:t>
      </w:r>
      <w:proofErr w:type="spellStart"/>
      <w:r w:rsidR="006C5106" w:rsidRPr="00CF39DD">
        <w:rPr>
          <w:rFonts w:ascii="Times New Roman" w:hAnsi="Times New Roman"/>
          <w:sz w:val="24"/>
          <w:szCs w:val="24"/>
        </w:rPr>
        <w:t>üldregulatsioon</w:t>
      </w:r>
      <w:proofErr w:type="spellEnd"/>
      <w:r w:rsidR="006C5106" w:rsidRPr="00CF39DD">
        <w:rPr>
          <w:rFonts w:ascii="Times New Roman" w:hAnsi="Times New Roman"/>
          <w:sz w:val="24"/>
          <w:szCs w:val="24"/>
        </w:rPr>
        <w:t xml:space="preserve"> kohaldub ka </w:t>
      </w:r>
      <w:r w:rsidR="005A4567">
        <w:rPr>
          <w:rFonts w:ascii="Times New Roman" w:hAnsi="Times New Roman" w:cs="Times New Roman"/>
          <w:sz w:val="24"/>
          <w:szCs w:val="24"/>
        </w:rPr>
        <w:t>EL-i</w:t>
      </w:r>
      <w:r w:rsidR="005A4567" w:rsidRPr="00CF39DD">
        <w:rPr>
          <w:rFonts w:ascii="Times New Roman" w:hAnsi="Times New Roman"/>
          <w:sz w:val="24"/>
          <w:szCs w:val="24"/>
        </w:rPr>
        <w:t xml:space="preserve"> </w:t>
      </w:r>
      <w:r w:rsidR="006C5106" w:rsidRPr="00CF39DD">
        <w:rPr>
          <w:rFonts w:ascii="Times New Roman" w:hAnsi="Times New Roman"/>
          <w:sz w:val="24"/>
          <w:szCs w:val="24"/>
        </w:rPr>
        <w:t>sinise kaardi puhul</w:t>
      </w:r>
      <w:r w:rsidR="00176EEE" w:rsidRPr="00CF39DD">
        <w:rPr>
          <w:rFonts w:ascii="Times New Roman" w:hAnsi="Times New Roman"/>
          <w:sz w:val="24"/>
          <w:szCs w:val="24"/>
        </w:rPr>
        <w:t xml:space="preserve">, siis ei ole erisus </w:t>
      </w:r>
      <w:r w:rsidR="005A4567">
        <w:rPr>
          <w:rFonts w:ascii="Times New Roman" w:hAnsi="Times New Roman" w:cs="Times New Roman"/>
          <w:sz w:val="24"/>
          <w:szCs w:val="24"/>
        </w:rPr>
        <w:t>EL-i</w:t>
      </w:r>
      <w:r w:rsidR="005A4567" w:rsidRPr="00CF39DD">
        <w:rPr>
          <w:rFonts w:ascii="Times New Roman" w:hAnsi="Times New Roman"/>
          <w:sz w:val="24"/>
          <w:szCs w:val="24"/>
        </w:rPr>
        <w:t xml:space="preserve"> </w:t>
      </w:r>
      <w:r w:rsidR="00176EEE" w:rsidRPr="00CF39DD">
        <w:rPr>
          <w:rFonts w:ascii="Times New Roman" w:hAnsi="Times New Roman"/>
          <w:sz w:val="24"/>
          <w:szCs w:val="24"/>
        </w:rPr>
        <w:t xml:space="preserve">sinise kaardi </w:t>
      </w:r>
      <w:proofErr w:type="spellStart"/>
      <w:r w:rsidR="00176EEE" w:rsidRPr="00CF39DD">
        <w:rPr>
          <w:rFonts w:ascii="Times New Roman" w:hAnsi="Times New Roman"/>
          <w:sz w:val="24"/>
          <w:szCs w:val="24"/>
        </w:rPr>
        <w:t>alljaotises</w:t>
      </w:r>
      <w:proofErr w:type="spellEnd"/>
      <w:r w:rsidR="00176EEE" w:rsidRPr="00CF39DD">
        <w:rPr>
          <w:rFonts w:ascii="Times New Roman" w:hAnsi="Times New Roman"/>
          <w:sz w:val="24"/>
          <w:szCs w:val="24"/>
        </w:rPr>
        <w:t xml:space="preserve"> enam vajalik. </w:t>
      </w:r>
    </w:p>
    <w:p w14:paraId="44D47D0C" w14:textId="77777777" w:rsidR="00CC5A07" w:rsidRPr="00CF39DD" w:rsidRDefault="00CC5A07" w:rsidP="00CC5A07">
      <w:pPr>
        <w:spacing w:after="0" w:line="240" w:lineRule="auto"/>
        <w:jc w:val="both"/>
        <w:rPr>
          <w:rFonts w:ascii="Times New Roman" w:hAnsi="Times New Roman"/>
          <w:sz w:val="24"/>
          <w:szCs w:val="24"/>
        </w:rPr>
      </w:pPr>
    </w:p>
    <w:p w14:paraId="51C4720B" w14:textId="59A4B258" w:rsidR="00176EEE" w:rsidRPr="00CF39DD" w:rsidRDefault="006C5106" w:rsidP="00CC5A07">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Välismaalane, kellel on </w:t>
      </w:r>
      <w:r w:rsidR="005A4567">
        <w:rPr>
          <w:rFonts w:ascii="Times New Roman" w:hAnsi="Times New Roman" w:cs="Times New Roman"/>
          <w:sz w:val="24"/>
          <w:szCs w:val="24"/>
        </w:rPr>
        <w:t>EL-i</w:t>
      </w:r>
      <w:r w:rsidR="005A4567" w:rsidRPr="00CF39DD">
        <w:rPr>
          <w:rFonts w:ascii="Times New Roman" w:hAnsi="Times New Roman" w:cs="Times New Roman"/>
          <w:sz w:val="24"/>
          <w:szCs w:val="24"/>
        </w:rPr>
        <w:t xml:space="preserve"> </w:t>
      </w:r>
      <w:r w:rsidRPr="00CF39DD">
        <w:rPr>
          <w:rFonts w:ascii="Times New Roman" w:hAnsi="Times New Roman" w:cs="Times New Roman"/>
          <w:sz w:val="24"/>
          <w:szCs w:val="24"/>
        </w:rPr>
        <w:t xml:space="preserve">sinine kaart, võib edaspidi elamisloa kehtivusajal vahetada </w:t>
      </w:r>
      <w:r w:rsidR="00D11BEC">
        <w:rPr>
          <w:rFonts w:ascii="Times New Roman" w:hAnsi="Times New Roman" w:cs="Times New Roman"/>
          <w:sz w:val="24"/>
          <w:szCs w:val="24"/>
        </w:rPr>
        <w:t>töökohta</w:t>
      </w:r>
      <w:r w:rsidRPr="00CF39DD">
        <w:rPr>
          <w:rFonts w:ascii="Times New Roman" w:hAnsi="Times New Roman" w:cs="Times New Roman"/>
          <w:sz w:val="24"/>
          <w:szCs w:val="24"/>
        </w:rPr>
        <w:t>, tingimusel</w:t>
      </w:r>
      <w:r w:rsidR="00B07196">
        <w:rPr>
          <w:rFonts w:ascii="Times New Roman" w:hAnsi="Times New Roman" w:cs="Times New Roman"/>
          <w:sz w:val="24"/>
          <w:szCs w:val="24"/>
        </w:rPr>
        <w:t>,</w:t>
      </w:r>
      <w:r w:rsidRPr="00CF39DD">
        <w:rPr>
          <w:rFonts w:ascii="Times New Roman" w:hAnsi="Times New Roman" w:cs="Times New Roman"/>
          <w:sz w:val="24"/>
          <w:szCs w:val="24"/>
        </w:rPr>
        <w:t xml:space="preserve"> et tööandja, kelle juurde ta tööle soovib asuda, on </w:t>
      </w:r>
      <w:proofErr w:type="spellStart"/>
      <w:r w:rsidRPr="00CF39DD">
        <w:rPr>
          <w:rFonts w:ascii="Times New Roman" w:hAnsi="Times New Roman" w:cs="Times New Roman"/>
          <w:sz w:val="24"/>
          <w:szCs w:val="24"/>
        </w:rPr>
        <w:t>PPA-le</w:t>
      </w:r>
      <w:proofErr w:type="spellEnd"/>
      <w:r w:rsidRPr="00CF39DD">
        <w:rPr>
          <w:rFonts w:ascii="Times New Roman" w:hAnsi="Times New Roman" w:cs="Times New Roman"/>
          <w:sz w:val="24"/>
          <w:szCs w:val="24"/>
        </w:rPr>
        <w:t xml:space="preserve"> esitanud töökohavahet</w:t>
      </w:r>
      <w:r w:rsidR="00D11BEC">
        <w:rPr>
          <w:rFonts w:ascii="Times New Roman" w:hAnsi="Times New Roman" w:cs="Times New Roman"/>
          <w:sz w:val="24"/>
          <w:szCs w:val="24"/>
        </w:rPr>
        <w:t>use</w:t>
      </w:r>
      <w:r w:rsidRPr="00CF39DD">
        <w:rPr>
          <w:rFonts w:ascii="Times New Roman" w:hAnsi="Times New Roman" w:cs="Times New Roman"/>
          <w:sz w:val="24"/>
          <w:szCs w:val="24"/>
        </w:rPr>
        <w:t xml:space="preserve"> registreerimise </w:t>
      </w:r>
      <w:r w:rsidR="00D11BEC">
        <w:rPr>
          <w:rFonts w:ascii="Times New Roman" w:hAnsi="Times New Roman" w:cs="Times New Roman"/>
          <w:sz w:val="24"/>
          <w:szCs w:val="24"/>
        </w:rPr>
        <w:t>taotluse</w:t>
      </w:r>
      <w:r w:rsidRPr="00CF39DD">
        <w:rPr>
          <w:rFonts w:ascii="Times New Roman" w:hAnsi="Times New Roman" w:cs="Times New Roman"/>
          <w:sz w:val="24"/>
          <w:szCs w:val="24"/>
        </w:rPr>
        <w:t xml:space="preserve"> ning saanud sellele positiivse otsuse. Seejuures ei pea töötamine uuel töökohal </w:t>
      </w:r>
      <w:r w:rsidR="00FA1BBD">
        <w:rPr>
          <w:rFonts w:ascii="Times New Roman" w:hAnsi="Times New Roman" w:cs="Times New Roman"/>
          <w:sz w:val="24"/>
          <w:szCs w:val="24"/>
        </w:rPr>
        <w:t>jätkuma</w:t>
      </w:r>
      <w:r w:rsidRPr="00CF39DD">
        <w:rPr>
          <w:rFonts w:ascii="Times New Roman" w:hAnsi="Times New Roman" w:cs="Times New Roman"/>
          <w:sz w:val="24"/>
          <w:szCs w:val="24"/>
        </w:rPr>
        <w:t xml:space="preserve"> </w:t>
      </w:r>
      <w:r w:rsidR="005A4567">
        <w:rPr>
          <w:rFonts w:ascii="Times New Roman" w:hAnsi="Times New Roman" w:cs="Times New Roman"/>
          <w:sz w:val="24"/>
          <w:szCs w:val="24"/>
        </w:rPr>
        <w:t>EL-i</w:t>
      </w:r>
      <w:r w:rsidR="005A4567" w:rsidRPr="00CF39DD">
        <w:rPr>
          <w:rFonts w:ascii="Times New Roman" w:hAnsi="Times New Roman" w:cs="Times New Roman"/>
          <w:sz w:val="24"/>
          <w:szCs w:val="24"/>
        </w:rPr>
        <w:t xml:space="preserve"> </w:t>
      </w:r>
      <w:r w:rsidRPr="00CF39DD">
        <w:rPr>
          <w:rFonts w:ascii="Times New Roman" w:hAnsi="Times New Roman" w:cs="Times New Roman"/>
          <w:sz w:val="24"/>
          <w:szCs w:val="24"/>
        </w:rPr>
        <w:t xml:space="preserve">sinise kaardi alusel, vaid välismaalane võib tööle asuda ka muul alusel, </w:t>
      </w:r>
      <w:r w:rsidR="005A4567">
        <w:rPr>
          <w:rFonts w:ascii="Times New Roman" w:hAnsi="Times New Roman" w:cs="Times New Roman"/>
          <w:sz w:val="24"/>
          <w:szCs w:val="24"/>
        </w:rPr>
        <w:t>näiteks</w:t>
      </w:r>
      <w:r w:rsidRPr="00CF39DD">
        <w:rPr>
          <w:rFonts w:ascii="Times New Roman" w:hAnsi="Times New Roman" w:cs="Times New Roman"/>
          <w:sz w:val="24"/>
          <w:szCs w:val="24"/>
        </w:rPr>
        <w:t xml:space="preserve"> </w:t>
      </w:r>
      <w:r w:rsidRPr="009802AA">
        <w:rPr>
          <w:rFonts w:ascii="Times New Roman" w:hAnsi="Times New Roman" w:cs="Times New Roman"/>
          <w:sz w:val="24"/>
          <w:szCs w:val="24"/>
        </w:rPr>
        <w:t>tippspetsialistina või üldistel alustel, tingimusel</w:t>
      </w:r>
      <w:r w:rsidR="005A4567" w:rsidRPr="009802AA">
        <w:rPr>
          <w:rFonts w:ascii="Times New Roman" w:hAnsi="Times New Roman" w:cs="Times New Roman"/>
          <w:sz w:val="24"/>
          <w:szCs w:val="24"/>
        </w:rPr>
        <w:t>,</w:t>
      </w:r>
      <w:r w:rsidRPr="009802AA">
        <w:rPr>
          <w:rFonts w:ascii="Times New Roman" w:hAnsi="Times New Roman" w:cs="Times New Roman"/>
          <w:sz w:val="24"/>
          <w:szCs w:val="24"/>
        </w:rPr>
        <w:t xml:space="preserve"> et sellel konkreetsel alusel töötamise tingimused uuel töökohal töötamiseks vastavad VMS-</w:t>
      </w:r>
      <w:proofErr w:type="spellStart"/>
      <w:r w:rsidRPr="009802AA">
        <w:rPr>
          <w:rFonts w:ascii="Times New Roman" w:hAnsi="Times New Roman" w:cs="Times New Roman"/>
          <w:sz w:val="24"/>
          <w:szCs w:val="24"/>
        </w:rPr>
        <w:t>is</w:t>
      </w:r>
      <w:proofErr w:type="spellEnd"/>
      <w:r w:rsidRPr="009802AA">
        <w:rPr>
          <w:rFonts w:ascii="Times New Roman" w:hAnsi="Times New Roman" w:cs="Times New Roman"/>
          <w:sz w:val="24"/>
          <w:szCs w:val="24"/>
        </w:rPr>
        <w:t xml:space="preserve"> sätestatud nõuetele. </w:t>
      </w:r>
      <w:r w:rsidR="00FA1BBD" w:rsidRPr="009802AA">
        <w:rPr>
          <w:rFonts w:ascii="Times New Roman" w:hAnsi="Times New Roman" w:cs="Times New Roman"/>
          <w:sz w:val="24"/>
          <w:szCs w:val="24"/>
        </w:rPr>
        <w:t>Küll peab välismaalane sellisel juhul taotlema uu</w:t>
      </w:r>
      <w:r w:rsidR="00D11BEC" w:rsidRPr="009802AA">
        <w:rPr>
          <w:rFonts w:ascii="Times New Roman" w:hAnsi="Times New Roman" w:cs="Times New Roman"/>
          <w:sz w:val="24"/>
          <w:szCs w:val="24"/>
        </w:rPr>
        <w:t>t</w:t>
      </w:r>
      <w:r w:rsidR="00FA1BBD" w:rsidRPr="009802AA">
        <w:rPr>
          <w:rFonts w:ascii="Times New Roman" w:hAnsi="Times New Roman" w:cs="Times New Roman"/>
          <w:sz w:val="24"/>
          <w:szCs w:val="24"/>
        </w:rPr>
        <w:t xml:space="preserve"> elamisloakaar</w:t>
      </w:r>
      <w:r w:rsidR="00D11BEC" w:rsidRPr="009802AA">
        <w:rPr>
          <w:rFonts w:ascii="Times New Roman" w:hAnsi="Times New Roman" w:cs="Times New Roman"/>
          <w:sz w:val="24"/>
          <w:szCs w:val="24"/>
        </w:rPr>
        <w:t>ti</w:t>
      </w:r>
      <w:r w:rsidR="00FA1BBD" w:rsidRPr="009802AA">
        <w:rPr>
          <w:rFonts w:ascii="Times New Roman" w:hAnsi="Times New Roman" w:cs="Times New Roman"/>
          <w:sz w:val="24"/>
          <w:szCs w:val="24"/>
        </w:rPr>
        <w:t xml:space="preserve">, kuna märge </w:t>
      </w:r>
      <w:r w:rsidR="00B07196" w:rsidRPr="009802AA">
        <w:rPr>
          <w:rFonts w:ascii="Times New Roman" w:hAnsi="Times New Roman" w:cs="Times New Roman"/>
          <w:sz w:val="24"/>
          <w:szCs w:val="24"/>
        </w:rPr>
        <w:t>elamisloa</w:t>
      </w:r>
      <w:r w:rsidR="00FA1BBD" w:rsidRPr="009802AA">
        <w:rPr>
          <w:rFonts w:ascii="Times New Roman" w:hAnsi="Times New Roman" w:cs="Times New Roman"/>
          <w:sz w:val="24"/>
          <w:szCs w:val="24"/>
        </w:rPr>
        <w:t>kaardil „ELi SININE KAART“ ei ole enam korrektne</w:t>
      </w:r>
      <w:r w:rsidR="00D11BEC" w:rsidRPr="009802AA">
        <w:rPr>
          <w:rFonts w:ascii="Times New Roman" w:hAnsi="Times New Roman" w:cs="Times New Roman"/>
          <w:sz w:val="24"/>
          <w:szCs w:val="24"/>
        </w:rPr>
        <w:t>, kui töötamise alus muutub</w:t>
      </w:r>
      <w:r w:rsidR="00FA1BBD" w:rsidRPr="009802AA">
        <w:rPr>
          <w:rFonts w:ascii="Times New Roman" w:hAnsi="Times New Roman" w:cs="Times New Roman"/>
          <w:sz w:val="24"/>
          <w:szCs w:val="24"/>
        </w:rPr>
        <w:t>.</w:t>
      </w:r>
      <w:r w:rsidR="009802AA" w:rsidRPr="009802AA">
        <w:rPr>
          <w:rFonts w:ascii="Times New Roman" w:hAnsi="Times New Roman" w:cs="Times New Roman"/>
          <w:sz w:val="24"/>
          <w:szCs w:val="24"/>
        </w:rPr>
        <w:t xml:space="preserve"> Isikut tõendavate dokumentide seaduse § 14 kohaselt on elamisloakaardi kasutaja kohustatud taotlema uue dokumendi, kui dokumenti kantud andmed on muutunud</w:t>
      </w:r>
      <w:r w:rsidR="009802AA">
        <w:rPr>
          <w:rFonts w:ascii="Times New Roman" w:hAnsi="Times New Roman" w:cs="Times New Roman"/>
          <w:sz w:val="24"/>
          <w:szCs w:val="24"/>
        </w:rPr>
        <w:t xml:space="preserve">. </w:t>
      </w:r>
    </w:p>
    <w:p w14:paraId="5FDAC69A" w14:textId="77777777" w:rsidR="00176EEE" w:rsidRPr="00CF39DD" w:rsidRDefault="00176EEE" w:rsidP="007E0942">
      <w:pPr>
        <w:spacing w:after="0" w:line="240" w:lineRule="auto"/>
        <w:jc w:val="both"/>
        <w:rPr>
          <w:rFonts w:ascii="Times New Roman" w:hAnsi="Times New Roman" w:cs="Times New Roman"/>
          <w:b/>
          <w:bCs/>
          <w:sz w:val="24"/>
          <w:szCs w:val="24"/>
        </w:rPr>
      </w:pPr>
    </w:p>
    <w:p w14:paraId="7F5408DB" w14:textId="3EB3D036" w:rsidR="001D154E" w:rsidRPr="00CF39DD" w:rsidRDefault="001D154E"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VMS</w:t>
      </w:r>
      <w:r w:rsidR="00F403EB">
        <w:rPr>
          <w:rFonts w:ascii="Times New Roman" w:hAnsi="Times New Roman" w:cs="Times New Roman"/>
          <w:sz w:val="24"/>
          <w:szCs w:val="24"/>
          <w:u w:val="single"/>
        </w:rPr>
        <w:t>-i</w:t>
      </w:r>
      <w:r w:rsidRPr="00CF39DD">
        <w:rPr>
          <w:rFonts w:ascii="Times New Roman" w:hAnsi="Times New Roman" w:cs="Times New Roman"/>
          <w:sz w:val="24"/>
          <w:szCs w:val="24"/>
          <w:u w:val="single"/>
        </w:rPr>
        <w:t xml:space="preserve"> §</w:t>
      </w:r>
      <w:r w:rsidR="00F403EB">
        <w:rPr>
          <w:rFonts w:ascii="Times New Roman" w:hAnsi="Times New Roman" w:cs="Times New Roman"/>
          <w:sz w:val="24"/>
          <w:szCs w:val="24"/>
          <w:u w:val="single"/>
        </w:rPr>
        <w:t>-s</w:t>
      </w:r>
      <w:r w:rsidRPr="00CF39DD">
        <w:rPr>
          <w:rFonts w:ascii="Times New Roman" w:hAnsi="Times New Roman" w:cs="Times New Roman"/>
          <w:sz w:val="24"/>
          <w:szCs w:val="24"/>
          <w:u w:val="single"/>
        </w:rPr>
        <w:t xml:space="preserve"> 190</w:t>
      </w:r>
      <w:r w:rsidRPr="00CF39DD">
        <w:rPr>
          <w:rFonts w:ascii="Times New Roman" w:hAnsi="Times New Roman" w:cs="Times New Roman"/>
          <w:sz w:val="24"/>
          <w:szCs w:val="24"/>
          <w:u w:val="single"/>
          <w:vertAlign w:val="superscript"/>
        </w:rPr>
        <w:t>9</w:t>
      </w:r>
      <w:r w:rsidRPr="00CF39DD">
        <w:rPr>
          <w:rFonts w:ascii="Times New Roman" w:hAnsi="Times New Roman" w:cs="Times New Roman"/>
          <w:sz w:val="24"/>
          <w:szCs w:val="24"/>
        </w:rPr>
        <w:t xml:space="preserve"> on sätestatud </w:t>
      </w:r>
      <w:r w:rsidR="00042927">
        <w:rPr>
          <w:rFonts w:ascii="Times New Roman" w:hAnsi="Times New Roman" w:cs="Times New Roman"/>
          <w:sz w:val="24"/>
          <w:szCs w:val="24"/>
        </w:rPr>
        <w:t>tööta</w:t>
      </w:r>
      <w:r w:rsidRPr="00CF39DD">
        <w:rPr>
          <w:rFonts w:ascii="Times New Roman" w:hAnsi="Times New Roman" w:cs="Times New Roman"/>
          <w:sz w:val="24"/>
          <w:szCs w:val="24"/>
        </w:rPr>
        <w:t xml:space="preserve"> olemise periood </w:t>
      </w:r>
      <w:r w:rsidR="00F403EB">
        <w:rPr>
          <w:rFonts w:ascii="Times New Roman" w:hAnsi="Times New Roman" w:cs="Times New Roman"/>
          <w:sz w:val="24"/>
          <w:szCs w:val="24"/>
        </w:rPr>
        <w:t>EL-i</w:t>
      </w:r>
      <w:r w:rsidR="00F403EB" w:rsidRPr="00CF39DD">
        <w:rPr>
          <w:rFonts w:ascii="Times New Roman" w:hAnsi="Times New Roman" w:cs="Times New Roman"/>
          <w:sz w:val="24"/>
          <w:szCs w:val="24"/>
        </w:rPr>
        <w:t xml:space="preserve"> </w:t>
      </w:r>
      <w:r w:rsidRPr="00CF39DD">
        <w:rPr>
          <w:rFonts w:ascii="Times New Roman" w:hAnsi="Times New Roman" w:cs="Times New Roman"/>
          <w:sz w:val="24"/>
          <w:szCs w:val="24"/>
        </w:rPr>
        <w:t>sinise kaardi omaniku puhul</w:t>
      </w:r>
      <w:r w:rsidR="006C5106" w:rsidRPr="00CF39DD">
        <w:rPr>
          <w:rFonts w:ascii="Times New Roman" w:hAnsi="Times New Roman" w:cs="Times New Roman"/>
          <w:sz w:val="24"/>
          <w:szCs w:val="24"/>
        </w:rPr>
        <w:t xml:space="preserve">: </w:t>
      </w:r>
      <w:r w:rsidR="00F403EB">
        <w:rPr>
          <w:rFonts w:ascii="Times New Roman" w:hAnsi="Times New Roman" w:cs="Times New Roman"/>
          <w:sz w:val="24"/>
          <w:szCs w:val="24"/>
        </w:rPr>
        <w:t>EL-i</w:t>
      </w:r>
      <w:r w:rsidR="00F403EB" w:rsidRPr="00CF39DD">
        <w:rPr>
          <w:rFonts w:ascii="Times New Roman" w:hAnsi="Times New Roman" w:cs="Times New Roman"/>
          <w:sz w:val="24"/>
          <w:szCs w:val="24"/>
        </w:rPr>
        <w:t xml:space="preserve"> </w:t>
      </w:r>
      <w:r w:rsidR="006C5106" w:rsidRPr="00CF39DD">
        <w:rPr>
          <w:rFonts w:ascii="Times New Roman" w:hAnsi="Times New Roman" w:cs="Times New Roman"/>
          <w:sz w:val="24"/>
          <w:szCs w:val="24"/>
        </w:rPr>
        <w:t xml:space="preserve">sinise kaardi valdaja võib selle </w:t>
      </w:r>
      <w:r w:rsidR="006C5106" w:rsidRPr="00AD187B">
        <w:rPr>
          <w:rFonts w:ascii="Times New Roman" w:hAnsi="Times New Roman" w:cs="Times New Roman"/>
          <w:sz w:val="24"/>
          <w:szCs w:val="24"/>
        </w:rPr>
        <w:t xml:space="preserve">kehtivusajal olla töötu kokku kuni kolm kuud, kui tal on </w:t>
      </w:r>
      <w:r w:rsidR="00F403EB" w:rsidRPr="00AD187B">
        <w:rPr>
          <w:rFonts w:ascii="Times New Roman" w:hAnsi="Times New Roman" w:cs="Times New Roman"/>
          <w:sz w:val="24"/>
          <w:szCs w:val="24"/>
        </w:rPr>
        <w:t xml:space="preserve">EL-i </w:t>
      </w:r>
      <w:r w:rsidR="006C5106" w:rsidRPr="00AD187B">
        <w:rPr>
          <w:rFonts w:ascii="Times New Roman" w:hAnsi="Times New Roman" w:cs="Times New Roman"/>
          <w:sz w:val="24"/>
          <w:szCs w:val="24"/>
        </w:rPr>
        <w:t xml:space="preserve">sinine kaart olnud alla kahe aasta või kuni kuus kuud, kui tal on </w:t>
      </w:r>
      <w:r w:rsidR="00B07196" w:rsidRPr="00AD187B">
        <w:rPr>
          <w:rFonts w:ascii="Times New Roman" w:hAnsi="Times New Roman" w:cs="Times New Roman"/>
          <w:sz w:val="24"/>
          <w:szCs w:val="24"/>
        </w:rPr>
        <w:t xml:space="preserve">EL-i </w:t>
      </w:r>
      <w:r w:rsidR="006C5106" w:rsidRPr="00AD187B">
        <w:rPr>
          <w:rFonts w:ascii="Times New Roman" w:hAnsi="Times New Roman" w:cs="Times New Roman"/>
          <w:sz w:val="24"/>
          <w:szCs w:val="24"/>
        </w:rPr>
        <w:t>sinine kaart olnud vähemalt kaks aastat.</w:t>
      </w:r>
      <w:r w:rsidRPr="00AD187B">
        <w:rPr>
          <w:rFonts w:ascii="Times New Roman" w:hAnsi="Times New Roman" w:cs="Times New Roman"/>
          <w:sz w:val="24"/>
          <w:szCs w:val="24"/>
        </w:rPr>
        <w:t xml:space="preserve"> Tegemist on erisusega töötamiseks </w:t>
      </w:r>
      <w:r w:rsidR="006618A1" w:rsidRPr="00AD187B">
        <w:rPr>
          <w:rFonts w:ascii="Times New Roman" w:hAnsi="Times New Roman" w:cs="Times New Roman"/>
          <w:sz w:val="24"/>
          <w:szCs w:val="24"/>
        </w:rPr>
        <w:t>ant</w:t>
      </w:r>
      <w:r w:rsidR="00042927">
        <w:rPr>
          <w:rFonts w:ascii="Times New Roman" w:hAnsi="Times New Roman" w:cs="Times New Roman"/>
          <w:sz w:val="24"/>
          <w:szCs w:val="24"/>
        </w:rPr>
        <w:t>ud</w:t>
      </w:r>
      <w:r w:rsidR="006C29B1">
        <w:rPr>
          <w:rFonts w:ascii="Times New Roman" w:hAnsi="Times New Roman" w:cs="Times New Roman"/>
          <w:sz w:val="24"/>
          <w:szCs w:val="24"/>
        </w:rPr>
        <w:t xml:space="preserve"> </w:t>
      </w:r>
      <w:r w:rsidRPr="00AD187B">
        <w:rPr>
          <w:rFonts w:ascii="Times New Roman" w:hAnsi="Times New Roman" w:cs="Times New Roman"/>
          <w:sz w:val="24"/>
          <w:szCs w:val="24"/>
        </w:rPr>
        <w:t xml:space="preserve">tähtajalise elamisloa </w:t>
      </w:r>
      <w:proofErr w:type="spellStart"/>
      <w:r w:rsidRPr="00AD187B">
        <w:rPr>
          <w:rFonts w:ascii="Times New Roman" w:hAnsi="Times New Roman" w:cs="Times New Roman"/>
          <w:sz w:val="24"/>
          <w:szCs w:val="24"/>
        </w:rPr>
        <w:t>üldregulatsioonist</w:t>
      </w:r>
      <w:proofErr w:type="spellEnd"/>
      <w:r w:rsidRPr="00AD187B">
        <w:rPr>
          <w:rFonts w:ascii="Times New Roman" w:hAnsi="Times New Roman" w:cs="Times New Roman"/>
          <w:sz w:val="24"/>
          <w:szCs w:val="24"/>
        </w:rPr>
        <w:t xml:space="preserve">. </w:t>
      </w:r>
      <w:r w:rsidR="006C5106" w:rsidRPr="00AD187B">
        <w:rPr>
          <w:rFonts w:ascii="Times New Roman" w:hAnsi="Times New Roman" w:cs="Times New Roman"/>
          <w:sz w:val="24"/>
          <w:szCs w:val="24"/>
        </w:rPr>
        <w:t>E</w:t>
      </w:r>
      <w:r w:rsidRPr="00AD187B">
        <w:rPr>
          <w:rFonts w:ascii="Times New Roman" w:hAnsi="Times New Roman" w:cs="Times New Roman"/>
          <w:sz w:val="24"/>
          <w:szCs w:val="24"/>
        </w:rPr>
        <w:t xml:space="preserve">elnõu § 1 punktiga </w:t>
      </w:r>
      <w:r w:rsidR="000137E5" w:rsidRPr="00AD187B">
        <w:rPr>
          <w:rFonts w:ascii="Times New Roman" w:hAnsi="Times New Roman" w:cs="Times New Roman"/>
          <w:sz w:val="24"/>
          <w:szCs w:val="24"/>
        </w:rPr>
        <w:t>1</w:t>
      </w:r>
      <w:r w:rsidR="007D1CFF">
        <w:rPr>
          <w:rFonts w:ascii="Times New Roman" w:hAnsi="Times New Roman" w:cs="Times New Roman"/>
          <w:sz w:val="24"/>
          <w:szCs w:val="24"/>
        </w:rPr>
        <w:t>3</w:t>
      </w:r>
      <w:r w:rsidRPr="00AD187B">
        <w:rPr>
          <w:rFonts w:ascii="Times New Roman" w:hAnsi="Times New Roman" w:cs="Times New Roman"/>
          <w:sz w:val="24"/>
          <w:szCs w:val="24"/>
        </w:rPr>
        <w:t xml:space="preserve"> kehtestatakse töötamiseks </w:t>
      </w:r>
      <w:r w:rsidR="006618A1" w:rsidRPr="00AD187B">
        <w:rPr>
          <w:rFonts w:ascii="Times New Roman" w:hAnsi="Times New Roman" w:cs="Times New Roman"/>
          <w:sz w:val="24"/>
          <w:szCs w:val="24"/>
        </w:rPr>
        <w:t>ant</w:t>
      </w:r>
      <w:r w:rsidR="00042927">
        <w:rPr>
          <w:rFonts w:ascii="Times New Roman" w:hAnsi="Times New Roman" w:cs="Times New Roman"/>
          <w:sz w:val="24"/>
          <w:szCs w:val="24"/>
        </w:rPr>
        <w:t>ud</w:t>
      </w:r>
      <w:r w:rsidR="006C29B1">
        <w:rPr>
          <w:rFonts w:ascii="Times New Roman" w:hAnsi="Times New Roman" w:cs="Times New Roman"/>
          <w:sz w:val="24"/>
          <w:szCs w:val="24"/>
        </w:rPr>
        <w:t xml:space="preserve"> </w:t>
      </w:r>
      <w:r w:rsidRPr="00AD187B">
        <w:rPr>
          <w:rFonts w:ascii="Times New Roman" w:hAnsi="Times New Roman" w:cs="Times New Roman"/>
          <w:sz w:val="24"/>
          <w:szCs w:val="24"/>
        </w:rPr>
        <w:t xml:space="preserve">tähtajalise elamisloa </w:t>
      </w:r>
      <w:r w:rsidR="006C5106" w:rsidRPr="00AD187B">
        <w:rPr>
          <w:rFonts w:ascii="Times New Roman" w:hAnsi="Times New Roman" w:cs="Times New Roman"/>
          <w:sz w:val="24"/>
          <w:szCs w:val="24"/>
        </w:rPr>
        <w:t>regulatsioonis õigus välismaalasel olla</w:t>
      </w:r>
      <w:r w:rsidR="006C5106" w:rsidRPr="00CF39DD">
        <w:rPr>
          <w:rFonts w:ascii="Times New Roman" w:hAnsi="Times New Roman" w:cs="Times New Roman"/>
          <w:sz w:val="24"/>
          <w:szCs w:val="24"/>
        </w:rPr>
        <w:t xml:space="preserve"> elamisloa kehtivajal </w:t>
      </w:r>
      <w:r w:rsidR="00042927">
        <w:rPr>
          <w:rFonts w:ascii="Times New Roman" w:hAnsi="Times New Roman" w:cs="Times New Roman"/>
          <w:sz w:val="24"/>
          <w:szCs w:val="24"/>
        </w:rPr>
        <w:t>tööta</w:t>
      </w:r>
      <w:r w:rsidR="006C5106" w:rsidRPr="00CF39DD">
        <w:rPr>
          <w:rFonts w:ascii="Times New Roman" w:hAnsi="Times New Roman" w:cs="Times New Roman"/>
          <w:sz w:val="24"/>
          <w:szCs w:val="24"/>
        </w:rPr>
        <w:t xml:space="preserve">. Tööta olemise periood ühtib sellega, mis kehtivas korras </w:t>
      </w:r>
      <w:r w:rsidR="00B07196">
        <w:rPr>
          <w:rFonts w:ascii="Times New Roman" w:hAnsi="Times New Roman" w:cs="Times New Roman"/>
          <w:sz w:val="24"/>
          <w:szCs w:val="24"/>
        </w:rPr>
        <w:t>EL-i</w:t>
      </w:r>
      <w:r w:rsidR="00B07196" w:rsidRPr="00CF39DD">
        <w:rPr>
          <w:rFonts w:ascii="Times New Roman" w:hAnsi="Times New Roman" w:cs="Times New Roman"/>
          <w:sz w:val="24"/>
          <w:szCs w:val="24"/>
        </w:rPr>
        <w:t xml:space="preserve"> </w:t>
      </w:r>
      <w:r w:rsidR="006C5106" w:rsidRPr="00CF39DD">
        <w:rPr>
          <w:rFonts w:ascii="Times New Roman" w:hAnsi="Times New Roman" w:cs="Times New Roman"/>
          <w:sz w:val="24"/>
          <w:szCs w:val="24"/>
        </w:rPr>
        <w:t>sinise kaardi puhul. Eeln</w:t>
      </w:r>
      <w:r w:rsidR="00B07196">
        <w:rPr>
          <w:rFonts w:ascii="Times New Roman" w:hAnsi="Times New Roman" w:cs="Times New Roman"/>
          <w:sz w:val="24"/>
          <w:szCs w:val="24"/>
        </w:rPr>
        <w:t>e</w:t>
      </w:r>
      <w:r w:rsidR="006C5106" w:rsidRPr="00CF39DD">
        <w:rPr>
          <w:rFonts w:ascii="Times New Roman" w:hAnsi="Times New Roman" w:cs="Times New Roman"/>
          <w:sz w:val="24"/>
          <w:szCs w:val="24"/>
        </w:rPr>
        <w:t>vast tulenevalt</w:t>
      </w:r>
      <w:r w:rsidRPr="00CF39DD">
        <w:rPr>
          <w:rFonts w:ascii="Times New Roman" w:hAnsi="Times New Roman" w:cs="Times New Roman"/>
          <w:sz w:val="24"/>
          <w:szCs w:val="24"/>
        </w:rPr>
        <w:t xml:space="preserve"> ei ole erisus </w:t>
      </w:r>
      <w:r w:rsidR="00B07196">
        <w:rPr>
          <w:rFonts w:ascii="Times New Roman" w:hAnsi="Times New Roman" w:cs="Times New Roman"/>
          <w:sz w:val="24"/>
          <w:szCs w:val="24"/>
        </w:rPr>
        <w:t>EL-i</w:t>
      </w:r>
      <w:r w:rsidR="00B07196" w:rsidRPr="00CF39DD">
        <w:rPr>
          <w:rFonts w:ascii="Times New Roman" w:hAnsi="Times New Roman" w:cs="Times New Roman"/>
          <w:sz w:val="24"/>
          <w:szCs w:val="24"/>
        </w:rPr>
        <w:t xml:space="preserve"> </w:t>
      </w:r>
      <w:r w:rsidRPr="00CF39DD">
        <w:rPr>
          <w:rFonts w:ascii="Times New Roman" w:hAnsi="Times New Roman" w:cs="Times New Roman"/>
          <w:sz w:val="24"/>
          <w:szCs w:val="24"/>
        </w:rPr>
        <w:t xml:space="preserve">sinise kaardi </w:t>
      </w:r>
      <w:proofErr w:type="spellStart"/>
      <w:r w:rsidRPr="00CF39DD">
        <w:rPr>
          <w:rFonts w:ascii="Times New Roman" w:hAnsi="Times New Roman" w:cs="Times New Roman"/>
          <w:sz w:val="24"/>
          <w:szCs w:val="24"/>
        </w:rPr>
        <w:t>alljaotises</w:t>
      </w:r>
      <w:proofErr w:type="spellEnd"/>
      <w:r w:rsidRPr="00CF39DD">
        <w:rPr>
          <w:rFonts w:ascii="Times New Roman" w:hAnsi="Times New Roman" w:cs="Times New Roman"/>
          <w:sz w:val="24"/>
          <w:szCs w:val="24"/>
        </w:rPr>
        <w:t xml:space="preserve"> enam vajalik. </w:t>
      </w:r>
    </w:p>
    <w:p w14:paraId="41A19D79" w14:textId="77777777" w:rsidR="001D154E" w:rsidRPr="00CF39DD" w:rsidRDefault="001D154E" w:rsidP="007E0942">
      <w:pPr>
        <w:spacing w:after="0" w:line="240" w:lineRule="auto"/>
        <w:jc w:val="both"/>
        <w:rPr>
          <w:rFonts w:ascii="Times New Roman" w:hAnsi="Times New Roman" w:cs="Times New Roman"/>
          <w:sz w:val="24"/>
          <w:szCs w:val="24"/>
        </w:rPr>
      </w:pPr>
    </w:p>
    <w:p w14:paraId="53BC66CB" w14:textId="4A36AA40" w:rsidR="000137E5" w:rsidRPr="00FA1BBD" w:rsidRDefault="000137E5"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lastRenderedPageBreak/>
        <w:t>VMS</w:t>
      </w:r>
      <w:r w:rsidR="00A030AE">
        <w:rPr>
          <w:rFonts w:ascii="Times New Roman" w:hAnsi="Times New Roman" w:cs="Times New Roman"/>
          <w:sz w:val="24"/>
          <w:szCs w:val="24"/>
          <w:u w:val="single"/>
        </w:rPr>
        <w:t>-i</w:t>
      </w:r>
      <w:r w:rsidRPr="00CF39DD">
        <w:rPr>
          <w:rFonts w:ascii="Times New Roman" w:hAnsi="Times New Roman" w:cs="Times New Roman"/>
          <w:sz w:val="24"/>
          <w:szCs w:val="24"/>
          <w:u w:val="single"/>
        </w:rPr>
        <w:t xml:space="preserve"> § </w:t>
      </w:r>
      <w:r w:rsidRPr="00FA1BBD">
        <w:rPr>
          <w:rFonts w:ascii="Times New Roman" w:hAnsi="Times New Roman" w:cs="Times New Roman"/>
          <w:sz w:val="24"/>
          <w:szCs w:val="24"/>
          <w:u w:val="single"/>
        </w:rPr>
        <w:t>190</w:t>
      </w:r>
      <w:r w:rsidRPr="00FA1BBD">
        <w:rPr>
          <w:rFonts w:ascii="Times New Roman" w:hAnsi="Times New Roman" w:cs="Times New Roman"/>
          <w:sz w:val="24"/>
          <w:szCs w:val="24"/>
          <w:u w:val="single"/>
          <w:vertAlign w:val="superscript"/>
        </w:rPr>
        <w:t>10</w:t>
      </w:r>
      <w:r w:rsidRPr="00FA1BBD">
        <w:rPr>
          <w:rFonts w:ascii="Times New Roman" w:hAnsi="Times New Roman" w:cs="Times New Roman"/>
          <w:sz w:val="24"/>
          <w:szCs w:val="24"/>
        </w:rPr>
        <w:t xml:space="preserve"> lõike 2 kohaselt ei keelduta </w:t>
      </w:r>
      <w:r w:rsidR="00A030AE">
        <w:rPr>
          <w:rFonts w:ascii="Times New Roman" w:hAnsi="Times New Roman" w:cs="Times New Roman"/>
          <w:sz w:val="24"/>
          <w:szCs w:val="24"/>
        </w:rPr>
        <w:t>EL-i</w:t>
      </w:r>
      <w:r w:rsidR="00A030AE" w:rsidRPr="00FA1BBD">
        <w:rPr>
          <w:rFonts w:ascii="Times New Roman" w:hAnsi="Times New Roman" w:cs="Times New Roman"/>
          <w:sz w:val="24"/>
          <w:szCs w:val="24"/>
        </w:rPr>
        <w:t xml:space="preserve"> </w:t>
      </w:r>
      <w:r w:rsidRPr="00FA1BBD">
        <w:rPr>
          <w:rFonts w:ascii="Times New Roman" w:hAnsi="Times New Roman" w:cs="Times New Roman"/>
          <w:sz w:val="24"/>
          <w:szCs w:val="24"/>
        </w:rPr>
        <w:t>sinise kaardi pikendamisest ega tunnistata seda kehtetuks</w:t>
      </w:r>
      <w:r w:rsidR="001C1214">
        <w:rPr>
          <w:rFonts w:ascii="Times New Roman" w:hAnsi="Times New Roman" w:cs="Times New Roman"/>
          <w:sz w:val="24"/>
          <w:szCs w:val="24"/>
        </w:rPr>
        <w:t xml:space="preserve"> </w:t>
      </w:r>
      <w:r w:rsidR="00A030AE">
        <w:rPr>
          <w:rFonts w:ascii="Times New Roman" w:hAnsi="Times New Roman" w:cs="Times New Roman"/>
          <w:sz w:val="24"/>
          <w:szCs w:val="24"/>
        </w:rPr>
        <w:t xml:space="preserve">EL-i </w:t>
      </w:r>
      <w:r w:rsidR="001C1214">
        <w:rPr>
          <w:rFonts w:ascii="Times New Roman" w:hAnsi="Times New Roman" w:cs="Times New Roman"/>
          <w:sz w:val="24"/>
          <w:szCs w:val="24"/>
        </w:rPr>
        <w:t>sinise kaardi valdaja töötuks jäämisel</w:t>
      </w:r>
      <w:r w:rsidRPr="00FA1BBD">
        <w:rPr>
          <w:rFonts w:ascii="Times New Roman" w:hAnsi="Times New Roman" w:cs="Times New Roman"/>
          <w:sz w:val="24"/>
          <w:szCs w:val="24"/>
        </w:rPr>
        <w:t xml:space="preserve">: </w:t>
      </w:r>
    </w:p>
    <w:p w14:paraId="38E441F5" w14:textId="77777777" w:rsidR="000137E5" w:rsidRPr="00FA1BBD" w:rsidRDefault="000137E5" w:rsidP="007E0942">
      <w:pPr>
        <w:spacing w:after="0" w:line="240" w:lineRule="auto"/>
        <w:jc w:val="both"/>
        <w:rPr>
          <w:rFonts w:ascii="Times New Roman" w:hAnsi="Times New Roman" w:cs="Times New Roman"/>
          <w:sz w:val="24"/>
          <w:szCs w:val="24"/>
        </w:rPr>
      </w:pPr>
      <w:r w:rsidRPr="00FA1BBD">
        <w:rPr>
          <w:rFonts w:ascii="Times New Roman" w:hAnsi="Times New Roman" w:cs="Times New Roman"/>
          <w:sz w:val="24"/>
          <w:szCs w:val="24"/>
        </w:rPr>
        <w:t>1) ajal, millal Eesti Töötukassa vaatab läbi teise tööandja juurde tööle asumise taotlust;</w:t>
      </w:r>
    </w:p>
    <w:p w14:paraId="27C32801" w14:textId="466090DA" w:rsidR="000137E5" w:rsidRPr="00CF39DD" w:rsidRDefault="000137E5" w:rsidP="007E0942">
      <w:pPr>
        <w:spacing w:after="0" w:line="240" w:lineRule="auto"/>
        <w:jc w:val="both"/>
        <w:rPr>
          <w:rFonts w:ascii="Times New Roman" w:hAnsi="Times New Roman" w:cs="Times New Roman"/>
          <w:sz w:val="24"/>
          <w:szCs w:val="24"/>
        </w:rPr>
      </w:pPr>
      <w:r w:rsidRPr="00FA1BBD">
        <w:rPr>
          <w:rFonts w:ascii="Times New Roman" w:hAnsi="Times New Roman" w:cs="Times New Roman"/>
          <w:sz w:val="24"/>
          <w:szCs w:val="24"/>
        </w:rPr>
        <w:t xml:space="preserve">2) juhul, kui </w:t>
      </w:r>
      <w:r w:rsidR="00A030AE">
        <w:rPr>
          <w:rFonts w:ascii="Times New Roman" w:hAnsi="Times New Roman" w:cs="Times New Roman"/>
          <w:sz w:val="24"/>
          <w:szCs w:val="24"/>
        </w:rPr>
        <w:t>EL-i</w:t>
      </w:r>
      <w:r w:rsidR="00A030AE" w:rsidRPr="00FA1BBD">
        <w:rPr>
          <w:rFonts w:ascii="Times New Roman" w:hAnsi="Times New Roman" w:cs="Times New Roman"/>
          <w:sz w:val="24"/>
          <w:szCs w:val="24"/>
        </w:rPr>
        <w:t xml:space="preserve"> </w:t>
      </w:r>
      <w:r w:rsidRPr="00FA1BBD">
        <w:rPr>
          <w:rFonts w:ascii="Times New Roman" w:hAnsi="Times New Roman" w:cs="Times New Roman"/>
          <w:sz w:val="24"/>
          <w:szCs w:val="24"/>
        </w:rPr>
        <w:t>sinise kaardi valdajal on olnud see alla kahe aasta ja ta on selle kehtivusajal olnud töötu kokku kuni kolm</w:t>
      </w:r>
      <w:r w:rsidRPr="00CF39DD">
        <w:rPr>
          <w:rFonts w:ascii="Times New Roman" w:hAnsi="Times New Roman" w:cs="Times New Roman"/>
          <w:sz w:val="24"/>
          <w:szCs w:val="24"/>
        </w:rPr>
        <w:t xml:space="preserve"> kuud;</w:t>
      </w:r>
    </w:p>
    <w:p w14:paraId="04E26A3C" w14:textId="0DE762C6" w:rsidR="000137E5" w:rsidRPr="00AD187B" w:rsidRDefault="000137E5"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3</w:t>
      </w:r>
      <w:r w:rsidRPr="00AD187B">
        <w:rPr>
          <w:rFonts w:ascii="Times New Roman" w:hAnsi="Times New Roman" w:cs="Times New Roman"/>
          <w:sz w:val="24"/>
          <w:szCs w:val="24"/>
        </w:rPr>
        <w:t xml:space="preserve">) juhul, kui </w:t>
      </w:r>
      <w:r w:rsidR="00A030AE" w:rsidRPr="00AD187B">
        <w:rPr>
          <w:rFonts w:ascii="Times New Roman" w:hAnsi="Times New Roman" w:cs="Times New Roman"/>
          <w:sz w:val="24"/>
          <w:szCs w:val="24"/>
        </w:rPr>
        <w:t xml:space="preserve">EL-i </w:t>
      </w:r>
      <w:r w:rsidRPr="00AD187B">
        <w:rPr>
          <w:rFonts w:ascii="Times New Roman" w:hAnsi="Times New Roman" w:cs="Times New Roman"/>
          <w:sz w:val="24"/>
          <w:szCs w:val="24"/>
        </w:rPr>
        <w:t xml:space="preserve">sinise kaardi valdajal on olnud see vähemalt kaks aastat ja ta on selle kehtivusajal olnud töötu kokku kuni kuus kuud. </w:t>
      </w:r>
    </w:p>
    <w:p w14:paraId="68FC9A1C" w14:textId="77777777" w:rsidR="001A79AA" w:rsidRPr="00AD187B" w:rsidRDefault="001A79AA" w:rsidP="007E0942">
      <w:pPr>
        <w:spacing w:after="0" w:line="240" w:lineRule="auto"/>
        <w:jc w:val="both"/>
        <w:rPr>
          <w:rFonts w:ascii="Times New Roman" w:hAnsi="Times New Roman" w:cs="Times New Roman"/>
          <w:sz w:val="24"/>
          <w:szCs w:val="24"/>
        </w:rPr>
      </w:pPr>
    </w:p>
    <w:p w14:paraId="75E9F538" w14:textId="4BCE2F63" w:rsidR="001A79AA" w:rsidRPr="00CF39DD" w:rsidRDefault="001A79AA" w:rsidP="007E0942">
      <w:pPr>
        <w:spacing w:after="0" w:line="240" w:lineRule="auto"/>
        <w:jc w:val="both"/>
        <w:rPr>
          <w:rFonts w:ascii="Times New Roman" w:hAnsi="Times New Roman" w:cs="Times New Roman"/>
          <w:sz w:val="24"/>
          <w:szCs w:val="24"/>
        </w:rPr>
      </w:pPr>
      <w:r w:rsidRPr="00AD187B">
        <w:rPr>
          <w:rFonts w:ascii="Times New Roman" w:hAnsi="Times New Roman" w:cs="Times New Roman"/>
          <w:sz w:val="24"/>
          <w:szCs w:val="24"/>
        </w:rPr>
        <w:t>Eelnõu § 1 punkti 1</w:t>
      </w:r>
      <w:r w:rsidR="00BF5D36">
        <w:rPr>
          <w:rFonts w:ascii="Times New Roman" w:hAnsi="Times New Roman" w:cs="Times New Roman"/>
          <w:sz w:val="24"/>
          <w:szCs w:val="24"/>
        </w:rPr>
        <w:t>3</w:t>
      </w:r>
      <w:r w:rsidRPr="00AD187B">
        <w:rPr>
          <w:rFonts w:ascii="Times New Roman" w:hAnsi="Times New Roman" w:cs="Times New Roman"/>
          <w:sz w:val="24"/>
          <w:szCs w:val="24"/>
        </w:rPr>
        <w:t xml:space="preserve"> muudatusega lubataks</w:t>
      </w:r>
      <w:r w:rsidR="0023326C" w:rsidRPr="00AD187B">
        <w:rPr>
          <w:rFonts w:ascii="Times New Roman" w:hAnsi="Times New Roman" w:cs="Times New Roman"/>
          <w:sz w:val="24"/>
          <w:szCs w:val="24"/>
        </w:rPr>
        <w:t>e</w:t>
      </w:r>
      <w:r w:rsidRPr="00AD187B">
        <w:rPr>
          <w:rFonts w:ascii="Times New Roman" w:hAnsi="Times New Roman" w:cs="Times New Roman"/>
          <w:sz w:val="24"/>
          <w:szCs w:val="24"/>
        </w:rPr>
        <w:t xml:space="preserve"> töötamiseks </w:t>
      </w:r>
      <w:r w:rsidR="006618A1" w:rsidRPr="00AD187B">
        <w:rPr>
          <w:rFonts w:ascii="Times New Roman" w:hAnsi="Times New Roman" w:cs="Times New Roman"/>
          <w:sz w:val="24"/>
          <w:szCs w:val="24"/>
        </w:rPr>
        <w:t>antud</w:t>
      </w:r>
      <w:r w:rsidRPr="00AD187B">
        <w:rPr>
          <w:rFonts w:ascii="Times New Roman" w:hAnsi="Times New Roman" w:cs="Times New Roman"/>
          <w:sz w:val="24"/>
          <w:szCs w:val="24"/>
        </w:rPr>
        <w:t xml:space="preserve"> elamisloa, </w:t>
      </w:r>
      <w:r w:rsidR="00F92FD9" w:rsidRPr="00AD187B">
        <w:rPr>
          <w:rFonts w:ascii="Times New Roman" w:hAnsi="Times New Roman" w:cs="Times New Roman"/>
          <w:sz w:val="24"/>
          <w:szCs w:val="24"/>
        </w:rPr>
        <w:t>sealhulgas</w:t>
      </w:r>
      <w:r w:rsidRPr="00AD187B">
        <w:rPr>
          <w:rFonts w:ascii="Times New Roman" w:hAnsi="Times New Roman" w:cs="Times New Roman"/>
          <w:sz w:val="24"/>
          <w:szCs w:val="24"/>
        </w:rPr>
        <w:t xml:space="preserve"> </w:t>
      </w:r>
      <w:r w:rsidR="00F92FD9" w:rsidRPr="00AD187B">
        <w:rPr>
          <w:rFonts w:ascii="Times New Roman" w:hAnsi="Times New Roman" w:cs="Times New Roman"/>
          <w:sz w:val="24"/>
          <w:szCs w:val="24"/>
        </w:rPr>
        <w:t xml:space="preserve">EL-i </w:t>
      </w:r>
      <w:r w:rsidRPr="00AD187B">
        <w:rPr>
          <w:rFonts w:ascii="Times New Roman" w:hAnsi="Times New Roman" w:cs="Times New Roman"/>
          <w:sz w:val="24"/>
          <w:szCs w:val="24"/>
        </w:rPr>
        <w:t>sinise kaardi</w:t>
      </w:r>
      <w:r w:rsidR="006C29B1">
        <w:rPr>
          <w:rFonts w:ascii="Times New Roman" w:hAnsi="Times New Roman" w:cs="Times New Roman"/>
          <w:sz w:val="24"/>
          <w:szCs w:val="24"/>
        </w:rPr>
        <w:t>,</w:t>
      </w:r>
      <w:r w:rsidRPr="00AD187B">
        <w:rPr>
          <w:rFonts w:ascii="Times New Roman" w:hAnsi="Times New Roman" w:cs="Times New Roman"/>
          <w:sz w:val="24"/>
          <w:szCs w:val="24"/>
        </w:rPr>
        <w:t xml:space="preserve"> puhul välismaalasel olla </w:t>
      </w:r>
      <w:r w:rsidR="00042927">
        <w:rPr>
          <w:rFonts w:ascii="Times New Roman" w:hAnsi="Times New Roman" w:cs="Times New Roman"/>
          <w:sz w:val="24"/>
          <w:szCs w:val="24"/>
        </w:rPr>
        <w:t>tööta</w:t>
      </w:r>
      <w:r w:rsidRPr="00AD187B">
        <w:rPr>
          <w:rFonts w:ascii="Times New Roman" w:hAnsi="Times New Roman" w:cs="Times New Roman"/>
          <w:sz w:val="24"/>
          <w:szCs w:val="24"/>
        </w:rPr>
        <w:t>.</w:t>
      </w:r>
      <w:r w:rsidR="001C1214" w:rsidRPr="00AD187B">
        <w:rPr>
          <w:rFonts w:ascii="Times New Roman" w:hAnsi="Times New Roman" w:cs="Times New Roman"/>
          <w:sz w:val="24"/>
          <w:szCs w:val="24"/>
        </w:rPr>
        <w:t xml:space="preserve"> Seejuures võib </w:t>
      </w:r>
      <w:r w:rsidR="00042927">
        <w:rPr>
          <w:rFonts w:ascii="Times New Roman" w:hAnsi="Times New Roman" w:cs="Times New Roman"/>
          <w:sz w:val="24"/>
          <w:szCs w:val="24"/>
        </w:rPr>
        <w:t>tööta</w:t>
      </w:r>
      <w:r w:rsidR="001C1214" w:rsidRPr="00AD187B">
        <w:rPr>
          <w:rFonts w:ascii="Times New Roman" w:hAnsi="Times New Roman" w:cs="Times New Roman"/>
          <w:sz w:val="24"/>
          <w:szCs w:val="24"/>
        </w:rPr>
        <w:t xml:space="preserve"> olemise periood olla pikem ajal, millal Eesti Töötukassa vaatab läbi taotlust töökoha täitmiseks välismaalasega, kui tööandja esitas taotluse lubatud </w:t>
      </w:r>
      <w:r w:rsidR="00042927">
        <w:rPr>
          <w:rFonts w:ascii="Times New Roman" w:hAnsi="Times New Roman" w:cs="Times New Roman"/>
          <w:sz w:val="24"/>
          <w:szCs w:val="24"/>
        </w:rPr>
        <w:t>tööta</w:t>
      </w:r>
      <w:r w:rsidR="001C1214" w:rsidRPr="00AD187B">
        <w:rPr>
          <w:rFonts w:ascii="Times New Roman" w:hAnsi="Times New Roman" w:cs="Times New Roman"/>
          <w:sz w:val="24"/>
          <w:szCs w:val="24"/>
        </w:rPr>
        <w:t xml:space="preserve"> olemise perioodi jooksul. </w:t>
      </w:r>
      <w:r w:rsidR="004172E7" w:rsidRPr="00AD187B">
        <w:rPr>
          <w:rFonts w:ascii="Times New Roman" w:hAnsi="Times New Roman" w:cs="Times New Roman"/>
          <w:sz w:val="24"/>
          <w:szCs w:val="24"/>
        </w:rPr>
        <w:t>Eelnõu § 1 punkti</w:t>
      </w:r>
      <w:r w:rsidR="00982C8D">
        <w:rPr>
          <w:rFonts w:ascii="Times New Roman" w:hAnsi="Times New Roman" w:cs="Times New Roman"/>
          <w:sz w:val="24"/>
          <w:szCs w:val="24"/>
        </w:rPr>
        <w:t>dega</w:t>
      </w:r>
      <w:r w:rsidR="004172E7" w:rsidRPr="00AD187B">
        <w:rPr>
          <w:rFonts w:ascii="Times New Roman" w:hAnsi="Times New Roman" w:cs="Times New Roman"/>
          <w:sz w:val="24"/>
          <w:szCs w:val="24"/>
        </w:rPr>
        <w:t xml:space="preserve"> </w:t>
      </w:r>
      <w:r w:rsidR="00982C8D">
        <w:rPr>
          <w:rFonts w:ascii="Times New Roman" w:hAnsi="Times New Roman" w:cs="Times New Roman"/>
          <w:sz w:val="24"/>
          <w:szCs w:val="24"/>
        </w:rPr>
        <w:t>9 ja 1</w:t>
      </w:r>
      <w:r w:rsidR="00BF5D36">
        <w:rPr>
          <w:rFonts w:ascii="Times New Roman" w:hAnsi="Times New Roman" w:cs="Times New Roman"/>
          <w:sz w:val="24"/>
          <w:szCs w:val="24"/>
        </w:rPr>
        <w:t>1</w:t>
      </w:r>
      <w:r w:rsidR="004172E7" w:rsidRPr="00AD187B">
        <w:rPr>
          <w:rFonts w:ascii="Times New Roman" w:hAnsi="Times New Roman" w:cs="Times New Roman"/>
          <w:sz w:val="24"/>
          <w:szCs w:val="24"/>
        </w:rPr>
        <w:t xml:space="preserve"> muudatustega täiendatakse töötamiseks </w:t>
      </w:r>
      <w:r w:rsidR="006618A1" w:rsidRPr="00AD187B">
        <w:rPr>
          <w:rFonts w:ascii="Times New Roman" w:hAnsi="Times New Roman" w:cs="Times New Roman"/>
          <w:sz w:val="24"/>
          <w:szCs w:val="24"/>
        </w:rPr>
        <w:t>antud</w:t>
      </w:r>
      <w:r w:rsidR="004172E7" w:rsidRPr="00AD187B">
        <w:rPr>
          <w:rFonts w:ascii="Times New Roman" w:hAnsi="Times New Roman" w:cs="Times New Roman"/>
          <w:sz w:val="24"/>
          <w:szCs w:val="24"/>
        </w:rPr>
        <w:t xml:space="preserve"> tähtajalise elamisloa regulatsiooni selliselt, et </w:t>
      </w:r>
      <w:r w:rsidR="001C1214" w:rsidRPr="00AD187B">
        <w:rPr>
          <w:rFonts w:ascii="Times New Roman" w:hAnsi="Times New Roman" w:cs="Times New Roman"/>
          <w:sz w:val="24"/>
          <w:szCs w:val="24"/>
        </w:rPr>
        <w:t xml:space="preserve">elamisloas kindlaks määratud töötamise tingimuseks ei peeta seda, kui välismaalase </w:t>
      </w:r>
      <w:r w:rsidR="00042927">
        <w:rPr>
          <w:rFonts w:ascii="Times New Roman" w:hAnsi="Times New Roman" w:cs="Times New Roman"/>
          <w:sz w:val="24"/>
          <w:szCs w:val="24"/>
        </w:rPr>
        <w:t>tööta</w:t>
      </w:r>
      <w:r w:rsidR="001C1214" w:rsidRPr="00AD187B">
        <w:rPr>
          <w:rFonts w:ascii="Times New Roman" w:hAnsi="Times New Roman" w:cs="Times New Roman"/>
          <w:sz w:val="24"/>
          <w:szCs w:val="24"/>
        </w:rPr>
        <w:t xml:space="preserve"> olemise periood ei ületa seadusega lubatud perioodi. Eeln</w:t>
      </w:r>
      <w:r w:rsidR="000901B9" w:rsidRPr="00AD187B">
        <w:rPr>
          <w:rFonts w:ascii="Times New Roman" w:hAnsi="Times New Roman" w:cs="Times New Roman"/>
          <w:sz w:val="24"/>
          <w:szCs w:val="24"/>
        </w:rPr>
        <w:t>e</w:t>
      </w:r>
      <w:r w:rsidR="001C1214" w:rsidRPr="00AD187B">
        <w:rPr>
          <w:rFonts w:ascii="Times New Roman" w:hAnsi="Times New Roman" w:cs="Times New Roman"/>
          <w:sz w:val="24"/>
          <w:szCs w:val="24"/>
        </w:rPr>
        <w:t xml:space="preserve">vast tulenevalt ei ole erisused </w:t>
      </w:r>
      <w:r w:rsidR="00F92FD9" w:rsidRPr="00AD187B">
        <w:rPr>
          <w:rFonts w:ascii="Times New Roman" w:hAnsi="Times New Roman" w:cs="Times New Roman"/>
          <w:sz w:val="24"/>
          <w:szCs w:val="24"/>
        </w:rPr>
        <w:t xml:space="preserve">EL-i </w:t>
      </w:r>
      <w:r w:rsidR="001C1214" w:rsidRPr="00AD187B">
        <w:rPr>
          <w:rFonts w:ascii="Times New Roman" w:hAnsi="Times New Roman" w:cs="Times New Roman"/>
          <w:sz w:val="24"/>
          <w:szCs w:val="24"/>
        </w:rPr>
        <w:t xml:space="preserve">sinise kaardi </w:t>
      </w:r>
      <w:proofErr w:type="spellStart"/>
      <w:r w:rsidR="001C1214" w:rsidRPr="00AD187B">
        <w:rPr>
          <w:rFonts w:ascii="Times New Roman" w:hAnsi="Times New Roman" w:cs="Times New Roman"/>
          <w:sz w:val="24"/>
          <w:szCs w:val="24"/>
        </w:rPr>
        <w:t>alljaotises</w:t>
      </w:r>
      <w:proofErr w:type="spellEnd"/>
      <w:r w:rsidR="001C1214" w:rsidRPr="00AD187B">
        <w:rPr>
          <w:rFonts w:ascii="Times New Roman" w:hAnsi="Times New Roman" w:cs="Times New Roman"/>
          <w:sz w:val="24"/>
          <w:szCs w:val="24"/>
        </w:rPr>
        <w:t xml:space="preserve"> enam vajalikud.</w:t>
      </w:r>
    </w:p>
    <w:p w14:paraId="220F1472" w14:textId="77777777" w:rsidR="001D154E" w:rsidRPr="00CF39DD" w:rsidRDefault="001D154E" w:rsidP="007E0942">
      <w:pPr>
        <w:spacing w:after="0" w:line="240" w:lineRule="auto"/>
        <w:jc w:val="both"/>
        <w:rPr>
          <w:rFonts w:ascii="Times New Roman" w:hAnsi="Times New Roman" w:cs="Times New Roman"/>
          <w:sz w:val="24"/>
          <w:szCs w:val="24"/>
        </w:rPr>
      </w:pPr>
    </w:p>
    <w:p w14:paraId="7D1CF5A0" w14:textId="68DFA191" w:rsidR="000137E5" w:rsidRPr="00AD187B" w:rsidRDefault="001D154E"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VMS</w:t>
      </w:r>
      <w:r w:rsidR="00F92FD9">
        <w:rPr>
          <w:rFonts w:ascii="Times New Roman" w:hAnsi="Times New Roman" w:cs="Times New Roman"/>
          <w:sz w:val="24"/>
          <w:szCs w:val="24"/>
          <w:u w:val="single"/>
        </w:rPr>
        <w:t>-i</w:t>
      </w:r>
      <w:r w:rsidRPr="00CF39DD">
        <w:rPr>
          <w:rFonts w:ascii="Times New Roman" w:hAnsi="Times New Roman" w:cs="Times New Roman"/>
          <w:sz w:val="24"/>
          <w:szCs w:val="24"/>
          <w:u w:val="single"/>
        </w:rPr>
        <w:t xml:space="preserve"> § 190</w:t>
      </w:r>
      <w:r w:rsidRPr="00CF39DD">
        <w:rPr>
          <w:rFonts w:ascii="Times New Roman" w:hAnsi="Times New Roman" w:cs="Times New Roman"/>
          <w:sz w:val="24"/>
          <w:szCs w:val="24"/>
          <w:u w:val="single"/>
          <w:vertAlign w:val="superscript"/>
        </w:rPr>
        <w:t>12</w:t>
      </w:r>
      <w:r w:rsidRPr="00CF39DD">
        <w:rPr>
          <w:rFonts w:ascii="Times New Roman" w:hAnsi="Times New Roman" w:cs="Times New Roman"/>
          <w:sz w:val="24"/>
          <w:szCs w:val="24"/>
        </w:rPr>
        <w:t xml:space="preserve"> lõike 1 punktides 2 ja 3 </w:t>
      </w:r>
      <w:r w:rsidR="005209D6" w:rsidRPr="00CF39DD">
        <w:rPr>
          <w:rFonts w:ascii="Times New Roman" w:hAnsi="Times New Roman" w:cs="Times New Roman"/>
          <w:sz w:val="24"/>
          <w:szCs w:val="24"/>
        </w:rPr>
        <w:t xml:space="preserve">on </w:t>
      </w:r>
      <w:r w:rsidR="00F92FD9">
        <w:rPr>
          <w:rFonts w:ascii="Times New Roman" w:hAnsi="Times New Roman" w:cs="Times New Roman"/>
          <w:sz w:val="24"/>
          <w:szCs w:val="24"/>
        </w:rPr>
        <w:t>EL-i</w:t>
      </w:r>
      <w:r w:rsidR="00F92FD9" w:rsidRPr="00CF39DD">
        <w:rPr>
          <w:rFonts w:ascii="Times New Roman" w:hAnsi="Times New Roman" w:cs="Times New Roman"/>
          <w:sz w:val="24"/>
          <w:szCs w:val="24"/>
        </w:rPr>
        <w:t xml:space="preserve"> </w:t>
      </w:r>
      <w:r w:rsidR="00F92FD9">
        <w:rPr>
          <w:rFonts w:ascii="Times New Roman" w:hAnsi="Times New Roman" w:cs="Times New Roman"/>
          <w:sz w:val="24"/>
          <w:szCs w:val="24"/>
        </w:rPr>
        <w:t>sinise</w:t>
      </w:r>
      <w:r w:rsidR="005209D6" w:rsidRPr="00CF39DD">
        <w:rPr>
          <w:rFonts w:ascii="Times New Roman" w:hAnsi="Times New Roman" w:cs="Times New Roman"/>
          <w:sz w:val="24"/>
          <w:szCs w:val="24"/>
        </w:rPr>
        <w:t xml:space="preserve"> kaardi puhul kehtestatud erisused tähtajalise elamisloa pikendamisest keeldumise ja kehtetuks tunnistamise alustest. </w:t>
      </w:r>
      <w:r w:rsidR="006C5106" w:rsidRPr="00CF39DD">
        <w:rPr>
          <w:rFonts w:ascii="Times New Roman" w:hAnsi="Times New Roman" w:cs="Times New Roman"/>
          <w:sz w:val="24"/>
          <w:szCs w:val="24"/>
        </w:rPr>
        <w:t>Viidatud sät</w:t>
      </w:r>
      <w:r w:rsidR="001A79AA" w:rsidRPr="00CF39DD">
        <w:rPr>
          <w:rFonts w:ascii="Times New Roman" w:hAnsi="Times New Roman" w:cs="Times New Roman"/>
          <w:sz w:val="24"/>
          <w:szCs w:val="24"/>
        </w:rPr>
        <w:t>ete</w:t>
      </w:r>
      <w:r w:rsidR="006C5106" w:rsidRPr="00CF39DD">
        <w:rPr>
          <w:rFonts w:ascii="Times New Roman" w:hAnsi="Times New Roman" w:cs="Times New Roman"/>
          <w:sz w:val="24"/>
          <w:szCs w:val="24"/>
        </w:rPr>
        <w:t xml:space="preserve"> kohaselt ei keelduta </w:t>
      </w:r>
      <w:r w:rsidR="00F92FD9">
        <w:rPr>
          <w:rFonts w:ascii="Times New Roman" w:hAnsi="Times New Roman" w:cs="Times New Roman"/>
          <w:sz w:val="24"/>
          <w:szCs w:val="24"/>
        </w:rPr>
        <w:t>EL</w:t>
      </w:r>
      <w:r w:rsidR="00F92FD9" w:rsidRPr="00AD187B">
        <w:rPr>
          <w:rFonts w:ascii="Times New Roman" w:hAnsi="Times New Roman" w:cs="Times New Roman"/>
          <w:sz w:val="24"/>
          <w:szCs w:val="24"/>
        </w:rPr>
        <w:t xml:space="preserve">-i </w:t>
      </w:r>
      <w:r w:rsidR="006C5106" w:rsidRPr="00AD187B">
        <w:rPr>
          <w:rFonts w:ascii="Times New Roman" w:hAnsi="Times New Roman" w:cs="Times New Roman"/>
          <w:sz w:val="24"/>
          <w:szCs w:val="24"/>
        </w:rPr>
        <w:t>sinise kaardi pikendamisest ega tunnistata seda kehtetuks</w:t>
      </w:r>
      <w:r w:rsidR="001A79AA" w:rsidRPr="00AD187B">
        <w:rPr>
          <w:rFonts w:ascii="Times New Roman" w:hAnsi="Times New Roman" w:cs="Times New Roman"/>
          <w:sz w:val="24"/>
          <w:szCs w:val="24"/>
        </w:rPr>
        <w:t>, kui</w:t>
      </w:r>
      <w:r w:rsidR="006C5106" w:rsidRPr="00AD187B">
        <w:rPr>
          <w:rFonts w:ascii="Times New Roman" w:hAnsi="Times New Roman" w:cs="Times New Roman"/>
          <w:sz w:val="24"/>
          <w:szCs w:val="24"/>
        </w:rPr>
        <w:t>:</w:t>
      </w:r>
    </w:p>
    <w:p w14:paraId="75EA0F68" w14:textId="78579642" w:rsidR="00F92FD9" w:rsidRPr="00AD187B" w:rsidRDefault="001A79AA" w:rsidP="007E0942">
      <w:pPr>
        <w:pStyle w:val="Loendilik"/>
        <w:numPr>
          <w:ilvl w:val="0"/>
          <w:numId w:val="27"/>
        </w:numPr>
        <w:jc w:val="both"/>
        <w:rPr>
          <w:rFonts w:ascii="Times New Roman" w:hAnsi="Times New Roman"/>
          <w:sz w:val="24"/>
          <w:szCs w:val="24"/>
        </w:rPr>
      </w:pPr>
      <w:r w:rsidRPr="00AD187B">
        <w:rPr>
          <w:rFonts w:ascii="Times New Roman" w:hAnsi="Times New Roman"/>
          <w:sz w:val="24"/>
          <w:szCs w:val="24"/>
        </w:rPr>
        <w:t xml:space="preserve">selle valdajal on olnud </w:t>
      </w:r>
      <w:r w:rsidR="00F92FD9" w:rsidRPr="00AD187B">
        <w:rPr>
          <w:rFonts w:ascii="Times New Roman" w:hAnsi="Times New Roman"/>
          <w:sz w:val="24"/>
          <w:szCs w:val="24"/>
        </w:rPr>
        <w:t xml:space="preserve">EL-i </w:t>
      </w:r>
      <w:r w:rsidRPr="00AD187B">
        <w:rPr>
          <w:rFonts w:ascii="Times New Roman" w:hAnsi="Times New Roman"/>
          <w:sz w:val="24"/>
          <w:szCs w:val="24"/>
        </w:rPr>
        <w:t>sinine kaart alla kahe aasta ja ta on olnud selle kehtivusajal töötu kokku üle kolme kuu;</w:t>
      </w:r>
    </w:p>
    <w:p w14:paraId="7A21902E" w14:textId="63787094" w:rsidR="000137E5" w:rsidRPr="00AD187B" w:rsidRDefault="001A79AA" w:rsidP="007E0942">
      <w:pPr>
        <w:pStyle w:val="Loendilik"/>
        <w:numPr>
          <w:ilvl w:val="0"/>
          <w:numId w:val="27"/>
        </w:numPr>
        <w:jc w:val="both"/>
        <w:rPr>
          <w:rFonts w:ascii="Times New Roman" w:hAnsi="Times New Roman"/>
          <w:sz w:val="24"/>
          <w:szCs w:val="24"/>
        </w:rPr>
      </w:pPr>
      <w:r w:rsidRPr="00AD187B">
        <w:rPr>
          <w:rFonts w:ascii="Times New Roman" w:hAnsi="Times New Roman"/>
          <w:sz w:val="24"/>
          <w:szCs w:val="24"/>
        </w:rPr>
        <w:t xml:space="preserve">selle valdajal on olnud </w:t>
      </w:r>
      <w:r w:rsidR="00F92FD9" w:rsidRPr="00AD187B">
        <w:rPr>
          <w:rFonts w:ascii="Times New Roman" w:hAnsi="Times New Roman"/>
          <w:sz w:val="24"/>
          <w:szCs w:val="24"/>
        </w:rPr>
        <w:t xml:space="preserve">EL-i </w:t>
      </w:r>
      <w:r w:rsidRPr="00AD187B">
        <w:rPr>
          <w:rFonts w:ascii="Times New Roman" w:hAnsi="Times New Roman"/>
          <w:sz w:val="24"/>
          <w:szCs w:val="24"/>
        </w:rPr>
        <w:t>sinine kaart vähemalt kaks aastat ja ta on selle kehtivusajal olnud töötu kokku üle kuue kuu.</w:t>
      </w:r>
    </w:p>
    <w:p w14:paraId="078A07B7" w14:textId="77777777" w:rsidR="003572A4" w:rsidRPr="00AD187B" w:rsidRDefault="003572A4" w:rsidP="007E0942">
      <w:pPr>
        <w:spacing w:after="0" w:line="240" w:lineRule="auto"/>
        <w:jc w:val="both"/>
        <w:rPr>
          <w:rFonts w:ascii="Times New Roman" w:hAnsi="Times New Roman" w:cs="Times New Roman"/>
          <w:sz w:val="24"/>
          <w:szCs w:val="24"/>
        </w:rPr>
      </w:pPr>
    </w:p>
    <w:p w14:paraId="311F60E4" w14:textId="60B5B464" w:rsidR="001D154E" w:rsidRPr="00CF39DD" w:rsidRDefault="001A79AA" w:rsidP="007E0942">
      <w:pPr>
        <w:spacing w:after="0" w:line="240" w:lineRule="auto"/>
        <w:jc w:val="both"/>
        <w:rPr>
          <w:rFonts w:ascii="Times New Roman" w:hAnsi="Times New Roman" w:cs="Times New Roman"/>
          <w:sz w:val="24"/>
          <w:szCs w:val="24"/>
        </w:rPr>
      </w:pPr>
      <w:r w:rsidRPr="00AD187B">
        <w:rPr>
          <w:rFonts w:ascii="Times New Roman" w:hAnsi="Times New Roman" w:cs="Times New Roman"/>
          <w:sz w:val="24"/>
          <w:szCs w:val="24"/>
        </w:rPr>
        <w:t>E</w:t>
      </w:r>
      <w:r w:rsidR="005209D6" w:rsidRPr="00AD187B">
        <w:rPr>
          <w:rFonts w:ascii="Times New Roman" w:hAnsi="Times New Roman" w:cs="Times New Roman"/>
          <w:sz w:val="24"/>
          <w:szCs w:val="24"/>
        </w:rPr>
        <w:t>elnõu § 1 punkti</w:t>
      </w:r>
      <w:r w:rsidR="00982C8D">
        <w:rPr>
          <w:rFonts w:ascii="Times New Roman" w:hAnsi="Times New Roman" w:cs="Times New Roman"/>
          <w:sz w:val="24"/>
          <w:szCs w:val="24"/>
        </w:rPr>
        <w:t>de</w:t>
      </w:r>
      <w:r w:rsidR="005209D6" w:rsidRPr="00AD187B">
        <w:rPr>
          <w:rFonts w:ascii="Times New Roman" w:hAnsi="Times New Roman" w:cs="Times New Roman"/>
          <w:sz w:val="24"/>
          <w:szCs w:val="24"/>
        </w:rPr>
        <w:t xml:space="preserve"> </w:t>
      </w:r>
      <w:r w:rsidR="00982C8D">
        <w:rPr>
          <w:rFonts w:ascii="Times New Roman" w:hAnsi="Times New Roman" w:cs="Times New Roman"/>
          <w:sz w:val="24"/>
          <w:szCs w:val="24"/>
        </w:rPr>
        <w:t>9</w:t>
      </w:r>
      <w:r w:rsidR="005209D6" w:rsidRPr="00AD187B">
        <w:rPr>
          <w:rFonts w:ascii="Times New Roman" w:hAnsi="Times New Roman" w:cs="Times New Roman"/>
          <w:sz w:val="24"/>
          <w:szCs w:val="24"/>
        </w:rPr>
        <w:t xml:space="preserve"> </w:t>
      </w:r>
      <w:r w:rsidR="00982C8D">
        <w:rPr>
          <w:rFonts w:ascii="Times New Roman" w:hAnsi="Times New Roman" w:cs="Times New Roman"/>
          <w:sz w:val="24"/>
          <w:szCs w:val="24"/>
        </w:rPr>
        <w:t>ja 1</w:t>
      </w:r>
      <w:r w:rsidR="00BF5D36">
        <w:rPr>
          <w:rFonts w:ascii="Times New Roman" w:hAnsi="Times New Roman" w:cs="Times New Roman"/>
          <w:sz w:val="24"/>
          <w:szCs w:val="24"/>
        </w:rPr>
        <w:t>1</w:t>
      </w:r>
      <w:r w:rsidR="00982C8D">
        <w:rPr>
          <w:rFonts w:ascii="Times New Roman" w:hAnsi="Times New Roman" w:cs="Times New Roman"/>
          <w:sz w:val="24"/>
          <w:szCs w:val="24"/>
        </w:rPr>
        <w:t xml:space="preserve"> </w:t>
      </w:r>
      <w:r w:rsidR="005209D6" w:rsidRPr="00AD187B">
        <w:rPr>
          <w:rFonts w:ascii="Times New Roman" w:hAnsi="Times New Roman" w:cs="Times New Roman"/>
          <w:sz w:val="24"/>
          <w:szCs w:val="24"/>
        </w:rPr>
        <w:t xml:space="preserve">muudatusega kehtestatakse sama erisus </w:t>
      </w:r>
      <w:r w:rsidR="001C1214" w:rsidRPr="00AD187B">
        <w:rPr>
          <w:rFonts w:ascii="Times New Roman" w:hAnsi="Times New Roman" w:cs="Times New Roman"/>
          <w:sz w:val="24"/>
          <w:szCs w:val="24"/>
        </w:rPr>
        <w:t xml:space="preserve">töötamiseks antud tähtajalise elamisloa pikendamisest keeldumise </w:t>
      </w:r>
      <w:r w:rsidR="00982C8D">
        <w:rPr>
          <w:rFonts w:ascii="Times New Roman" w:hAnsi="Times New Roman" w:cs="Times New Roman"/>
          <w:sz w:val="24"/>
          <w:szCs w:val="24"/>
        </w:rPr>
        <w:t>ja</w:t>
      </w:r>
      <w:r w:rsidR="001C1214" w:rsidRPr="00AD187B">
        <w:rPr>
          <w:rFonts w:ascii="Times New Roman" w:hAnsi="Times New Roman" w:cs="Times New Roman"/>
          <w:sz w:val="24"/>
          <w:szCs w:val="24"/>
        </w:rPr>
        <w:t xml:space="preserve"> kehtetuks tunnistamise täiendavates alustes</w:t>
      </w:r>
      <w:r w:rsidRPr="00AD187B">
        <w:rPr>
          <w:rFonts w:ascii="Times New Roman" w:hAnsi="Times New Roman" w:cs="Times New Roman"/>
          <w:sz w:val="24"/>
          <w:szCs w:val="24"/>
        </w:rPr>
        <w:t>. Eelnevast tulenevalt</w:t>
      </w:r>
      <w:r w:rsidR="005209D6" w:rsidRPr="00AD187B">
        <w:rPr>
          <w:rFonts w:ascii="Times New Roman" w:hAnsi="Times New Roman" w:cs="Times New Roman"/>
          <w:sz w:val="24"/>
          <w:szCs w:val="24"/>
        </w:rPr>
        <w:t xml:space="preserve"> ei ole erisus </w:t>
      </w:r>
      <w:r w:rsidR="00F92FD9" w:rsidRPr="00AD187B">
        <w:rPr>
          <w:rFonts w:ascii="Times New Roman" w:hAnsi="Times New Roman" w:cs="Times New Roman"/>
          <w:sz w:val="24"/>
          <w:szCs w:val="24"/>
        </w:rPr>
        <w:t xml:space="preserve">EL-i </w:t>
      </w:r>
      <w:r w:rsidR="005209D6" w:rsidRPr="00AD187B">
        <w:rPr>
          <w:rFonts w:ascii="Times New Roman" w:hAnsi="Times New Roman" w:cs="Times New Roman"/>
          <w:sz w:val="24"/>
          <w:szCs w:val="24"/>
        </w:rPr>
        <w:t xml:space="preserve">sinise kaardi </w:t>
      </w:r>
      <w:proofErr w:type="spellStart"/>
      <w:r w:rsidR="005209D6" w:rsidRPr="00AD187B">
        <w:rPr>
          <w:rFonts w:ascii="Times New Roman" w:hAnsi="Times New Roman" w:cs="Times New Roman"/>
          <w:sz w:val="24"/>
          <w:szCs w:val="24"/>
        </w:rPr>
        <w:t>alljaotises</w:t>
      </w:r>
      <w:proofErr w:type="spellEnd"/>
      <w:r w:rsidR="005209D6" w:rsidRPr="00AD187B">
        <w:rPr>
          <w:rFonts w:ascii="Times New Roman" w:hAnsi="Times New Roman" w:cs="Times New Roman"/>
          <w:sz w:val="24"/>
          <w:szCs w:val="24"/>
        </w:rPr>
        <w:t xml:space="preserve"> enam vajalik.</w:t>
      </w:r>
    </w:p>
    <w:p w14:paraId="2865611C" w14:textId="77777777" w:rsidR="00085C1B" w:rsidRPr="00CF39DD" w:rsidRDefault="00085C1B" w:rsidP="007E0942">
      <w:pPr>
        <w:spacing w:after="0" w:line="240" w:lineRule="auto"/>
        <w:jc w:val="both"/>
        <w:rPr>
          <w:rFonts w:ascii="Times New Roman" w:hAnsi="Times New Roman" w:cs="Times New Roman"/>
          <w:b/>
          <w:bCs/>
          <w:sz w:val="24"/>
          <w:szCs w:val="24"/>
        </w:rPr>
      </w:pPr>
    </w:p>
    <w:p w14:paraId="58998BAA" w14:textId="7A118C4B" w:rsidR="00982C8D" w:rsidRPr="001E7EA9" w:rsidRDefault="005F74A4" w:rsidP="00982C8D">
      <w:pPr>
        <w:spacing w:after="0" w:line="240" w:lineRule="auto"/>
        <w:jc w:val="both"/>
        <w:rPr>
          <w:rFonts w:ascii="Times New Roman" w:hAnsi="Times New Roman" w:cs="Times New Roman"/>
          <w:vanish/>
          <w:sz w:val="24"/>
          <w:szCs w:val="24"/>
          <w:specVanish/>
        </w:rPr>
      </w:pPr>
      <w:r w:rsidRPr="00AD187B">
        <w:rPr>
          <w:rFonts w:ascii="Times New Roman" w:hAnsi="Times New Roman" w:cs="Times New Roman"/>
          <w:b/>
          <w:bCs/>
          <w:sz w:val="24"/>
          <w:szCs w:val="24"/>
        </w:rPr>
        <w:t>Eelnõu § 1 punkti</w:t>
      </w:r>
      <w:r w:rsidR="009B161A" w:rsidRPr="00AD187B">
        <w:rPr>
          <w:rFonts w:ascii="Times New Roman" w:hAnsi="Times New Roman" w:cs="Times New Roman"/>
          <w:b/>
          <w:bCs/>
          <w:sz w:val="24"/>
          <w:szCs w:val="24"/>
        </w:rPr>
        <w:t>dega 1</w:t>
      </w:r>
      <w:r w:rsidR="007D1CFF">
        <w:rPr>
          <w:rFonts w:ascii="Times New Roman" w:hAnsi="Times New Roman" w:cs="Times New Roman"/>
          <w:b/>
          <w:bCs/>
          <w:sz w:val="24"/>
          <w:szCs w:val="24"/>
        </w:rPr>
        <w:t>7</w:t>
      </w:r>
      <w:r w:rsidR="009B161A" w:rsidRPr="00AD187B">
        <w:rPr>
          <w:rFonts w:ascii="Times New Roman" w:hAnsi="Times New Roman" w:cs="Times New Roman"/>
          <w:b/>
          <w:bCs/>
          <w:sz w:val="24"/>
          <w:szCs w:val="24"/>
        </w:rPr>
        <w:t xml:space="preserve"> ja 1</w:t>
      </w:r>
      <w:r w:rsidR="007D1CFF">
        <w:rPr>
          <w:rFonts w:ascii="Times New Roman" w:hAnsi="Times New Roman" w:cs="Times New Roman"/>
          <w:b/>
          <w:bCs/>
          <w:sz w:val="24"/>
          <w:szCs w:val="24"/>
        </w:rPr>
        <w:t>8</w:t>
      </w:r>
      <w:r w:rsidR="009B161A" w:rsidRPr="00AD187B">
        <w:rPr>
          <w:rFonts w:ascii="Times New Roman" w:hAnsi="Times New Roman" w:cs="Times New Roman"/>
          <w:b/>
          <w:bCs/>
          <w:sz w:val="24"/>
          <w:szCs w:val="24"/>
        </w:rPr>
        <w:t xml:space="preserve"> </w:t>
      </w:r>
      <w:r w:rsidR="009A6EFB" w:rsidRPr="00AD187B">
        <w:rPr>
          <w:rFonts w:ascii="Times New Roman" w:hAnsi="Times New Roman" w:cs="Times New Roman"/>
          <w:sz w:val="24"/>
          <w:szCs w:val="24"/>
        </w:rPr>
        <w:t>täiendatakse VMS</w:t>
      </w:r>
      <w:r w:rsidR="00825DB2" w:rsidRPr="00AD187B">
        <w:rPr>
          <w:rFonts w:ascii="Times New Roman" w:hAnsi="Times New Roman" w:cs="Times New Roman"/>
          <w:sz w:val="24"/>
          <w:szCs w:val="24"/>
        </w:rPr>
        <w:t>-i</w:t>
      </w:r>
      <w:r w:rsidR="009A6EFB" w:rsidRPr="00AD187B">
        <w:rPr>
          <w:rFonts w:ascii="Times New Roman" w:hAnsi="Times New Roman" w:cs="Times New Roman"/>
          <w:sz w:val="24"/>
          <w:szCs w:val="24"/>
        </w:rPr>
        <w:t xml:space="preserve"> § 286 lõikega 7</w:t>
      </w:r>
      <w:r w:rsidR="003572A4" w:rsidRPr="00AD187B">
        <w:rPr>
          <w:rFonts w:ascii="Times New Roman" w:hAnsi="Times New Roman" w:cs="Times New Roman"/>
          <w:sz w:val="24"/>
          <w:szCs w:val="24"/>
        </w:rPr>
        <w:t>,</w:t>
      </w:r>
      <w:r w:rsidR="009A6EFB" w:rsidRPr="00AD187B">
        <w:rPr>
          <w:rFonts w:ascii="Times New Roman" w:hAnsi="Times New Roman" w:cs="Times New Roman"/>
          <w:sz w:val="24"/>
          <w:szCs w:val="24"/>
        </w:rPr>
        <w:t xml:space="preserve"> sätestades </w:t>
      </w:r>
      <w:r w:rsidR="00825DB2" w:rsidRPr="00AD187B">
        <w:rPr>
          <w:rFonts w:ascii="Times New Roman" w:hAnsi="Times New Roman" w:cs="Times New Roman"/>
          <w:sz w:val="24"/>
          <w:szCs w:val="24"/>
        </w:rPr>
        <w:t xml:space="preserve">tööandjale </w:t>
      </w:r>
      <w:r w:rsidR="009A6EFB" w:rsidRPr="00AD187B">
        <w:rPr>
          <w:rFonts w:ascii="Times New Roman" w:hAnsi="Times New Roman" w:cs="Times New Roman"/>
          <w:sz w:val="24"/>
          <w:szCs w:val="24"/>
        </w:rPr>
        <w:t xml:space="preserve">kohustuse hüvitada välismaalasele töötamiseks </w:t>
      </w:r>
      <w:r w:rsidR="006618A1" w:rsidRPr="00AD187B">
        <w:rPr>
          <w:rFonts w:ascii="Times New Roman" w:hAnsi="Times New Roman" w:cs="Times New Roman"/>
          <w:sz w:val="24"/>
          <w:szCs w:val="24"/>
        </w:rPr>
        <w:t>antud</w:t>
      </w:r>
      <w:r w:rsidR="009A6EFB" w:rsidRPr="00AD187B">
        <w:rPr>
          <w:rFonts w:ascii="Times New Roman" w:hAnsi="Times New Roman" w:cs="Times New Roman"/>
          <w:sz w:val="24"/>
          <w:szCs w:val="24"/>
        </w:rPr>
        <w:t xml:space="preserve"> elamisloa riigilõiv, kui ta on selle välismaalaselt sisse nõudnud. </w:t>
      </w:r>
      <w:r w:rsidR="009B161A" w:rsidRPr="00AD187B">
        <w:rPr>
          <w:rFonts w:ascii="Times New Roman" w:hAnsi="Times New Roman" w:cs="Times New Roman"/>
          <w:sz w:val="24"/>
          <w:szCs w:val="24"/>
        </w:rPr>
        <w:t xml:space="preserve">Samuti </w:t>
      </w:r>
      <w:r w:rsidR="001D0FB0" w:rsidRPr="00AD187B">
        <w:rPr>
          <w:rFonts w:ascii="Times New Roman" w:hAnsi="Times New Roman" w:cs="Times New Roman"/>
          <w:sz w:val="24"/>
          <w:szCs w:val="24"/>
        </w:rPr>
        <w:t>täiendatakse VMS-i §-ga 301</w:t>
      </w:r>
      <w:r w:rsidR="001D0FB0" w:rsidRPr="00AD187B">
        <w:rPr>
          <w:rFonts w:ascii="Times New Roman" w:hAnsi="Times New Roman" w:cs="Times New Roman"/>
          <w:sz w:val="24"/>
          <w:szCs w:val="24"/>
          <w:vertAlign w:val="superscript"/>
        </w:rPr>
        <w:t>1</w:t>
      </w:r>
      <w:r w:rsidR="001D0FB0" w:rsidRPr="00AD187B">
        <w:rPr>
          <w:rFonts w:ascii="Times New Roman" w:hAnsi="Times New Roman" w:cs="Times New Roman"/>
          <w:sz w:val="24"/>
          <w:szCs w:val="24"/>
        </w:rPr>
        <w:t xml:space="preserve"> sätestades tööandjale karistuse, kui ta on välismaalaselt nõudnud sisse töötamiseks </w:t>
      </w:r>
      <w:r w:rsidR="006618A1" w:rsidRPr="00AD187B">
        <w:rPr>
          <w:rFonts w:ascii="Times New Roman" w:hAnsi="Times New Roman" w:cs="Times New Roman"/>
          <w:sz w:val="24"/>
          <w:szCs w:val="24"/>
        </w:rPr>
        <w:t>antud</w:t>
      </w:r>
      <w:r w:rsidR="001D0FB0" w:rsidRPr="00AD187B">
        <w:rPr>
          <w:rFonts w:ascii="Times New Roman" w:hAnsi="Times New Roman" w:cs="Times New Roman"/>
          <w:sz w:val="24"/>
          <w:szCs w:val="24"/>
        </w:rPr>
        <w:t xml:space="preserve"> elamisloa riigilõivu</w:t>
      </w:r>
      <w:r w:rsidR="00825DB2" w:rsidRPr="00AD187B">
        <w:rPr>
          <w:rFonts w:ascii="Times New Roman" w:hAnsi="Times New Roman" w:cs="Times New Roman"/>
          <w:sz w:val="24"/>
          <w:szCs w:val="24"/>
        </w:rPr>
        <w:t>.</w:t>
      </w:r>
      <w:r w:rsidR="001D0FB0" w:rsidRPr="00CF39DD">
        <w:rPr>
          <w:rFonts w:ascii="Times New Roman" w:hAnsi="Times New Roman" w:cs="Times New Roman"/>
          <w:sz w:val="24"/>
          <w:szCs w:val="24"/>
        </w:rPr>
        <w:t xml:space="preserve"> </w:t>
      </w:r>
      <w:r w:rsidR="00982C8D" w:rsidRPr="001E7EA9">
        <w:rPr>
          <w:rFonts w:ascii="Times New Roman" w:hAnsi="Times New Roman" w:cs="Times New Roman"/>
          <w:sz w:val="24"/>
          <w:szCs w:val="24"/>
        </w:rPr>
        <w:t xml:space="preserve">Muudatus on seotud eelnõu </w:t>
      </w:r>
    </w:p>
    <w:p w14:paraId="2907AA14" w14:textId="1BD58963" w:rsidR="005F74A4" w:rsidRPr="00982C8D" w:rsidRDefault="00982C8D" w:rsidP="007E0942">
      <w:pPr>
        <w:spacing w:after="0" w:line="240" w:lineRule="auto"/>
        <w:jc w:val="both"/>
        <w:rPr>
          <w:rFonts w:ascii="Times New Roman" w:hAnsi="Times New Roman" w:cs="Times New Roman"/>
          <w:sz w:val="24"/>
          <w:szCs w:val="24"/>
        </w:rPr>
      </w:pPr>
      <w:r w:rsidRPr="001E7EA9">
        <w:rPr>
          <w:rFonts w:ascii="Times New Roman" w:hAnsi="Times New Roman" w:cs="Times New Roman"/>
          <w:sz w:val="24"/>
          <w:szCs w:val="24"/>
        </w:rPr>
        <w:t xml:space="preserve">§ 1 punktiga </w:t>
      </w:r>
      <w:r w:rsidR="00BF5D36">
        <w:rPr>
          <w:rFonts w:ascii="Times New Roman" w:hAnsi="Times New Roman" w:cs="Times New Roman"/>
          <w:sz w:val="24"/>
          <w:szCs w:val="24"/>
        </w:rPr>
        <w:t>2</w:t>
      </w:r>
      <w:r w:rsidRPr="001E7EA9">
        <w:rPr>
          <w:rFonts w:ascii="Times New Roman" w:hAnsi="Times New Roman" w:cs="Times New Roman"/>
          <w:sz w:val="24"/>
          <w:szCs w:val="24"/>
        </w:rPr>
        <w:t>,</w:t>
      </w:r>
      <w:r w:rsidRPr="00CF39DD">
        <w:rPr>
          <w:rFonts w:ascii="Times New Roman" w:hAnsi="Times New Roman" w:cs="Times New Roman"/>
          <w:sz w:val="24"/>
          <w:szCs w:val="24"/>
        </w:rPr>
        <w:t xml:space="preserve"> milles sätestatakse piirang, et tööandja ei tohi välismaalaselt tagasi nõuda riigilõivu tasu, kui ta on selle välismaalase tähtajalise elamisloa taotluse eest tasunud. </w:t>
      </w:r>
    </w:p>
    <w:p w14:paraId="2C9F54D2" w14:textId="77777777" w:rsidR="009B161A" w:rsidRPr="00CF39DD" w:rsidRDefault="009B161A" w:rsidP="007E0942">
      <w:pPr>
        <w:spacing w:after="0" w:line="240" w:lineRule="auto"/>
        <w:jc w:val="both"/>
        <w:rPr>
          <w:rFonts w:ascii="Times New Roman" w:hAnsi="Times New Roman" w:cs="Times New Roman"/>
          <w:b/>
          <w:bCs/>
          <w:sz w:val="24"/>
          <w:szCs w:val="24"/>
        </w:rPr>
      </w:pPr>
    </w:p>
    <w:p w14:paraId="2E72A0CC" w14:textId="0D1C79BD" w:rsidR="003572A4" w:rsidRDefault="009B161A" w:rsidP="00982C8D">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Direktiivi artikkel 13 lõike 2 kohaselt peavad liikmesriigid ette nägema karistused neile tööandjatele, kes ei ole täitnud direktiivist </w:t>
      </w:r>
      <w:r w:rsidRPr="001E7EA9">
        <w:rPr>
          <w:rFonts w:ascii="Times New Roman" w:hAnsi="Times New Roman" w:cs="Times New Roman"/>
          <w:sz w:val="24"/>
          <w:szCs w:val="24"/>
        </w:rPr>
        <w:t xml:space="preserve">tulenevaid kohustusi. </w:t>
      </w:r>
      <w:r w:rsidR="001D0FB0" w:rsidRPr="001E7EA9">
        <w:rPr>
          <w:rFonts w:ascii="Times New Roman" w:hAnsi="Times New Roman" w:cs="Times New Roman"/>
          <w:sz w:val="24"/>
          <w:szCs w:val="24"/>
        </w:rPr>
        <w:t>Seejuures peavad karistused olema mõjusad, proportsionaalse</w:t>
      </w:r>
      <w:r w:rsidR="003800BE" w:rsidRPr="001E7EA9">
        <w:rPr>
          <w:rFonts w:ascii="Times New Roman" w:hAnsi="Times New Roman" w:cs="Times New Roman"/>
          <w:sz w:val="24"/>
          <w:szCs w:val="24"/>
        </w:rPr>
        <w:t>d</w:t>
      </w:r>
      <w:r w:rsidR="001D0FB0" w:rsidRPr="001E7EA9">
        <w:rPr>
          <w:rFonts w:ascii="Times New Roman" w:hAnsi="Times New Roman" w:cs="Times New Roman"/>
          <w:sz w:val="24"/>
          <w:szCs w:val="24"/>
        </w:rPr>
        <w:t xml:space="preserve"> ja hoiatavad. </w:t>
      </w:r>
      <w:r w:rsidR="00982C8D">
        <w:rPr>
          <w:rFonts w:ascii="Times New Roman" w:hAnsi="Times New Roman" w:cs="Times New Roman"/>
          <w:sz w:val="24"/>
          <w:szCs w:val="24"/>
        </w:rPr>
        <w:t xml:space="preserve">Komisjon on täiendavalt selgitanud, et see hõlmab ka sanktsioone selle eest, kui tööandja on välismaalaselt riigilõivu tasu sisse nõudnud. </w:t>
      </w:r>
    </w:p>
    <w:p w14:paraId="7BF2C244" w14:textId="77777777" w:rsidR="003572A4" w:rsidRDefault="003572A4" w:rsidP="007E0942">
      <w:pPr>
        <w:spacing w:after="0" w:line="240" w:lineRule="auto"/>
        <w:jc w:val="both"/>
        <w:rPr>
          <w:rFonts w:ascii="Times New Roman" w:hAnsi="Times New Roman" w:cs="Times New Roman"/>
          <w:sz w:val="24"/>
          <w:szCs w:val="24"/>
        </w:rPr>
      </w:pPr>
    </w:p>
    <w:p w14:paraId="03C7884B" w14:textId="61D4829A" w:rsidR="00A26B61" w:rsidRDefault="001D0FB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Eelnõu § 1 punktiga 1</w:t>
      </w:r>
      <w:r w:rsidR="007D1CFF">
        <w:rPr>
          <w:rFonts w:ascii="Times New Roman" w:hAnsi="Times New Roman" w:cs="Times New Roman"/>
          <w:sz w:val="24"/>
          <w:szCs w:val="24"/>
          <w:u w:val="single"/>
        </w:rPr>
        <w:t>7</w:t>
      </w:r>
      <w:r w:rsidRPr="00CF39DD">
        <w:rPr>
          <w:rFonts w:ascii="Times New Roman" w:hAnsi="Times New Roman" w:cs="Times New Roman"/>
          <w:sz w:val="24"/>
          <w:szCs w:val="24"/>
        </w:rPr>
        <w:t xml:space="preserve"> kehtestatakse tööandjale kohustus hüvitada välismaalasele riigilõivu tasu, kui ta selle siiski on välismaalaselt sisse nõudnud.</w:t>
      </w:r>
      <w:r w:rsidR="00A26B61">
        <w:rPr>
          <w:rFonts w:ascii="Times New Roman" w:hAnsi="Times New Roman" w:cs="Times New Roman"/>
          <w:sz w:val="24"/>
          <w:szCs w:val="24"/>
        </w:rPr>
        <w:t xml:space="preserve"> Muudatusega tagatakse, et kui tööandja on eelnõu § 1 punktiga </w:t>
      </w:r>
      <w:r w:rsidR="00BF5D36">
        <w:rPr>
          <w:rFonts w:ascii="Times New Roman" w:hAnsi="Times New Roman" w:cs="Times New Roman"/>
          <w:sz w:val="24"/>
          <w:szCs w:val="24"/>
        </w:rPr>
        <w:t>2</w:t>
      </w:r>
      <w:r w:rsidR="00A26B61">
        <w:rPr>
          <w:rFonts w:ascii="Times New Roman" w:hAnsi="Times New Roman" w:cs="Times New Roman"/>
          <w:sz w:val="24"/>
          <w:szCs w:val="24"/>
        </w:rPr>
        <w:t xml:space="preserve"> sätestatud keeldu rikkunud, siis peab ta selle riigilõivu tasu välismaalasele hüvitama.</w:t>
      </w:r>
    </w:p>
    <w:p w14:paraId="46E24DF2" w14:textId="77777777" w:rsidR="00A26B61" w:rsidRDefault="00A26B61" w:rsidP="007E0942">
      <w:pPr>
        <w:spacing w:after="0" w:line="240" w:lineRule="auto"/>
        <w:jc w:val="both"/>
        <w:rPr>
          <w:rFonts w:ascii="Times New Roman" w:hAnsi="Times New Roman" w:cs="Times New Roman"/>
          <w:sz w:val="24"/>
          <w:szCs w:val="24"/>
        </w:rPr>
      </w:pPr>
    </w:p>
    <w:p w14:paraId="51988A20" w14:textId="39015931" w:rsidR="003572A4" w:rsidRDefault="001D0FB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Kohustus hüvitada välismaalasele temalt sisse nõutud tasu ei pruugi samas olla piisavalt mõjus, et ajendada võimalikke rikkujaid seaduses ette nähtud piirangust kinni pidama. </w:t>
      </w:r>
    </w:p>
    <w:p w14:paraId="4F420E34" w14:textId="77777777" w:rsidR="003572A4" w:rsidRDefault="003572A4" w:rsidP="007E0942">
      <w:pPr>
        <w:spacing w:after="0" w:line="240" w:lineRule="auto"/>
        <w:jc w:val="both"/>
        <w:rPr>
          <w:rFonts w:ascii="Times New Roman" w:hAnsi="Times New Roman" w:cs="Times New Roman"/>
          <w:sz w:val="24"/>
          <w:szCs w:val="24"/>
        </w:rPr>
      </w:pPr>
    </w:p>
    <w:p w14:paraId="53D3CB4E" w14:textId="7B0992B5" w:rsidR="009A6EFB" w:rsidRPr="00CF39DD" w:rsidRDefault="001D0FB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Eelnevast lähtuvalt nähakse </w:t>
      </w:r>
      <w:r w:rsidRPr="00CF39DD">
        <w:rPr>
          <w:rFonts w:ascii="Times New Roman" w:hAnsi="Times New Roman" w:cs="Times New Roman"/>
          <w:sz w:val="24"/>
          <w:szCs w:val="24"/>
          <w:u w:val="single"/>
        </w:rPr>
        <w:t>eelnõu § 1 punktiga 1</w:t>
      </w:r>
      <w:r w:rsidR="007D1CFF">
        <w:rPr>
          <w:rFonts w:ascii="Times New Roman" w:hAnsi="Times New Roman" w:cs="Times New Roman"/>
          <w:sz w:val="24"/>
          <w:szCs w:val="24"/>
          <w:u w:val="single"/>
        </w:rPr>
        <w:t>8</w:t>
      </w:r>
      <w:r w:rsidRPr="00CF39DD">
        <w:rPr>
          <w:rFonts w:ascii="Times New Roman" w:hAnsi="Times New Roman" w:cs="Times New Roman"/>
          <w:sz w:val="24"/>
          <w:szCs w:val="24"/>
        </w:rPr>
        <w:t xml:space="preserve"> tööandjale ette ka karistus, kui ta on välismaalaselt töötamiseks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elamisloa riigilõivu sisse nõudnud. Muudatuste järgselt võib </w:t>
      </w:r>
      <w:r w:rsidRPr="00CF39DD">
        <w:rPr>
          <w:rFonts w:ascii="Times New Roman" w:hAnsi="Times New Roman" w:cs="Times New Roman"/>
          <w:sz w:val="24"/>
          <w:szCs w:val="24"/>
        </w:rPr>
        <w:lastRenderedPageBreak/>
        <w:t>tööandjat</w:t>
      </w:r>
      <w:r w:rsidR="00982C8D">
        <w:rPr>
          <w:rFonts w:ascii="Times New Roman" w:hAnsi="Times New Roman" w:cs="Times New Roman"/>
          <w:sz w:val="24"/>
          <w:szCs w:val="24"/>
        </w:rPr>
        <w:t xml:space="preserve">, </w:t>
      </w:r>
      <w:r w:rsidR="00982C8D" w:rsidRPr="00F07B11">
        <w:rPr>
          <w:rFonts w:ascii="Times New Roman" w:hAnsi="Times New Roman" w:cs="Times New Roman"/>
          <w:sz w:val="24"/>
          <w:szCs w:val="24"/>
        </w:rPr>
        <w:t>tema juhatuse lii</w:t>
      </w:r>
      <w:r w:rsidR="00982C8D">
        <w:rPr>
          <w:rFonts w:ascii="Times New Roman" w:hAnsi="Times New Roman" w:cs="Times New Roman"/>
          <w:sz w:val="24"/>
          <w:szCs w:val="24"/>
        </w:rPr>
        <w:t>get</w:t>
      </w:r>
      <w:r w:rsidR="00982C8D" w:rsidRPr="00F07B11">
        <w:rPr>
          <w:rFonts w:ascii="Times New Roman" w:hAnsi="Times New Roman" w:cs="Times New Roman"/>
          <w:sz w:val="24"/>
          <w:szCs w:val="24"/>
        </w:rPr>
        <w:t xml:space="preserve"> või muu</w:t>
      </w:r>
      <w:r w:rsidR="00982C8D">
        <w:rPr>
          <w:rFonts w:ascii="Times New Roman" w:hAnsi="Times New Roman" w:cs="Times New Roman"/>
          <w:sz w:val="24"/>
          <w:szCs w:val="24"/>
        </w:rPr>
        <w:t>d</w:t>
      </w:r>
      <w:r w:rsidR="00982C8D" w:rsidRPr="00F07B11">
        <w:rPr>
          <w:rFonts w:ascii="Times New Roman" w:hAnsi="Times New Roman" w:cs="Times New Roman"/>
          <w:sz w:val="24"/>
          <w:szCs w:val="24"/>
        </w:rPr>
        <w:t xml:space="preserve"> esindaja</w:t>
      </w:r>
      <w:r w:rsidR="00982C8D">
        <w:rPr>
          <w:rFonts w:ascii="Times New Roman" w:hAnsi="Times New Roman" w:cs="Times New Roman"/>
          <w:sz w:val="24"/>
          <w:szCs w:val="24"/>
        </w:rPr>
        <w:t>t</w:t>
      </w:r>
      <w:r w:rsidR="00982C8D" w:rsidRPr="00F07B11">
        <w:rPr>
          <w:rFonts w:ascii="Times New Roman" w:hAnsi="Times New Roman" w:cs="Times New Roman"/>
          <w:sz w:val="24"/>
          <w:szCs w:val="24"/>
        </w:rPr>
        <w:t>, kellele oli vastava kohustuse täitmine delegeeritud,</w:t>
      </w:r>
      <w:r w:rsidR="00982C8D" w:rsidRPr="00F64BA4">
        <w:rPr>
          <w:rFonts w:ascii="Times New Roman" w:hAnsi="Times New Roman" w:cs="Times New Roman"/>
          <w:sz w:val="24"/>
          <w:szCs w:val="24"/>
        </w:rPr>
        <w:t xml:space="preserve"> </w:t>
      </w:r>
      <w:r w:rsidRPr="00CF39DD">
        <w:rPr>
          <w:rFonts w:ascii="Times New Roman" w:hAnsi="Times New Roman" w:cs="Times New Roman"/>
          <w:sz w:val="24"/>
          <w:szCs w:val="24"/>
        </w:rPr>
        <w:t xml:space="preserve">keelu rikkumise korral karistada rahatrahviga kuni 300 trahviühikut. </w:t>
      </w:r>
      <w:r w:rsidR="00F21F23" w:rsidRPr="00CF39DD">
        <w:rPr>
          <w:rFonts w:ascii="Times New Roman" w:hAnsi="Times New Roman" w:cs="Times New Roman"/>
          <w:sz w:val="24"/>
          <w:szCs w:val="24"/>
        </w:rPr>
        <w:t>Samas ulatuses on sätestatud VMS-</w:t>
      </w:r>
      <w:proofErr w:type="spellStart"/>
      <w:r w:rsidR="00F21F23" w:rsidRPr="00CF39DD">
        <w:rPr>
          <w:rFonts w:ascii="Times New Roman" w:hAnsi="Times New Roman" w:cs="Times New Roman"/>
          <w:sz w:val="24"/>
          <w:szCs w:val="24"/>
        </w:rPr>
        <w:t>is</w:t>
      </w:r>
      <w:proofErr w:type="spellEnd"/>
      <w:r w:rsidR="00F21F23" w:rsidRPr="00CF39DD">
        <w:rPr>
          <w:rFonts w:ascii="Times New Roman" w:hAnsi="Times New Roman" w:cs="Times New Roman"/>
          <w:sz w:val="24"/>
          <w:szCs w:val="24"/>
        </w:rPr>
        <w:t xml:space="preserve"> </w:t>
      </w:r>
      <w:r w:rsidR="003800BE">
        <w:rPr>
          <w:rFonts w:ascii="Times New Roman" w:hAnsi="Times New Roman" w:cs="Times New Roman"/>
          <w:sz w:val="24"/>
          <w:szCs w:val="24"/>
        </w:rPr>
        <w:t>näiteks</w:t>
      </w:r>
      <w:r w:rsidR="00F21F23" w:rsidRPr="00CF39DD">
        <w:rPr>
          <w:rFonts w:ascii="Times New Roman" w:hAnsi="Times New Roman" w:cs="Times New Roman"/>
          <w:sz w:val="24"/>
          <w:szCs w:val="24"/>
        </w:rPr>
        <w:t xml:space="preserve"> karistus välismaalase Eestis töötamise tingimuste rikkumise eest </w:t>
      </w:r>
      <w:r w:rsidR="00505111">
        <w:rPr>
          <w:rFonts w:ascii="Times New Roman" w:hAnsi="Times New Roman" w:cs="Times New Roman"/>
          <w:sz w:val="24"/>
          <w:szCs w:val="24"/>
        </w:rPr>
        <w:t xml:space="preserve">(VMS-i § 301) </w:t>
      </w:r>
      <w:r w:rsidR="00F21F23" w:rsidRPr="00CF39DD">
        <w:rPr>
          <w:rFonts w:ascii="Times New Roman" w:hAnsi="Times New Roman" w:cs="Times New Roman"/>
          <w:sz w:val="24"/>
          <w:szCs w:val="24"/>
        </w:rPr>
        <w:t>või Eestis ilma seadusliku aluseta viibiva</w:t>
      </w:r>
      <w:r w:rsidR="005E77F6">
        <w:rPr>
          <w:rFonts w:ascii="Times New Roman" w:hAnsi="Times New Roman" w:cs="Times New Roman"/>
          <w:sz w:val="24"/>
          <w:szCs w:val="24"/>
        </w:rPr>
        <w:t>l</w:t>
      </w:r>
      <w:r w:rsidR="00F21F23" w:rsidRPr="00CF39DD">
        <w:rPr>
          <w:rFonts w:ascii="Times New Roman" w:hAnsi="Times New Roman" w:cs="Times New Roman"/>
          <w:sz w:val="24"/>
          <w:szCs w:val="24"/>
        </w:rPr>
        <w:t xml:space="preserve"> välismaalase</w:t>
      </w:r>
      <w:r w:rsidR="005E77F6">
        <w:rPr>
          <w:rFonts w:ascii="Times New Roman" w:hAnsi="Times New Roman" w:cs="Times New Roman"/>
          <w:sz w:val="24"/>
          <w:szCs w:val="24"/>
        </w:rPr>
        <w:t>l</w:t>
      </w:r>
      <w:r w:rsidR="00F21F23" w:rsidRPr="00CF39DD">
        <w:rPr>
          <w:rFonts w:ascii="Times New Roman" w:hAnsi="Times New Roman" w:cs="Times New Roman"/>
          <w:sz w:val="24"/>
          <w:szCs w:val="24"/>
        </w:rPr>
        <w:t xml:space="preserve"> töötamise </w:t>
      </w:r>
      <w:r w:rsidR="005E77F6">
        <w:rPr>
          <w:rFonts w:ascii="Times New Roman" w:hAnsi="Times New Roman" w:cs="Times New Roman"/>
          <w:sz w:val="24"/>
          <w:szCs w:val="24"/>
        </w:rPr>
        <w:t xml:space="preserve">võimaldamise </w:t>
      </w:r>
      <w:r w:rsidR="00F21F23" w:rsidRPr="00CF39DD">
        <w:rPr>
          <w:rFonts w:ascii="Times New Roman" w:hAnsi="Times New Roman" w:cs="Times New Roman"/>
          <w:sz w:val="24"/>
          <w:szCs w:val="24"/>
        </w:rPr>
        <w:t>eest</w:t>
      </w:r>
      <w:r w:rsidR="005E77F6">
        <w:rPr>
          <w:rFonts w:ascii="Times New Roman" w:hAnsi="Times New Roman" w:cs="Times New Roman"/>
          <w:sz w:val="24"/>
          <w:szCs w:val="24"/>
        </w:rPr>
        <w:t xml:space="preserve"> (VMS-i § 300)</w:t>
      </w:r>
      <w:r w:rsidR="00F21F23" w:rsidRPr="00CF39DD">
        <w:rPr>
          <w:rFonts w:ascii="Times New Roman" w:hAnsi="Times New Roman" w:cs="Times New Roman"/>
          <w:sz w:val="24"/>
          <w:szCs w:val="24"/>
        </w:rPr>
        <w:t>. Kuigi VMS-</w:t>
      </w:r>
      <w:proofErr w:type="spellStart"/>
      <w:r w:rsidR="00F21F23" w:rsidRPr="00CF39DD">
        <w:rPr>
          <w:rFonts w:ascii="Times New Roman" w:hAnsi="Times New Roman" w:cs="Times New Roman"/>
          <w:sz w:val="24"/>
          <w:szCs w:val="24"/>
        </w:rPr>
        <w:t>is</w:t>
      </w:r>
      <w:proofErr w:type="spellEnd"/>
      <w:r w:rsidR="00F21F23" w:rsidRPr="00CF39DD">
        <w:rPr>
          <w:rFonts w:ascii="Times New Roman" w:hAnsi="Times New Roman" w:cs="Times New Roman"/>
          <w:sz w:val="24"/>
          <w:szCs w:val="24"/>
        </w:rPr>
        <w:t xml:space="preserve"> on teatud rikkumiste puhul võimalik karistada juriidilist isikut rahatrahviga kuni 32</w:t>
      </w:r>
      <w:r w:rsidR="00F01631" w:rsidRPr="00CF39DD">
        <w:rPr>
          <w:rFonts w:ascii="Times New Roman" w:hAnsi="Times New Roman" w:cs="Times New Roman"/>
          <w:sz w:val="24"/>
          <w:szCs w:val="24"/>
        </w:rPr>
        <w:t> </w:t>
      </w:r>
      <w:r w:rsidR="00F21F23" w:rsidRPr="00CF39DD">
        <w:rPr>
          <w:rFonts w:ascii="Times New Roman" w:hAnsi="Times New Roman" w:cs="Times New Roman"/>
          <w:sz w:val="24"/>
          <w:szCs w:val="24"/>
        </w:rPr>
        <w:t>000</w:t>
      </w:r>
      <w:r w:rsidR="00F01631" w:rsidRPr="00CF39DD">
        <w:rPr>
          <w:rFonts w:ascii="Times New Roman" w:hAnsi="Times New Roman" w:cs="Times New Roman"/>
          <w:sz w:val="24"/>
          <w:szCs w:val="24"/>
        </w:rPr>
        <w:t xml:space="preserve"> eurot</w:t>
      </w:r>
      <w:r w:rsidR="00F21F23" w:rsidRPr="00CF39DD">
        <w:rPr>
          <w:rFonts w:ascii="Times New Roman" w:hAnsi="Times New Roman" w:cs="Times New Roman"/>
          <w:sz w:val="24"/>
          <w:szCs w:val="24"/>
        </w:rPr>
        <w:t xml:space="preserve">, ei ole </w:t>
      </w:r>
      <w:r w:rsidR="009D0E0B">
        <w:rPr>
          <w:rFonts w:ascii="Times New Roman" w:hAnsi="Times New Roman" w:cs="Times New Roman"/>
          <w:sz w:val="24"/>
          <w:szCs w:val="24"/>
        </w:rPr>
        <w:t xml:space="preserve">nii </w:t>
      </w:r>
      <w:r w:rsidR="00F21F23" w:rsidRPr="00CF39DD">
        <w:rPr>
          <w:rFonts w:ascii="Times New Roman" w:hAnsi="Times New Roman" w:cs="Times New Roman"/>
          <w:sz w:val="24"/>
          <w:szCs w:val="24"/>
        </w:rPr>
        <w:t xml:space="preserve">kõrge trahvimäära kehtestamine riigilõivu sisse nõudmise </w:t>
      </w:r>
      <w:r w:rsidR="005E77F6">
        <w:rPr>
          <w:rFonts w:ascii="Times New Roman" w:hAnsi="Times New Roman" w:cs="Times New Roman"/>
          <w:sz w:val="24"/>
          <w:szCs w:val="24"/>
        </w:rPr>
        <w:t xml:space="preserve">karistusena </w:t>
      </w:r>
      <w:r w:rsidR="00F21F23" w:rsidRPr="00CF39DD">
        <w:rPr>
          <w:rFonts w:ascii="Times New Roman" w:hAnsi="Times New Roman" w:cs="Times New Roman"/>
          <w:sz w:val="24"/>
          <w:szCs w:val="24"/>
        </w:rPr>
        <w:t xml:space="preserve"> proportsionaalne</w:t>
      </w:r>
      <w:r w:rsidR="006F72CA" w:rsidRPr="00CF39DD">
        <w:rPr>
          <w:rFonts w:ascii="Times New Roman" w:hAnsi="Times New Roman" w:cs="Times New Roman"/>
          <w:sz w:val="24"/>
          <w:szCs w:val="24"/>
        </w:rPr>
        <w:t>.</w:t>
      </w:r>
    </w:p>
    <w:p w14:paraId="0CA08E7E" w14:textId="77777777" w:rsidR="007A02A4" w:rsidRDefault="007A02A4" w:rsidP="007E0942">
      <w:pPr>
        <w:spacing w:after="0" w:line="240" w:lineRule="auto"/>
        <w:jc w:val="both"/>
        <w:rPr>
          <w:rFonts w:ascii="Times New Roman" w:hAnsi="Times New Roman" w:cs="Times New Roman"/>
          <w:sz w:val="24"/>
          <w:szCs w:val="24"/>
        </w:rPr>
      </w:pPr>
    </w:p>
    <w:p w14:paraId="4D689B0E" w14:textId="394E2F6D" w:rsidR="0022124A" w:rsidRDefault="0022124A" w:rsidP="007E0942">
      <w:pPr>
        <w:spacing w:after="0" w:line="240" w:lineRule="auto"/>
        <w:jc w:val="both"/>
        <w:rPr>
          <w:rFonts w:ascii="Times New Roman" w:hAnsi="Times New Roman" w:cs="Times New Roman"/>
          <w:sz w:val="24"/>
          <w:szCs w:val="24"/>
        </w:rPr>
      </w:pPr>
      <w:r w:rsidRPr="00BF5D36">
        <w:rPr>
          <w:rFonts w:ascii="Times New Roman" w:hAnsi="Times New Roman" w:cs="Times New Roman"/>
          <w:b/>
          <w:bCs/>
          <w:color w:val="202020"/>
          <w:sz w:val="24"/>
          <w:szCs w:val="24"/>
          <w:shd w:val="clear" w:color="auto" w:fill="FFFFFF"/>
        </w:rPr>
        <w:t>Eelnõu § 1 punktiga 1</w:t>
      </w:r>
      <w:r w:rsidR="00BF5D36" w:rsidRPr="00BF5D36">
        <w:rPr>
          <w:rFonts w:ascii="Times New Roman" w:hAnsi="Times New Roman" w:cs="Times New Roman"/>
          <w:b/>
          <w:bCs/>
          <w:color w:val="202020"/>
          <w:sz w:val="24"/>
          <w:szCs w:val="24"/>
          <w:shd w:val="clear" w:color="auto" w:fill="FFFFFF"/>
        </w:rPr>
        <w:t>9</w:t>
      </w:r>
      <w:r w:rsidRPr="0022124A">
        <w:rPr>
          <w:rFonts w:ascii="Times New Roman" w:hAnsi="Times New Roman" w:cs="Times New Roman"/>
          <w:color w:val="202020"/>
          <w:sz w:val="24"/>
          <w:szCs w:val="24"/>
          <w:shd w:val="clear" w:color="auto" w:fill="FFFFFF"/>
        </w:rPr>
        <w:t xml:space="preserve"> </w:t>
      </w:r>
      <w:r>
        <w:rPr>
          <w:rFonts w:ascii="Times New Roman" w:hAnsi="Times New Roman" w:cs="Times New Roman"/>
          <w:color w:val="202020"/>
          <w:sz w:val="24"/>
          <w:szCs w:val="24"/>
          <w:shd w:val="clear" w:color="auto" w:fill="FFFFFF"/>
        </w:rPr>
        <w:t xml:space="preserve">täiendatakse </w:t>
      </w:r>
      <w:r w:rsidRPr="00232D0E">
        <w:rPr>
          <w:rFonts w:ascii="Times New Roman" w:hAnsi="Times New Roman" w:cs="Times New Roman"/>
          <w:color w:val="202020"/>
          <w:sz w:val="24"/>
          <w:szCs w:val="24"/>
          <w:shd w:val="clear" w:color="auto" w:fill="FFFFFF"/>
        </w:rPr>
        <w:t>normitehnilis</w:t>
      </w:r>
      <w:r>
        <w:rPr>
          <w:rFonts w:ascii="Times New Roman" w:hAnsi="Times New Roman" w:cs="Times New Roman"/>
          <w:color w:val="202020"/>
          <w:sz w:val="24"/>
          <w:szCs w:val="24"/>
          <w:shd w:val="clear" w:color="auto" w:fill="FFFFFF"/>
        </w:rPr>
        <w:t>t</w:t>
      </w:r>
      <w:r w:rsidRPr="00232D0E">
        <w:rPr>
          <w:rFonts w:ascii="Times New Roman" w:hAnsi="Times New Roman" w:cs="Times New Roman"/>
          <w:color w:val="202020"/>
          <w:sz w:val="24"/>
          <w:szCs w:val="24"/>
          <w:shd w:val="clear" w:color="auto" w:fill="FFFFFF"/>
        </w:rPr>
        <w:t xml:space="preserve"> märkus</w:t>
      </w:r>
      <w:r>
        <w:rPr>
          <w:rFonts w:ascii="Times New Roman" w:hAnsi="Times New Roman" w:cs="Times New Roman"/>
          <w:color w:val="202020"/>
          <w:sz w:val="24"/>
          <w:szCs w:val="24"/>
          <w:shd w:val="clear" w:color="auto" w:fill="FFFFFF"/>
        </w:rPr>
        <w:t>t</w:t>
      </w:r>
      <w:r w:rsidRPr="00232D0E">
        <w:rPr>
          <w:rFonts w:ascii="Times New Roman" w:hAnsi="Times New Roman" w:cs="Times New Roman"/>
          <w:color w:val="202020"/>
          <w:sz w:val="24"/>
          <w:szCs w:val="24"/>
          <w:shd w:val="clear" w:color="auto" w:fill="FFFFFF"/>
        </w:rPr>
        <w:t xml:space="preserve"> vii</w:t>
      </w:r>
      <w:r>
        <w:rPr>
          <w:rFonts w:ascii="Times New Roman" w:hAnsi="Times New Roman" w:cs="Times New Roman"/>
          <w:color w:val="202020"/>
          <w:sz w:val="24"/>
          <w:szCs w:val="24"/>
          <w:shd w:val="clear" w:color="auto" w:fill="FFFFFF"/>
        </w:rPr>
        <w:t xml:space="preserve">tega </w:t>
      </w:r>
      <w:r w:rsidRPr="0022124A">
        <w:rPr>
          <w:rFonts w:ascii="Times New Roman" w:hAnsi="Times New Roman" w:cs="Times New Roman"/>
          <w:color w:val="202020"/>
          <w:sz w:val="24"/>
          <w:szCs w:val="24"/>
          <w:shd w:val="clear" w:color="auto" w:fill="FFFFFF"/>
        </w:rPr>
        <w:t>Euroopa Parlamendi ja nõukogu direktiiv (EL) 2024/1233</w:t>
      </w:r>
      <w:r w:rsidRPr="00232D0E">
        <w:rPr>
          <w:rFonts w:ascii="Times New Roman" w:hAnsi="Times New Roman" w:cs="Times New Roman"/>
          <w:color w:val="202020"/>
          <w:sz w:val="24"/>
          <w:szCs w:val="24"/>
          <w:shd w:val="clear" w:color="auto" w:fill="FFFFFF"/>
        </w:rPr>
        <w:t>.</w:t>
      </w:r>
    </w:p>
    <w:p w14:paraId="6AE0DBF9" w14:textId="77777777" w:rsidR="0022124A" w:rsidRPr="00CF39DD" w:rsidRDefault="0022124A" w:rsidP="007E0942">
      <w:pPr>
        <w:spacing w:after="0" w:line="240" w:lineRule="auto"/>
        <w:jc w:val="both"/>
        <w:rPr>
          <w:rFonts w:ascii="Times New Roman" w:hAnsi="Times New Roman" w:cs="Times New Roman"/>
          <w:sz w:val="24"/>
          <w:szCs w:val="24"/>
        </w:rPr>
      </w:pPr>
    </w:p>
    <w:p w14:paraId="2A0FAD04" w14:textId="03E7F93B" w:rsidR="007A02A4" w:rsidRPr="00600BA1" w:rsidRDefault="007A02A4" w:rsidP="007E0942">
      <w:pPr>
        <w:pStyle w:val="Pealkiri2"/>
        <w:rPr>
          <w:lang w:eastAsia="et-EE"/>
        </w:rPr>
      </w:pPr>
      <w:r w:rsidRPr="00600BA1">
        <w:rPr>
          <w:lang w:eastAsia="et-EE"/>
        </w:rPr>
        <w:t>3.</w:t>
      </w:r>
      <w:r w:rsidR="005C519D" w:rsidRPr="00600BA1">
        <w:rPr>
          <w:lang w:eastAsia="et-EE"/>
        </w:rPr>
        <w:t>4</w:t>
      </w:r>
      <w:r w:rsidRPr="00600BA1">
        <w:rPr>
          <w:lang w:eastAsia="et-EE"/>
        </w:rPr>
        <w:t xml:space="preserve">. </w:t>
      </w:r>
      <w:proofErr w:type="spellStart"/>
      <w:r w:rsidR="005C519D" w:rsidRPr="00600BA1">
        <w:rPr>
          <w:lang w:eastAsia="et-EE"/>
        </w:rPr>
        <w:t>Välistöötajate</w:t>
      </w:r>
      <w:proofErr w:type="spellEnd"/>
      <w:r w:rsidR="005C519D" w:rsidRPr="00600BA1">
        <w:rPr>
          <w:lang w:eastAsia="et-EE"/>
        </w:rPr>
        <w:t xml:space="preserve"> võrdne </w:t>
      </w:r>
      <w:r w:rsidR="005C519D" w:rsidRPr="001762E8">
        <w:rPr>
          <w:lang w:eastAsia="et-EE"/>
        </w:rPr>
        <w:t xml:space="preserve">kohtlemine </w:t>
      </w:r>
      <w:r w:rsidRPr="001762E8">
        <w:rPr>
          <w:lang w:eastAsia="et-EE"/>
        </w:rPr>
        <w:t xml:space="preserve"> (§</w:t>
      </w:r>
      <w:r w:rsidR="00A7081E">
        <w:rPr>
          <w:lang w:eastAsia="et-EE"/>
        </w:rPr>
        <w:t>-d</w:t>
      </w:r>
      <w:r w:rsidR="00600BA1" w:rsidRPr="001762E8">
        <w:rPr>
          <w:lang w:eastAsia="et-EE"/>
        </w:rPr>
        <w:t xml:space="preserve"> 2</w:t>
      </w:r>
      <w:r w:rsidR="00600BA1" w:rsidRPr="001762E8">
        <w:rPr>
          <w:lang w:eastAsia="et-EE"/>
        </w:rPr>
        <w:softHyphen/>
        <w:t>–8</w:t>
      </w:r>
      <w:r w:rsidRPr="001762E8">
        <w:rPr>
          <w:lang w:eastAsia="et-EE"/>
        </w:rPr>
        <w:t>)</w:t>
      </w:r>
    </w:p>
    <w:p w14:paraId="366D47B9" w14:textId="77777777" w:rsidR="007A02A4" w:rsidRPr="00CF39DD" w:rsidRDefault="007A02A4" w:rsidP="007E0942">
      <w:pPr>
        <w:keepNext/>
        <w:spacing w:after="0" w:line="240" w:lineRule="auto"/>
        <w:jc w:val="both"/>
        <w:rPr>
          <w:rFonts w:ascii="Times New Roman" w:hAnsi="Times New Roman" w:cs="Times New Roman"/>
          <w:sz w:val="24"/>
          <w:szCs w:val="24"/>
          <w:highlight w:val="green"/>
          <w:lang w:eastAsia="et-EE"/>
        </w:rPr>
      </w:pPr>
    </w:p>
    <w:p w14:paraId="55418B29" w14:textId="40545839" w:rsidR="0058198D" w:rsidRPr="00600BA1" w:rsidRDefault="0058198D" w:rsidP="007E0942">
      <w:pPr>
        <w:spacing w:after="0" w:line="240" w:lineRule="auto"/>
        <w:jc w:val="both"/>
        <w:rPr>
          <w:rFonts w:ascii="Times New Roman" w:hAnsi="Times New Roman" w:cs="Times New Roman"/>
          <w:sz w:val="24"/>
          <w:szCs w:val="24"/>
        </w:rPr>
      </w:pPr>
      <w:bookmarkStart w:id="136" w:name="_Toc448869261"/>
      <w:bookmarkStart w:id="137" w:name="_Toc448870073"/>
      <w:bookmarkStart w:id="138" w:name="_Toc448909503"/>
      <w:bookmarkStart w:id="139" w:name="_Toc448909549"/>
      <w:bookmarkStart w:id="140" w:name="_Toc448913284"/>
      <w:bookmarkStart w:id="141" w:name="_Toc449089531"/>
      <w:bookmarkStart w:id="142" w:name="_Toc449089613"/>
      <w:bookmarkStart w:id="143" w:name="_Toc449089830"/>
      <w:bookmarkStart w:id="144" w:name="_Toc449089870"/>
      <w:bookmarkStart w:id="145" w:name="_Toc449089949"/>
      <w:bookmarkStart w:id="146" w:name="_Toc449366700"/>
      <w:bookmarkStart w:id="147" w:name="_Toc449367585"/>
      <w:bookmarkStart w:id="148" w:name="_Toc449367810"/>
      <w:bookmarkStart w:id="149" w:name="_Toc449367911"/>
      <w:bookmarkStart w:id="150" w:name="_Toc449369058"/>
      <w:bookmarkStart w:id="151" w:name="_Toc449448887"/>
      <w:bookmarkStart w:id="152" w:name="_Toc451528064"/>
      <w:bookmarkStart w:id="153" w:name="_Toc451528107"/>
      <w:r w:rsidRPr="00600BA1">
        <w:rPr>
          <w:rFonts w:ascii="Times New Roman" w:hAnsi="Times New Roman" w:cs="Times New Roman"/>
          <w:sz w:val="24"/>
          <w:szCs w:val="24"/>
        </w:rPr>
        <w:t xml:space="preserve">Direktiivi artikkel 12 lõike 1 punkti e kohaselt tuleb võrdne kohtlemine tagada määruses nr 883/2004 kindlaks määratud sotsiaalkindlustusskeemide osas nende kolmandate riikide kodanike suhtes, kes on liikmesriiki lubatud liidu või liikmesriigi õiguse alusel muul kui töötamise eesmärgil, kellel lubatakse töötada ja kellel on elamisluba </w:t>
      </w:r>
      <w:r w:rsidR="00373053" w:rsidRPr="00373053">
        <w:rPr>
          <w:rFonts w:ascii="Times New Roman" w:hAnsi="Times New Roman" w:cs="Times New Roman"/>
          <w:bCs/>
          <w:sz w:val="24"/>
          <w:szCs w:val="24"/>
        </w:rPr>
        <w:t>Euroopa Parlamendi ja nõukogu määrus</w:t>
      </w:r>
      <w:r w:rsidR="00373053">
        <w:rPr>
          <w:rFonts w:ascii="Times New Roman" w:hAnsi="Times New Roman" w:cs="Times New Roman"/>
          <w:bCs/>
          <w:sz w:val="24"/>
          <w:szCs w:val="24"/>
        </w:rPr>
        <w:t>e</w:t>
      </w:r>
      <w:r w:rsidR="00373053" w:rsidRPr="00373053">
        <w:rPr>
          <w:rFonts w:ascii="Times New Roman" w:hAnsi="Times New Roman" w:cs="Times New Roman"/>
          <w:bCs/>
          <w:sz w:val="24"/>
          <w:szCs w:val="24"/>
        </w:rPr>
        <w:t xml:space="preserve"> (EÜ) nr 1030/2002, </w:t>
      </w:r>
      <w:r w:rsidR="00373053" w:rsidRPr="00373053">
        <w:rPr>
          <w:rFonts w:ascii="Times New Roman" w:hAnsi="Times New Roman" w:cs="Times New Roman"/>
          <w:sz w:val="24"/>
          <w:szCs w:val="24"/>
        </w:rPr>
        <w:t>13. juuni 2002, millega kehtestatakse ühtne elamisloavorm kolmandate riikide kodanike jaoks</w:t>
      </w:r>
      <w:r w:rsidR="00373053">
        <w:rPr>
          <w:rStyle w:val="Allmrkuseviide"/>
          <w:rFonts w:ascii="Times New Roman" w:hAnsi="Times New Roman"/>
          <w:sz w:val="24"/>
          <w:szCs w:val="24"/>
        </w:rPr>
        <w:footnoteReference w:id="25"/>
      </w:r>
      <w:r w:rsidRPr="00600BA1">
        <w:rPr>
          <w:rFonts w:ascii="Times New Roman" w:hAnsi="Times New Roman" w:cs="Times New Roman"/>
          <w:sz w:val="24"/>
          <w:szCs w:val="24"/>
        </w:rPr>
        <w:t xml:space="preserve"> kohaselt, või kes on liikmesriiki lubatud töötamise eesmärgil liidu või liikmesriigi õiguse alusel. </w:t>
      </w:r>
    </w:p>
    <w:p w14:paraId="4E848CDE" w14:textId="77777777" w:rsidR="0058198D" w:rsidRPr="00600BA1" w:rsidRDefault="0058198D" w:rsidP="007E0942">
      <w:pPr>
        <w:spacing w:after="0" w:line="240" w:lineRule="auto"/>
        <w:jc w:val="both"/>
        <w:rPr>
          <w:rFonts w:ascii="Times New Roman" w:hAnsi="Times New Roman" w:cs="Times New Roman"/>
          <w:sz w:val="24"/>
          <w:szCs w:val="24"/>
        </w:rPr>
      </w:pPr>
    </w:p>
    <w:p w14:paraId="4E1D0CD8" w14:textId="3C088BFB"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Elamisloaga Eestis viibivatele inimestele on võrdne kohtlemine kehtivate õigusaktidega tagatud. Direktiivi ülevõtmisega tagatakse võrdne kohtlemine ka neile, kes viibivad ja töötavad Eestis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antud pikaajalise viisa alusel.</w:t>
      </w:r>
    </w:p>
    <w:p w14:paraId="4B829F66" w14:textId="77777777" w:rsidR="0058198D" w:rsidRPr="00600BA1" w:rsidRDefault="0058198D" w:rsidP="007E0942">
      <w:pPr>
        <w:spacing w:after="0" w:line="240" w:lineRule="auto"/>
        <w:jc w:val="both"/>
        <w:rPr>
          <w:rFonts w:ascii="Times New Roman" w:hAnsi="Times New Roman" w:cs="Times New Roman"/>
          <w:sz w:val="24"/>
          <w:szCs w:val="24"/>
        </w:rPr>
      </w:pPr>
    </w:p>
    <w:p w14:paraId="6D29D93A" w14:textId="60A33D86"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Direktiiv võimaldab teha erandit võrdsest kohtlemisest perehüvitiste määramisele ja maksmisele (art 12 lg 2 p b teine lause). Eesti kasutab antud võimalust, mistõttu viisa alusel Eestis töötavatele inimestele ei laiendata õigust perehüvitiste skeemi kuuluvale jagatavale vanemahüvitisele ja peretoetustele. Oluline on märkida, et selle erandi alla hakkab tulevikus kuuluma ka loodav toitjakaotustoetus (</w:t>
      </w:r>
      <w:proofErr w:type="spellStart"/>
      <w:r w:rsidRPr="00600BA1">
        <w:rPr>
          <w:rFonts w:ascii="Times New Roman" w:hAnsi="Times New Roman" w:cs="Times New Roman"/>
          <w:sz w:val="24"/>
          <w:szCs w:val="24"/>
        </w:rPr>
        <w:t>PHS</w:t>
      </w:r>
      <w:r w:rsidR="00983712">
        <w:rPr>
          <w:rFonts w:ascii="Times New Roman" w:hAnsi="Times New Roman" w:cs="Times New Roman"/>
          <w:sz w:val="24"/>
          <w:szCs w:val="24"/>
        </w:rPr>
        <w:t>-</w:t>
      </w:r>
      <w:r w:rsidRPr="00600BA1">
        <w:rPr>
          <w:rFonts w:ascii="Times New Roman" w:hAnsi="Times New Roman" w:cs="Times New Roman"/>
          <w:sz w:val="24"/>
          <w:szCs w:val="24"/>
        </w:rPr>
        <w:t>i</w:t>
      </w:r>
      <w:proofErr w:type="spellEnd"/>
      <w:r w:rsidRPr="00600BA1">
        <w:rPr>
          <w:rFonts w:ascii="Times New Roman" w:hAnsi="Times New Roman" w:cs="Times New Roman"/>
          <w:sz w:val="24"/>
          <w:szCs w:val="24"/>
        </w:rPr>
        <w:t xml:space="preserve"> muudatus jõustub 01.</w:t>
      </w:r>
      <w:r w:rsidR="004F3649">
        <w:rPr>
          <w:rFonts w:ascii="Times New Roman" w:hAnsi="Times New Roman" w:cs="Times New Roman"/>
          <w:sz w:val="24"/>
          <w:szCs w:val="24"/>
        </w:rPr>
        <w:t xml:space="preserve"> oktoobril </w:t>
      </w:r>
      <w:r w:rsidRPr="00600BA1">
        <w:rPr>
          <w:rFonts w:ascii="Times New Roman" w:hAnsi="Times New Roman" w:cs="Times New Roman"/>
          <w:sz w:val="24"/>
          <w:szCs w:val="24"/>
        </w:rPr>
        <w:t>2026</w:t>
      </w:r>
      <w:r w:rsidR="004F3649">
        <w:rPr>
          <w:rFonts w:ascii="Times New Roman" w:hAnsi="Times New Roman" w:cs="Times New Roman"/>
          <w:sz w:val="24"/>
          <w:szCs w:val="24"/>
        </w:rPr>
        <w:t>. aastal</w:t>
      </w:r>
      <w:r w:rsidRPr="00600BA1">
        <w:rPr>
          <w:rFonts w:ascii="Times New Roman" w:hAnsi="Times New Roman" w:cs="Times New Roman"/>
          <w:sz w:val="24"/>
          <w:szCs w:val="24"/>
        </w:rPr>
        <w:t>).</w:t>
      </w:r>
    </w:p>
    <w:p w14:paraId="797F89B7" w14:textId="77777777" w:rsidR="0058198D" w:rsidRPr="00600BA1" w:rsidRDefault="0058198D" w:rsidP="007E0942">
      <w:pPr>
        <w:spacing w:after="0" w:line="240" w:lineRule="auto"/>
        <w:jc w:val="both"/>
        <w:rPr>
          <w:rFonts w:ascii="Times New Roman" w:hAnsi="Times New Roman" w:cs="Times New Roman"/>
          <w:sz w:val="24"/>
          <w:szCs w:val="24"/>
        </w:rPr>
      </w:pPr>
    </w:p>
    <w:p w14:paraId="2CD3373B" w14:textId="266526A2"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Direktiivis viidatud</w:t>
      </w:r>
      <w:r w:rsidR="00D9208C">
        <w:rPr>
          <w:rFonts w:ascii="Times New Roman" w:hAnsi="Times New Roman" w:cs="Times New Roman"/>
          <w:sz w:val="24"/>
          <w:szCs w:val="24"/>
        </w:rPr>
        <w:t xml:space="preserve"> </w:t>
      </w:r>
      <w:r w:rsidRPr="00600BA1">
        <w:rPr>
          <w:rFonts w:ascii="Times New Roman" w:hAnsi="Times New Roman" w:cs="Times New Roman"/>
          <w:sz w:val="24"/>
          <w:szCs w:val="24"/>
        </w:rPr>
        <w:t xml:space="preserve">määrus nr 883/2004 kohaldub kindlatele sotsiaalkindlustusskeemidele, mis on sätestatud </w:t>
      </w:r>
      <w:r w:rsidR="00983712">
        <w:rPr>
          <w:rFonts w:ascii="Times New Roman" w:hAnsi="Times New Roman" w:cs="Times New Roman"/>
          <w:sz w:val="24"/>
          <w:szCs w:val="24"/>
        </w:rPr>
        <w:t xml:space="preserve">selle </w:t>
      </w:r>
      <w:r w:rsidRPr="00600BA1">
        <w:rPr>
          <w:rFonts w:ascii="Times New Roman" w:hAnsi="Times New Roman" w:cs="Times New Roman"/>
          <w:sz w:val="24"/>
          <w:szCs w:val="24"/>
        </w:rPr>
        <w:t xml:space="preserve">määruse artiklis 3. Sotsiaalkindlustusskeemid vastavad omakorda konkreetsetele sotsiaalsetele riskidele. Iga skeemi alla saab liigitada mitmeid hüvitisi, mis </w:t>
      </w:r>
      <w:proofErr w:type="spellStart"/>
      <w:r w:rsidRPr="00600BA1">
        <w:rPr>
          <w:rFonts w:ascii="Times New Roman" w:hAnsi="Times New Roman" w:cs="Times New Roman"/>
          <w:sz w:val="24"/>
          <w:szCs w:val="24"/>
        </w:rPr>
        <w:t>liikmesriigiti</w:t>
      </w:r>
      <w:proofErr w:type="spellEnd"/>
      <w:r w:rsidRPr="00600BA1">
        <w:rPr>
          <w:rFonts w:ascii="Times New Roman" w:hAnsi="Times New Roman" w:cs="Times New Roman"/>
          <w:sz w:val="24"/>
          <w:szCs w:val="24"/>
        </w:rPr>
        <w:t xml:space="preserve"> võivad olla erinevad. Oluliseks liigitamise aluseks on hüvitise eesmärk ja  risk, mida see hüvitis katab. Samuti on oluline, et tegemist peab olema sotsiaalkindlustushüvitisega, mille andmise tingimused on seaduses kindlaks määratud ja universaalselt kohaldatavad. Alljärgnevas tabelis on kirjeldatud määruse</w:t>
      </w:r>
      <w:r w:rsidR="00646539">
        <w:rPr>
          <w:rFonts w:ascii="Times New Roman" w:hAnsi="Times New Roman" w:cs="Times New Roman"/>
          <w:sz w:val="24"/>
          <w:szCs w:val="24"/>
        </w:rPr>
        <w:t>s</w:t>
      </w:r>
      <w:r w:rsidRPr="00600BA1">
        <w:rPr>
          <w:rFonts w:ascii="Times New Roman" w:hAnsi="Times New Roman" w:cs="Times New Roman"/>
          <w:sz w:val="24"/>
          <w:szCs w:val="24"/>
        </w:rPr>
        <w:t xml:space="preserve"> nr 883/2004 sätestatud sotsiaalkindlustusskeemid, nendele vastavad Eesti hüvitised ja õigusaktid, mida eelnõuga muudetakse</w:t>
      </w:r>
      <w:r w:rsidR="00C87627">
        <w:rPr>
          <w:rFonts w:ascii="Times New Roman" w:hAnsi="Times New Roman" w:cs="Times New Roman"/>
          <w:sz w:val="24"/>
          <w:szCs w:val="24"/>
        </w:rPr>
        <w:softHyphen/>
      </w:r>
      <w:r w:rsidR="00C87627">
        <w:rPr>
          <w:rFonts w:ascii="Times New Roman" w:hAnsi="Times New Roman" w:cs="Times New Roman"/>
          <w:sz w:val="24"/>
          <w:szCs w:val="24"/>
        </w:rPr>
        <w:softHyphen/>
      </w:r>
      <w:r w:rsidR="00C87627">
        <w:rPr>
          <w:rFonts w:ascii="Times New Roman" w:hAnsi="Times New Roman" w:cs="Times New Roman"/>
          <w:sz w:val="24"/>
          <w:szCs w:val="24"/>
        </w:rPr>
        <w:softHyphen/>
      </w:r>
      <w:r w:rsidRPr="00600BA1">
        <w:rPr>
          <w:rFonts w:ascii="Times New Roman" w:hAnsi="Times New Roman" w:cs="Times New Roman"/>
          <w:sz w:val="24"/>
          <w:szCs w:val="24"/>
        </w:rPr>
        <w:t xml:space="preserve">. </w:t>
      </w:r>
    </w:p>
    <w:p w14:paraId="3DFA8EC0" w14:textId="77777777" w:rsidR="0058198D" w:rsidRPr="00600BA1" w:rsidRDefault="0058198D" w:rsidP="007E0942">
      <w:pPr>
        <w:spacing w:after="0" w:line="240" w:lineRule="auto"/>
        <w:jc w:val="both"/>
        <w:rPr>
          <w:rFonts w:ascii="Times New Roman" w:hAnsi="Times New Roman" w:cs="Times New Roman"/>
          <w:sz w:val="24"/>
          <w:szCs w:val="24"/>
        </w:rPr>
      </w:pPr>
    </w:p>
    <w:p w14:paraId="2D827E98" w14:textId="242DF3D7" w:rsidR="00767615" w:rsidRPr="00C87627" w:rsidRDefault="00767615" w:rsidP="00C87627">
      <w:pPr>
        <w:spacing w:after="0" w:line="240" w:lineRule="auto"/>
        <w:jc w:val="both"/>
        <w:rPr>
          <w:rFonts w:ascii="Times New Roman" w:hAnsi="Times New Roman" w:cs="Times New Roman"/>
          <w:b/>
          <w:bCs/>
          <w:color w:val="000000" w:themeColor="text1"/>
          <w:sz w:val="24"/>
          <w:szCs w:val="24"/>
        </w:rPr>
      </w:pPr>
      <w:r w:rsidRPr="00C87627">
        <w:rPr>
          <w:rFonts w:ascii="Times New Roman" w:hAnsi="Times New Roman" w:cs="Times New Roman"/>
          <w:b/>
          <w:bCs/>
          <w:color w:val="000000" w:themeColor="text1"/>
          <w:sz w:val="24"/>
          <w:szCs w:val="24"/>
        </w:rPr>
        <w:t>Tabel 7. Sotsiaalkindlustusskeemid, nendele vastavad Eesti hüvitised ja õigusaktid, mida eelnõuga muudetakse</w:t>
      </w:r>
    </w:p>
    <w:tbl>
      <w:tblPr>
        <w:tblStyle w:val="Kontuurtabel"/>
        <w:tblW w:w="0" w:type="auto"/>
        <w:tblInd w:w="0" w:type="dxa"/>
        <w:tblLayout w:type="fixed"/>
        <w:tblLook w:val="04A0" w:firstRow="1" w:lastRow="0" w:firstColumn="1" w:lastColumn="0" w:noHBand="0" w:noVBand="1"/>
      </w:tblPr>
      <w:tblGrid>
        <w:gridCol w:w="2547"/>
        <w:gridCol w:w="2551"/>
        <w:gridCol w:w="1418"/>
        <w:gridCol w:w="2545"/>
      </w:tblGrid>
      <w:tr w:rsidR="0058198D" w:rsidRPr="00C87627" w14:paraId="4521E0AC" w14:textId="77777777" w:rsidTr="00C87627">
        <w:trPr>
          <w:trHeight w:val="276"/>
        </w:trPr>
        <w:tc>
          <w:tcPr>
            <w:tcW w:w="2547" w:type="dxa"/>
            <w:shd w:val="clear" w:color="auto" w:fill="0070C0"/>
          </w:tcPr>
          <w:p w14:paraId="50433E0E" w14:textId="2347D73B" w:rsidR="0058198D" w:rsidRPr="00C87627" w:rsidRDefault="0058198D" w:rsidP="00C87627">
            <w:pPr>
              <w:spacing w:after="0" w:line="240" w:lineRule="auto"/>
              <w:jc w:val="both"/>
              <w:rPr>
                <w:rFonts w:ascii="Times New Roman" w:hAnsi="Times New Roman" w:cs="Times New Roman"/>
                <w:b/>
                <w:color w:val="FFFFFF" w:themeColor="background1"/>
              </w:rPr>
            </w:pPr>
            <w:r w:rsidRPr="00C87627">
              <w:rPr>
                <w:rFonts w:ascii="Times New Roman" w:hAnsi="Times New Roman" w:cs="Times New Roman"/>
                <w:b/>
                <w:color w:val="FFFFFF" w:themeColor="background1"/>
              </w:rPr>
              <w:t>Sotsiaalkindlustus</w:t>
            </w:r>
            <w:r w:rsidR="00C87627" w:rsidRPr="00C87627">
              <w:rPr>
                <w:rFonts w:ascii="Times New Roman" w:hAnsi="Times New Roman" w:cs="Times New Roman"/>
                <w:b/>
                <w:color w:val="FFFFFF" w:themeColor="background1"/>
              </w:rPr>
              <w:softHyphen/>
            </w:r>
            <w:r w:rsidR="00C87627" w:rsidRPr="00C87627">
              <w:rPr>
                <w:rFonts w:ascii="Times New Roman" w:hAnsi="Times New Roman" w:cs="Times New Roman"/>
                <w:b/>
                <w:color w:val="FFFFFF" w:themeColor="background1"/>
              </w:rPr>
              <w:softHyphen/>
            </w:r>
            <w:r w:rsidR="00C87627" w:rsidRPr="00C87627">
              <w:rPr>
                <w:rFonts w:ascii="Times New Roman" w:hAnsi="Times New Roman" w:cs="Times New Roman"/>
                <w:b/>
                <w:color w:val="FFFFFF" w:themeColor="background1"/>
              </w:rPr>
              <w:softHyphen/>
            </w:r>
            <w:r w:rsidRPr="00C87627">
              <w:rPr>
                <w:rFonts w:ascii="Times New Roman" w:hAnsi="Times New Roman" w:cs="Times New Roman"/>
                <w:b/>
                <w:color w:val="FFFFFF" w:themeColor="background1"/>
              </w:rPr>
              <w:t>skeem</w:t>
            </w:r>
          </w:p>
        </w:tc>
        <w:tc>
          <w:tcPr>
            <w:tcW w:w="2551" w:type="dxa"/>
            <w:shd w:val="clear" w:color="auto" w:fill="0070C0"/>
          </w:tcPr>
          <w:p w14:paraId="3EB084EA" w14:textId="77777777" w:rsidR="0058198D" w:rsidRPr="00C87627" w:rsidRDefault="0058198D" w:rsidP="00C87627">
            <w:pPr>
              <w:spacing w:after="0" w:line="240" w:lineRule="auto"/>
              <w:jc w:val="both"/>
              <w:rPr>
                <w:rFonts w:ascii="Times New Roman" w:hAnsi="Times New Roman" w:cs="Times New Roman"/>
                <w:b/>
                <w:color w:val="FFFFFF" w:themeColor="background1"/>
              </w:rPr>
            </w:pPr>
            <w:r w:rsidRPr="00C87627">
              <w:rPr>
                <w:rFonts w:ascii="Times New Roman" w:hAnsi="Times New Roman" w:cs="Times New Roman"/>
                <w:b/>
                <w:color w:val="FFFFFF" w:themeColor="background1"/>
              </w:rPr>
              <w:t>Eesti hüvitised</w:t>
            </w:r>
          </w:p>
        </w:tc>
        <w:tc>
          <w:tcPr>
            <w:tcW w:w="1418" w:type="dxa"/>
            <w:shd w:val="clear" w:color="auto" w:fill="0070C0"/>
          </w:tcPr>
          <w:p w14:paraId="14E7D915" w14:textId="77777777" w:rsidR="0058198D" w:rsidRPr="00C87627" w:rsidRDefault="0058198D" w:rsidP="00C87627">
            <w:pPr>
              <w:spacing w:after="0" w:line="240" w:lineRule="auto"/>
              <w:jc w:val="both"/>
              <w:rPr>
                <w:rFonts w:ascii="Times New Roman" w:hAnsi="Times New Roman" w:cs="Times New Roman"/>
                <w:b/>
                <w:color w:val="FFFFFF" w:themeColor="background1"/>
              </w:rPr>
            </w:pPr>
            <w:r w:rsidRPr="00C87627">
              <w:rPr>
                <w:rFonts w:ascii="Times New Roman" w:hAnsi="Times New Roman" w:cs="Times New Roman"/>
                <w:b/>
                <w:color w:val="FFFFFF" w:themeColor="background1"/>
              </w:rPr>
              <w:t>Seadus</w:t>
            </w:r>
          </w:p>
        </w:tc>
        <w:tc>
          <w:tcPr>
            <w:tcW w:w="2545" w:type="dxa"/>
            <w:shd w:val="clear" w:color="auto" w:fill="0070C0"/>
          </w:tcPr>
          <w:p w14:paraId="1D7FA677" w14:textId="77777777" w:rsidR="0058198D" w:rsidRPr="00C87627" w:rsidRDefault="0058198D" w:rsidP="00C87627">
            <w:pPr>
              <w:spacing w:after="0" w:line="240" w:lineRule="auto"/>
              <w:jc w:val="both"/>
              <w:rPr>
                <w:rFonts w:ascii="Times New Roman" w:hAnsi="Times New Roman" w:cs="Times New Roman"/>
                <w:b/>
                <w:color w:val="FFFFFF" w:themeColor="background1"/>
              </w:rPr>
            </w:pPr>
            <w:r w:rsidRPr="00C87627">
              <w:rPr>
                <w:rFonts w:ascii="Times New Roman" w:hAnsi="Times New Roman" w:cs="Times New Roman"/>
                <w:b/>
                <w:color w:val="FFFFFF" w:themeColor="background1"/>
              </w:rPr>
              <w:t>Vastavuse hinnang</w:t>
            </w:r>
          </w:p>
        </w:tc>
      </w:tr>
      <w:tr w:rsidR="0058198D" w:rsidRPr="00C87627" w14:paraId="71D9E1B1" w14:textId="77777777" w:rsidTr="00C87627">
        <w:tc>
          <w:tcPr>
            <w:tcW w:w="2547" w:type="dxa"/>
          </w:tcPr>
          <w:p w14:paraId="3FB4FE3A"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Haigushüvitised</w:t>
            </w:r>
          </w:p>
        </w:tc>
        <w:tc>
          <w:tcPr>
            <w:tcW w:w="2551" w:type="dxa"/>
          </w:tcPr>
          <w:p w14:paraId="1D89C573"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ajutised töövõimetushüvitised;</w:t>
            </w:r>
          </w:p>
          <w:p w14:paraId="4968801A"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raviteenused</w:t>
            </w:r>
          </w:p>
          <w:p w14:paraId="49074F8B" w14:textId="77777777" w:rsidR="0058198D" w:rsidRPr="00C87627" w:rsidRDefault="0058198D" w:rsidP="00C87627">
            <w:pPr>
              <w:spacing w:after="0" w:line="240" w:lineRule="auto"/>
              <w:jc w:val="both"/>
              <w:rPr>
                <w:rFonts w:ascii="Times New Roman" w:hAnsi="Times New Roman" w:cs="Times New Roman"/>
              </w:rPr>
            </w:pPr>
          </w:p>
          <w:p w14:paraId="38836921"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lastRenderedPageBreak/>
              <w:t>puuetega inimeste sotsiaaltoetused</w:t>
            </w:r>
          </w:p>
        </w:tc>
        <w:tc>
          <w:tcPr>
            <w:tcW w:w="1418" w:type="dxa"/>
          </w:tcPr>
          <w:p w14:paraId="2464E477" w14:textId="77777777" w:rsidR="0058198D" w:rsidRPr="00C87627" w:rsidRDefault="0058198D" w:rsidP="00C87627">
            <w:pPr>
              <w:spacing w:after="0" w:line="240" w:lineRule="auto"/>
              <w:jc w:val="both"/>
              <w:rPr>
                <w:rFonts w:ascii="Times New Roman" w:hAnsi="Times New Roman" w:cs="Times New Roman"/>
              </w:rPr>
            </w:pPr>
            <w:proofErr w:type="spellStart"/>
            <w:r w:rsidRPr="00C87627">
              <w:rPr>
                <w:rFonts w:ascii="Times New Roman" w:hAnsi="Times New Roman" w:cs="Times New Roman"/>
              </w:rPr>
              <w:lastRenderedPageBreak/>
              <w:t>RaKS</w:t>
            </w:r>
            <w:proofErr w:type="spellEnd"/>
          </w:p>
          <w:p w14:paraId="4D9D7C07" w14:textId="77777777" w:rsidR="0058198D" w:rsidRPr="00C87627" w:rsidRDefault="0058198D" w:rsidP="00C87627">
            <w:pPr>
              <w:spacing w:after="0" w:line="240" w:lineRule="auto"/>
              <w:jc w:val="both"/>
              <w:rPr>
                <w:rFonts w:ascii="Times New Roman" w:hAnsi="Times New Roman" w:cs="Times New Roman"/>
              </w:rPr>
            </w:pPr>
          </w:p>
          <w:p w14:paraId="2DABE75E" w14:textId="77777777" w:rsidR="0058198D" w:rsidRPr="00C87627" w:rsidRDefault="0058198D" w:rsidP="00C87627">
            <w:pPr>
              <w:spacing w:after="0" w:line="240" w:lineRule="auto"/>
              <w:jc w:val="both"/>
              <w:rPr>
                <w:rFonts w:ascii="Times New Roman" w:hAnsi="Times New Roman" w:cs="Times New Roman"/>
              </w:rPr>
            </w:pPr>
          </w:p>
          <w:p w14:paraId="36D7DE49" w14:textId="77777777" w:rsidR="0058198D" w:rsidRPr="00C87627" w:rsidRDefault="0058198D" w:rsidP="00C87627">
            <w:pPr>
              <w:spacing w:after="0" w:line="240" w:lineRule="auto"/>
              <w:jc w:val="both"/>
              <w:rPr>
                <w:rFonts w:ascii="Times New Roman" w:hAnsi="Times New Roman" w:cs="Times New Roman"/>
              </w:rPr>
            </w:pPr>
          </w:p>
          <w:p w14:paraId="127767E5"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PISTS</w:t>
            </w:r>
          </w:p>
        </w:tc>
        <w:tc>
          <w:tcPr>
            <w:tcW w:w="2545" w:type="dxa"/>
          </w:tcPr>
          <w:p w14:paraId="09D979B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Vastavuses, seadust muuta ei ole vaja</w:t>
            </w:r>
          </w:p>
          <w:p w14:paraId="771EF376" w14:textId="77777777" w:rsidR="0058198D" w:rsidRPr="00C87627" w:rsidRDefault="0058198D" w:rsidP="00C87627">
            <w:pPr>
              <w:spacing w:after="0" w:line="240" w:lineRule="auto"/>
              <w:jc w:val="both"/>
              <w:rPr>
                <w:rFonts w:ascii="Times New Roman" w:hAnsi="Times New Roman" w:cs="Times New Roman"/>
              </w:rPr>
            </w:pPr>
          </w:p>
          <w:p w14:paraId="796EE67B" w14:textId="77777777" w:rsidR="0058198D" w:rsidRPr="00C87627" w:rsidRDefault="0058198D" w:rsidP="00C87627">
            <w:pPr>
              <w:spacing w:after="0" w:line="240" w:lineRule="auto"/>
              <w:jc w:val="both"/>
              <w:rPr>
                <w:rFonts w:ascii="Times New Roman" w:hAnsi="Times New Roman" w:cs="Times New Roman"/>
              </w:rPr>
            </w:pPr>
          </w:p>
          <w:p w14:paraId="2E8CFD30"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lastRenderedPageBreak/>
              <w:t xml:space="preserve">Ei ole vastavuses, muudetakse seadust ja laiendatakse isikute ringi </w:t>
            </w:r>
          </w:p>
        </w:tc>
      </w:tr>
      <w:tr w:rsidR="0058198D" w:rsidRPr="00C87627" w14:paraId="0B2CEF66" w14:textId="77777777" w:rsidTr="00C87627">
        <w:tc>
          <w:tcPr>
            <w:tcW w:w="2547" w:type="dxa"/>
          </w:tcPr>
          <w:p w14:paraId="4EB43989"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lastRenderedPageBreak/>
              <w:t xml:space="preserve">Sünnitus- ja sellega samaväärsed isadushüvitised </w:t>
            </w:r>
          </w:p>
        </w:tc>
        <w:tc>
          <w:tcPr>
            <w:tcW w:w="2551" w:type="dxa"/>
          </w:tcPr>
          <w:p w14:paraId="73102EE2" w14:textId="17389868"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ema vanemahüvitis</w:t>
            </w:r>
            <w:r w:rsidRPr="00C87627" w:rsidDel="00A34471">
              <w:rPr>
                <w:rFonts w:ascii="Times New Roman" w:hAnsi="Times New Roman" w:cs="Times New Roman"/>
              </w:rPr>
              <w:t>;</w:t>
            </w:r>
          </w:p>
          <w:p w14:paraId="4EE38671"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isa vanemahüvitis</w:t>
            </w:r>
          </w:p>
        </w:tc>
        <w:tc>
          <w:tcPr>
            <w:tcW w:w="1418" w:type="dxa"/>
          </w:tcPr>
          <w:p w14:paraId="09A97E1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PHS</w:t>
            </w:r>
          </w:p>
        </w:tc>
        <w:tc>
          <w:tcPr>
            <w:tcW w:w="2545" w:type="dxa"/>
          </w:tcPr>
          <w:p w14:paraId="4656CE1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Vastavuses, kuid ema vanemahüvitise saajate ringi sõnastust ühtlustatakse isa vanemahüvitise ja teiste hüvitiste saajate ringiga ning isa vanemahüvitise osas laiendatakse isikute ringi</w:t>
            </w:r>
          </w:p>
        </w:tc>
      </w:tr>
      <w:tr w:rsidR="0058198D" w:rsidRPr="00C87627" w14:paraId="01AD6FA6" w14:textId="77777777" w:rsidTr="00C87627">
        <w:tc>
          <w:tcPr>
            <w:tcW w:w="2547" w:type="dxa"/>
          </w:tcPr>
          <w:p w14:paraId="55E8C185"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Invaliidsushüvitised</w:t>
            </w:r>
          </w:p>
        </w:tc>
        <w:tc>
          <w:tcPr>
            <w:tcW w:w="2551" w:type="dxa"/>
          </w:tcPr>
          <w:p w14:paraId="5D54DE43"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töövõimetoetus</w:t>
            </w:r>
          </w:p>
          <w:p w14:paraId="1BDF8D1B"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töövõimetuspension</w:t>
            </w:r>
          </w:p>
        </w:tc>
        <w:tc>
          <w:tcPr>
            <w:tcW w:w="1418" w:type="dxa"/>
          </w:tcPr>
          <w:p w14:paraId="6A34F35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TVTS</w:t>
            </w:r>
          </w:p>
          <w:p w14:paraId="0C6822BB"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RPKS</w:t>
            </w:r>
          </w:p>
        </w:tc>
        <w:tc>
          <w:tcPr>
            <w:tcW w:w="2545" w:type="dxa"/>
          </w:tcPr>
          <w:p w14:paraId="12091669"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Ei ole vastavuses, muudetakse seadust ja laiendatakse isikute ringi</w:t>
            </w:r>
          </w:p>
        </w:tc>
      </w:tr>
      <w:tr w:rsidR="0058198D" w:rsidRPr="00C87627" w14:paraId="77FDAA00" w14:textId="77777777" w:rsidTr="00C87627">
        <w:tc>
          <w:tcPr>
            <w:tcW w:w="2547" w:type="dxa"/>
          </w:tcPr>
          <w:p w14:paraId="75A0DAF0"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Vanadushüvitised</w:t>
            </w:r>
          </w:p>
        </w:tc>
        <w:tc>
          <w:tcPr>
            <w:tcW w:w="2551" w:type="dxa"/>
          </w:tcPr>
          <w:p w14:paraId="36FC2CC4"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pension</w:t>
            </w:r>
          </w:p>
        </w:tc>
        <w:tc>
          <w:tcPr>
            <w:tcW w:w="1418" w:type="dxa"/>
          </w:tcPr>
          <w:p w14:paraId="034E2443"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RPKS</w:t>
            </w:r>
          </w:p>
        </w:tc>
        <w:tc>
          <w:tcPr>
            <w:tcW w:w="2545" w:type="dxa"/>
          </w:tcPr>
          <w:p w14:paraId="67D1D5A3"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 xml:space="preserve">Ei ole vastavuses, muudetakse seadust ja laiendatakse isikute ringi </w:t>
            </w:r>
          </w:p>
        </w:tc>
      </w:tr>
      <w:tr w:rsidR="0058198D" w:rsidRPr="00C87627" w14:paraId="3F7B8AE1" w14:textId="77777777" w:rsidTr="00C87627">
        <w:tc>
          <w:tcPr>
            <w:tcW w:w="2547" w:type="dxa"/>
          </w:tcPr>
          <w:p w14:paraId="596FC66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Toitjakaotushüvitised</w:t>
            </w:r>
          </w:p>
        </w:tc>
        <w:tc>
          <w:tcPr>
            <w:tcW w:w="2551" w:type="dxa"/>
          </w:tcPr>
          <w:p w14:paraId="301B0F65"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toitjakaotuspension</w:t>
            </w:r>
          </w:p>
          <w:p w14:paraId="192A7574" w14:textId="77777777" w:rsidR="0058198D" w:rsidRPr="00C87627" w:rsidRDefault="0058198D" w:rsidP="00C87627">
            <w:pPr>
              <w:spacing w:after="0" w:line="240" w:lineRule="auto"/>
              <w:jc w:val="both"/>
              <w:rPr>
                <w:rFonts w:ascii="Times New Roman" w:hAnsi="Times New Roman" w:cs="Times New Roman"/>
              </w:rPr>
            </w:pPr>
          </w:p>
        </w:tc>
        <w:tc>
          <w:tcPr>
            <w:tcW w:w="1418" w:type="dxa"/>
          </w:tcPr>
          <w:p w14:paraId="0CE89BDD"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RPKS</w:t>
            </w:r>
          </w:p>
          <w:p w14:paraId="52B03404" w14:textId="77777777" w:rsidR="0058198D" w:rsidRPr="00C87627" w:rsidRDefault="0058198D" w:rsidP="00C87627">
            <w:pPr>
              <w:spacing w:after="0" w:line="240" w:lineRule="auto"/>
              <w:jc w:val="both"/>
              <w:rPr>
                <w:rFonts w:ascii="Times New Roman" w:hAnsi="Times New Roman" w:cs="Times New Roman"/>
              </w:rPr>
            </w:pPr>
          </w:p>
        </w:tc>
        <w:tc>
          <w:tcPr>
            <w:tcW w:w="2545" w:type="dxa"/>
          </w:tcPr>
          <w:p w14:paraId="4CC8694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 xml:space="preserve">Ei ole vastavuses, muudetakse seadust ja laiendatakse isikute ringi. </w:t>
            </w:r>
          </w:p>
        </w:tc>
      </w:tr>
      <w:tr w:rsidR="0058198D" w:rsidRPr="00C87627" w14:paraId="75736FDA" w14:textId="77777777" w:rsidTr="00C87627">
        <w:tc>
          <w:tcPr>
            <w:tcW w:w="2547" w:type="dxa"/>
          </w:tcPr>
          <w:p w14:paraId="018BBB8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Tööõnnetus- ja kutsehaigushüvitised</w:t>
            </w:r>
          </w:p>
        </w:tc>
        <w:tc>
          <w:tcPr>
            <w:tcW w:w="2551" w:type="dxa"/>
          </w:tcPr>
          <w:p w14:paraId="68A5B8BA" w14:textId="77777777" w:rsidR="0058198D" w:rsidRPr="00C87627" w:rsidRDefault="0058198D" w:rsidP="00C87627">
            <w:pPr>
              <w:spacing w:after="0" w:line="240" w:lineRule="auto"/>
              <w:jc w:val="both"/>
              <w:rPr>
                <w:rFonts w:ascii="Times New Roman" w:hAnsi="Times New Roman" w:cs="Times New Roman"/>
              </w:rPr>
            </w:pPr>
          </w:p>
        </w:tc>
        <w:tc>
          <w:tcPr>
            <w:tcW w:w="1418" w:type="dxa"/>
          </w:tcPr>
          <w:p w14:paraId="38ACA87D" w14:textId="77777777" w:rsidR="0058198D" w:rsidRPr="00C87627" w:rsidRDefault="0058198D" w:rsidP="00C87627">
            <w:pPr>
              <w:spacing w:after="0" w:line="240" w:lineRule="auto"/>
              <w:jc w:val="both"/>
              <w:rPr>
                <w:rFonts w:ascii="Times New Roman" w:hAnsi="Times New Roman" w:cs="Times New Roman"/>
              </w:rPr>
            </w:pPr>
          </w:p>
        </w:tc>
        <w:tc>
          <w:tcPr>
            <w:tcW w:w="2545" w:type="dxa"/>
          </w:tcPr>
          <w:p w14:paraId="52C89E72" w14:textId="390C05A8"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 xml:space="preserve">Eestil ei ole eraldi kindlustusskeemi, tööõnnetuse ja kutsehaiguse puhul makstakse ajutist töövõimetoetust </w:t>
            </w:r>
            <w:proofErr w:type="spellStart"/>
            <w:r w:rsidRPr="00C87627">
              <w:rPr>
                <w:rFonts w:ascii="Times New Roman" w:hAnsi="Times New Roman" w:cs="Times New Roman"/>
              </w:rPr>
              <w:t>RaKS</w:t>
            </w:r>
            <w:r w:rsidR="00C87627" w:rsidRPr="00C87627">
              <w:rPr>
                <w:rFonts w:ascii="Times New Roman" w:hAnsi="Times New Roman" w:cs="Times New Roman"/>
              </w:rPr>
              <w:t>-</w:t>
            </w:r>
            <w:r w:rsidRPr="00C87627">
              <w:rPr>
                <w:rFonts w:ascii="Times New Roman" w:hAnsi="Times New Roman" w:cs="Times New Roman"/>
              </w:rPr>
              <w:t>i</w:t>
            </w:r>
            <w:proofErr w:type="spellEnd"/>
            <w:r w:rsidRPr="00C87627">
              <w:rPr>
                <w:rFonts w:ascii="Times New Roman" w:hAnsi="Times New Roman" w:cs="Times New Roman"/>
              </w:rPr>
              <w:t xml:space="preserve"> alusel ja pikaajalise töövõimetuse puhul töövõimetoetust TVTS</w:t>
            </w:r>
            <w:r w:rsidR="00C87627" w:rsidRPr="00C87627">
              <w:rPr>
                <w:rFonts w:ascii="Times New Roman" w:hAnsi="Times New Roman" w:cs="Times New Roman"/>
              </w:rPr>
              <w:t>-</w:t>
            </w:r>
            <w:r w:rsidRPr="00C87627">
              <w:rPr>
                <w:rFonts w:ascii="Times New Roman" w:hAnsi="Times New Roman" w:cs="Times New Roman"/>
              </w:rPr>
              <w:t>i alusel</w:t>
            </w:r>
          </w:p>
        </w:tc>
      </w:tr>
      <w:tr w:rsidR="0058198D" w:rsidRPr="00C87627" w14:paraId="2806B62C" w14:textId="77777777" w:rsidTr="00C87627">
        <w:tc>
          <w:tcPr>
            <w:tcW w:w="2547" w:type="dxa"/>
          </w:tcPr>
          <w:p w14:paraId="6896E25F"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Matusetoetus</w:t>
            </w:r>
          </w:p>
        </w:tc>
        <w:tc>
          <w:tcPr>
            <w:tcW w:w="2551" w:type="dxa"/>
          </w:tcPr>
          <w:p w14:paraId="7F77512A" w14:textId="77777777" w:rsidR="0058198D" w:rsidRPr="00C87627" w:rsidRDefault="0058198D" w:rsidP="00C87627">
            <w:pPr>
              <w:spacing w:after="0" w:line="240" w:lineRule="auto"/>
              <w:jc w:val="both"/>
              <w:rPr>
                <w:rFonts w:ascii="Times New Roman" w:hAnsi="Times New Roman" w:cs="Times New Roman"/>
              </w:rPr>
            </w:pPr>
          </w:p>
        </w:tc>
        <w:tc>
          <w:tcPr>
            <w:tcW w:w="1418" w:type="dxa"/>
          </w:tcPr>
          <w:p w14:paraId="1F71C5BA" w14:textId="77777777" w:rsidR="0058198D" w:rsidRPr="00C87627" w:rsidRDefault="0058198D" w:rsidP="00C87627">
            <w:pPr>
              <w:spacing w:after="0" w:line="240" w:lineRule="auto"/>
              <w:jc w:val="both"/>
              <w:rPr>
                <w:rFonts w:ascii="Times New Roman" w:hAnsi="Times New Roman" w:cs="Times New Roman"/>
              </w:rPr>
            </w:pPr>
          </w:p>
        </w:tc>
        <w:tc>
          <w:tcPr>
            <w:tcW w:w="2545" w:type="dxa"/>
          </w:tcPr>
          <w:p w14:paraId="6ABB21A5"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Eestil ei ole eraldi kindlustusskeemi</w:t>
            </w:r>
          </w:p>
        </w:tc>
      </w:tr>
      <w:tr w:rsidR="0058198D" w:rsidRPr="00C87627" w14:paraId="0D0A2859" w14:textId="77777777" w:rsidTr="00C87627">
        <w:tc>
          <w:tcPr>
            <w:tcW w:w="2547" w:type="dxa"/>
          </w:tcPr>
          <w:p w14:paraId="248779CC"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Töötushüvitised</w:t>
            </w:r>
          </w:p>
        </w:tc>
        <w:tc>
          <w:tcPr>
            <w:tcW w:w="2551" w:type="dxa"/>
          </w:tcPr>
          <w:p w14:paraId="7C584958"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töötuskindlustushüvitis</w:t>
            </w:r>
          </w:p>
        </w:tc>
        <w:tc>
          <w:tcPr>
            <w:tcW w:w="1418" w:type="dxa"/>
          </w:tcPr>
          <w:p w14:paraId="6202A4AF" w14:textId="77777777" w:rsidR="0058198D" w:rsidRPr="00C87627" w:rsidRDefault="0058198D" w:rsidP="00C87627">
            <w:pPr>
              <w:spacing w:after="0" w:line="240" w:lineRule="auto"/>
              <w:jc w:val="both"/>
              <w:rPr>
                <w:rFonts w:ascii="Times New Roman" w:hAnsi="Times New Roman" w:cs="Times New Roman"/>
              </w:rPr>
            </w:pPr>
            <w:proofErr w:type="spellStart"/>
            <w:r w:rsidRPr="00C87627">
              <w:rPr>
                <w:rFonts w:ascii="Times New Roman" w:hAnsi="Times New Roman" w:cs="Times New Roman"/>
              </w:rPr>
              <w:t>TKindlS</w:t>
            </w:r>
            <w:proofErr w:type="spellEnd"/>
          </w:p>
        </w:tc>
        <w:tc>
          <w:tcPr>
            <w:tcW w:w="2545" w:type="dxa"/>
          </w:tcPr>
          <w:p w14:paraId="1A74C72F"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Vastavuses, seadust muuta ei ole vaja. Isikul siiski ei teki õigust töötuskindlustushüvitisele, kuna ta ei saa end töötuna arvele võtta</w:t>
            </w:r>
          </w:p>
        </w:tc>
      </w:tr>
      <w:tr w:rsidR="0058198D" w:rsidRPr="00C87627" w14:paraId="6260185E" w14:textId="77777777" w:rsidTr="00C87627">
        <w:tc>
          <w:tcPr>
            <w:tcW w:w="2547" w:type="dxa"/>
          </w:tcPr>
          <w:p w14:paraId="59BAA2BE"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Eelpensionihüvitised</w:t>
            </w:r>
          </w:p>
        </w:tc>
        <w:tc>
          <w:tcPr>
            <w:tcW w:w="2551" w:type="dxa"/>
          </w:tcPr>
          <w:p w14:paraId="680226A4" w14:textId="77777777" w:rsidR="0058198D" w:rsidRPr="00C87627" w:rsidRDefault="0058198D" w:rsidP="00C87627">
            <w:pPr>
              <w:spacing w:after="0" w:line="240" w:lineRule="auto"/>
              <w:rPr>
                <w:rFonts w:ascii="Times New Roman" w:hAnsi="Times New Roman" w:cs="Times New Roman"/>
              </w:rPr>
            </w:pPr>
            <w:r w:rsidRPr="00C87627">
              <w:rPr>
                <w:rFonts w:ascii="Times New Roman" w:hAnsi="Times New Roman" w:cs="Times New Roman"/>
              </w:rPr>
              <w:t>Soodustingimustel vanaduspension</w:t>
            </w:r>
          </w:p>
          <w:p w14:paraId="359156B1" w14:textId="77777777" w:rsidR="0058198D" w:rsidRPr="00C87627" w:rsidRDefault="0058198D" w:rsidP="00C87627">
            <w:pPr>
              <w:spacing w:after="0" w:line="240" w:lineRule="auto"/>
              <w:rPr>
                <w:rFonts w:ascii="Times New Roman" w:hAnsi="Times New Roman" w:cs="Times New Roman"/>
              </w:rPr>
            </w:pPr>
            <w:r w:rsidRPr="00C87627">
              <w:rPr>
                <w:rFonts w:ascii="Times New Roman" w:hAnsi="Times New Roman" w:cs="Times New Roman"/>
              </w:rPr>
              <w:t>Väljateenitud aastate pension</w:t>
            </w:r>
          </w:p>
        </w:tc>
        <w:tc>
          <w:tcPr>
            <w:tcW w:w="1418" w:type="dxa"/>
          </w:tcPr>
          <w:p w14:paraId="23B79A78"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RPKS</w:t>
            </w:r>
          </w:p>
          <w:p w14:paraId="55ADC316" w14:textId="77777777" w:rsidR="0058198D" w:rsidRPr="00C87627" w:rsidRDefault="0058198D" w:rsidP="00C87627">
            <w:pPr>
              <w:spacing w:after="0" w:line="240" w:lineRule="auto"/>
              <w:jc w:val="both"/>
              <w:rPr>
                <w:rFonts w:ascii="Times New Roman" w:hAnsi="Times New Roman" w:cs="Times New Roman"/>
              </w:rPr>
            </w:pPr>
          </w:p>
        </w:tc>
        <w:tc>
          <w:tcPr>
            <w:tcW w:w="2545" w:type="dxa"/>
          </w:tcPr>
          <w:p w14:paraId="06220680"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Ei ole vastavuses, muudetakse seadust ja laiendatakse isikute ringi</w:t>
            </w:r>
          </w:p>
        </w:tc>
      </w:tr>
      <w:tr w:rsidR="0058198D" w:rsidRPr="00C87627" w14:paraId="7EAF9CF8" w14:textId="77777777" w:rsidTr="00C87627">
        <w:tc>
          <w:tcPr>
            <w:tcW w:w="2547" w:type="dxa"/>
          </w:tcPr>
          <w:p w14:paraId="1B93AD03" w14:textId="38433296" w:rsidR="0058198D" w:rsidRPr="00C87627" w:rsidRDefault="008A0BF0" w:rsidP="00C87627">
            <w:pPr>
              <w:spacing w:after="0" w:line="240" w:lineRule="auto"/>
              <w:jc w:val="both"/>
              <w:rPr>
                <w:rFonts w:ascii="Times New Roman" w:hAnsi="Times New Roman" w:cs="Times New Roman"/>
              </w:rPr>
            </w:pPr>
            <w:r w:rsidRPr="1050140B">
              <w:rPr>
                <w:rFonts w:ascii="Times New Roman" w:hAnsi="Times New Roman" w:cs="Times New Roman"/>
              </w:rPr>
              <w:t>Perehüvitised</w:t>
            </w:r>
          </w:p>
        </w:tc>
        <w:tc>
          <w:tcPr>
            <w:tcW w:w="2551" w:type="dxa"/>
          </w:tcPr>
          <w:p w14:paraId="0B60FDEC" w14:textId="77777777" w:rsidR="0058198D" w:rsidRPr="00C87627" w:rsidRDefault="0058198D" w:rsidP="00C87627">
            <w:pPr>
              <w:spacing w:after="0" w:line="240" w:lineRule="auto"/>
              <w:jc w:val="both"/>
              <w:rPr>
                <w:rFonts w:ascii="Times New Roman" w:hAnsi="Times New Roman" w:cs="Times New Roman"/>
              </w:rPr>
            </w:pPr>
          </w:p>
        </w:tc>
        <w:tc>
          <w:tcPr>
            <w:tcW w:w="1418" w:type="dxa"/>
          </w:tcPr>
          <w:p w14:paraId="22F9F232"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PHS</w:t>
            </w:r>
          </w:p>
        </w:tc>
        <w:tc>
          <w:tcPr>
            <w:tcW w:w="2545" w:type="dxa"/>
          </w:tcPr>
          <w:p w14:paraId="69CD2920"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Eesti kasutab direktiivi art 12 lg 2 sätestatud erandit ega laienda isikute ringi</w:t>
            </w:r>
          </w:p>
        </w:tc>
      </w:tr>
    </w:tbl>
    <w:p w14:paraId="3225C8F6" w14:textId="194EF4BB" w:rsidR="0058198D" w:rsidRPr="000D3B8F" w:rsidRDefault="00767615" w:rsidP="00C87627">
      <w:pPr>
        <w:spacing w:after="0" w:line="240" w:lineRule="auto"/>
        <w:jc w:val="both"/>
        <w:rPr>
          <w:rFonts w:ascii="Times New Roman" w:hAnsi="Times New Roman" w:cs="Times New Roman"/>
        </w:rPr>
      </w:pPr>
      <w:r w:rsidRPr="000D3B8F">
        <w:rPr>
          <w:rFonts w:ascii="Times New Roman" w:hAnsi="Times New Roman" w:cs="Times New Roman"/>
        </w:rPr>
        <w:t>Allikas: SoM, MKM</w:t>
      </w:r>
    </w:p>
    <w:p w14:paraId="6E9B4A60" w14:textId="77777777" w:rsidR="0058198D" w:rsidRPr="00600BA1" w:rsidRDefault="0058198D" w:rsidP="007E0942">
      <w:pPr>
        <w:spacing w:after="0" w:line="240" w:lineRule="auto"/>
        <w:jc w:val="both"/>
        <w:rPr>
          <w:rFonts w:ascii="Times New Roman" w:hAnsi="Times New Roman" w:cs="Times New Roman"/>
          <w:sz w:val="24"/>
          <w:szCs w:val="24"/>
        </w:rPr>
      </w:pPr>
    </w:p>
    <w:p w14:paraId="6B59A83F" w14:textId="2EEEF7F9" w:rsidR="00485188"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Eelnõu §-dest 2</w:t>
      </w:r>
      <w:r w:rsidR="000D3B8F">
        <w:rPr>
          <w:rFonts w:ascii="Times New Roman" w:hAnsi="Times New Roman" w:cs="Times New Roman"/>
          <w:sz w:val="24"/>
          <w:szCs w:val="24"/>
        </w:rPr>
        <w:t>˗</w:t>
      </w:r>
      <w:r w:rsidRPr="00600BA1">
        <w:rPr>
          <w:rFonts w:ascii="Times New Roman" w:hAnsi="Times New Roman" w:cs="Times New Roman"/>
          <w:sz w:val="24"/>
          <w:szCs w:val="24"/>
        </w:rPr>
        <w:t xml:space="preserve">8 tulenevalt muudetakse </w:t>
      </w:r>
      <w:proofErr w:type="spellStart"/>
      <w:r w:rsidR="00485188">
        <w:rPr>
          <w:rFonts w:ascii="Times New Roman" w:hAnsi="Times New Roman" w:cs="Times New Roman"/>
          <w:sz w:val="24"/>
          <w:szCs w:val="24"/>
        </w:rPr>
        <w:t>PHS-i</w:t>
      </w:r>
      <w:proofErr w:type="spellEnd"/>
      <w:r w:rsidRPr="00600BA1">
        <w:rPr>
          <w:rFonts w:ascii="Times New Roman" w:hAnsi="Times New Roman" w:cs="Times New Roman"/>
          <w:sz w:val="24"/>
          <w:szCs w:val="24"/>
        </w:rPr>
        <w:t xml:space="preserve">, perehüvitiste ja teiste seaduste muutmise seadust, </w:t>
      </w:r>
      <w:r w:rsidR="00485188">
        <w:rPr>
          <w:rFonts w:ascii="Times New Roman" w:hAnsi="Times New Roman" w:cs="Times New Roman"/>
          <w:sz w:val="24"/>
          <w:szCs w:val="24"/>
        </w:rPr>
        <w:t>PISTS-i</w:t>
      </w:r>
      <w:r w:rsidRPr="00600BA1">
        <w:rPr>
          <w:rFonts w:ascii="Times New Roman" w:hAnsi="Times New Roman" w:cs="Times New Roman"/>
          <w:sz w:val="24"/>
          <w:szCs w:val="24"/>
        </w:rPr>
        <w:t xml:space="preserve">, </w:t>
      </w:r>
      <w:r w:rsidR="00485188">
        <w:rPr>
          <w:rFonts w:ascii="Times New Roman" w:hAnsi="Times New Roman" w:cs="Times New Roman"/>
          <w:sz w:val="24"/>
          <w:szCs w:val="24"/>
        </w:rPr>
        <w:t>RPKS-i</w:t>
      </w:r>
      <w:r w:rsidRPr="00600BA1">
        <w:rPr>
          <w:rFonts w:ascii="Times New Roman" w:hAnsi="Times New Roman" w:cs="Times New Roman"/>
          <w:sz w:val="24"/>
          <w:szCs w:val="24"/>
        </w:rPr>
        <w:t xml:space="preserve">, </w:t>
      </w:r>
      <w:r w:rsidR="00485188">
        <w:rPr>
          <w:rFonts w:ascii="Times New Roman" w:hAnsi="Times New Roman" w:cs="Times New Roman"/>
          <w:sz w:val="24"/>
          <w:szCs w:val="24"/>
        </w:rPr>
        <w:t>SMS-i</w:t>
      </w:r>
      <w:r w:rsidRPr="00600BA1">
        <w:rPr>
          <w:rFonts w:ascii="Times New Roman" w:hAnsi="Times New Roman" w:cs="Times New Roman"/>
          <w:sz w:val="24"/>
          <w:szCs w:val="24"/>
        </w:rPr>
        <w:t xml:space="preserve">, </w:t>
      </w:r>
      <w:proofErr w:type="spellStart"/>
      <w:r w:rsidR="00485188">
        <w:rPr>
          <w:rFonts w:ascii="Times New Roman" w:hAnsi="Times New Roman" w:cs="Times New Roman"/>
          <w:sz w:val="24"/>
          <w:szCs w:val="24"/>
        </w:rPr>
        <w:t>TKindlS</w:t>
      </w:r>
      <w:proofErr w:type="spellEnd"/>
      <w:r w:rsidR="000D3B8F">
        <w:rPr>
          <w:rFonts w:ascii="Times New Roman" w:hAnsi="Times New Roman" w:cs="Times New Roman"/>
          <w:sz w:val="24"/>
          <w:szCs w:val="24"/>
        </w:rPr>
        <w:t>-i ja</w:t>
      </w:r>
      <w:r w:rsidRPr="00600BA1">
        <w:rPr>
          <w:rFonts w:ascii="Times New Roman" w:hAnsi="Times New Roman" w:cs="Times New Roman"/>
          <w:sz w:val="24"/>
          <w:szCs w:val="24"/>
        </w:rPr>
        <w:t xml:space="preserve"> </w:t>
      </w:r>
      <w:r w:rsidR="00485188">
        <w:rPr>
          <w:rFonts w:ascii="Times New Roman" w:hAnsi="Times New Roman" w:cs="Times New Roman"/>
          <w:sz w:val="24"/>
          <w:szCs w:val="24"/>
        </w:rPr>
        <w:t>TVTS-i</w:t>
      </w:r>
      <w:r w:rsidRPr="00600BA1">
        <w:rPr>
          <w:rFonts w:ascii="Times New Roman" w:hAnsi="Times New Roman" w:cs="Times New Roman"/>
          <w:sz w:val="24"/>
          <w:szCs w:val="24"/>
        </w:rPr>
        <w:t xml:space="preserve"> ning laiendatakse või täpsustatakse eeltoodud hüvitiste subjektide ringi isikutega, kes viibivad ja töötavad Eestis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antud pikaajalise viisa alusel.</w:t>
      </w:r>
    </w:p>
    <w:p w14:paraId="343070E2" w14:textId="77777777" w:rsidR="0058198D" w:rsidRPr="00600BA1" w:rsidRDefault="0058198D" w:rsidP="007E0942">
      <w:pPr>
        <w:spacing w:after="0" w:line="240" w:lineRule="auto"/>
        <w:jc w:val="both"/>
        <w:rPr>
          <w:rFonts w:ascii="Times New Roman" w:hAnsi="Times New Roman" w:cs="Times New Roman"/>
          <w:sz w:val="24"/>
          <w:szCs w:val="24"/>
        </w:rPr>
      </w:pPr>
    </w:p>
    <w:p w14:paraId="41676744" w14:textId="20ABD27E"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Rõhutada tuleb, et ainult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 xml:space="preserve">antud pikaajalise viisa alusel Eestis viibimine ja töötamine ei ole hüvitiste saamise aluseks. Hüvitise saamiseks peavad olema täidetud ka muud õigusaktides sätestatud hüvitise saamise tingimused. </w:t>
      </w:r>
    </w:p>
    <w:p w14:paraId="36F17B63" w14:textId="77777777" w:rsidR="0058198D" w:rsidRPr="00600BA1" w:rsidRDefault="0058198D" w:rsidP="007E0942">
      <w:pPr>
        <w:spacing w:after="0" w:line="240" w:lineRule="auto"/>
        <w:jc w:val="both"/>
        <w:rPr>
          <w:rFonts w:ascii="Times New Roman" w:hAnsi="Times New Roman" w:cs="Times New Roman"/>
          <w:sz w:val="24"/>
          <w:szCs w:val="24"/>
        </w:rPr>
      </w:pPr>
    </w:p>
    <w:p w14:paraId="69175D14" w14:textId="55BEDEFD" w:rsidR="0058198D" w:rsidRPr="00600BA1" w:rsidRDefault="0058198D" w:rsidP="007E0942">
      <w:pPr>
        <w:spacing w:after="0" w:line="240" w:lineRule="auto"/>
        <w:jc w:val="both"/>
        <w:rPr>
          <w:rFonts w:ascii="Times New Roman" w:hAnsi="Times New Roman" w:cs="Times New Roman"/>
          <w:sz w:val="24"/>
          <w:szCs w:val="24"/>
        </w:rPr>
      </w:pPr>
      <w:r w:rsidRPr="00485188">
        <w:rPr>
          <w:rFonts w:ascii="Times New Roman" w:hAnsi="Times New Roman" w:cs="Times New Roman"/>
          <w:b/>
          <w:sz w:val="24"/>
          <w:szCs w:val="24"/>
        </w:rPr>
        <w:t>Eelnõu §-ga 2</w:t>
      </w:r>
      <w:r w:rsidRPr="00600BA1">
        <w:rPr>
          <w:rFonts w:ascii="Times New Roman" w:hAnsi="Times New Roman" w:cs="Times New Roman"/>
          <w:sz w:val="24"/>
          <w:szCs w:val="24"/>
        </w:rPr>
        <w:t xml:space="preserve"> laiendatakse isa vanemahüvitise saajate ringi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antud pikaajalise viisa alusel Eestis viibivate ja töötavate isikutega. Samuti ühtlustatakse ema vanemahüvitise saajate ring isa vanemahüvitise saajate ringiga ehk ema vanemahüvitise saajate ring sõnastatakse isa vanemahüvitise saajate ringiga ühetaoliselt. Ema vanemahüvitise saajate ringi kehtiv laiem sõnastus on tingitud asjaolust, et varasemalt oli antud hüvitise puhul tegemist rasedus- ja sünnitushüvitisega, mida maksti ravikindlustuse seaduse alusel. Ema vanemahüvitise kehtestamisel võeti subjektide ringi määratlemisel üle varem</w:t>
      </w:r>
      <w:r w:rsidR="00485188">
        <w:rPr>
          <w:rFonts w:ascii="Times New Roman" w:hAnsi="Times New Roman" w:cs="Times New Roman"/>
          <w:sz w:val="24"/>
          <w:szCs w:val="24"/>
        </w:rPr>
        <w:t xml:space="preserve"> </w:t>
      </w:r>
      <w:r w:rsidRPr="00600BA1">
        <w:rPr>
          <w:rFonts w:ascii="Times New Roman" w:hAnsi="Times New Roman" w:cs="Times New Roman"/>
          <w:sz w:val="24"/>
          <w:szCs w:val="24"/>
        </w:rPr>
        <w:t xml:space="preserve">kehtinud sõnastus, mille järgi on õigus ema vanemahüvitisele ajutise viibimisalusega Eestis seaduslikult viibivale ja töötavale isikule. </w:t>
      </w:r>
      <w:r w:rsidR="00485188">
        <w:rPr>
          <w:rFonts w:ascii="Times New Roman" w:hAnsi="Times New Roman" w:cs="Times New Roman"/>
          <w:sz w:val="24"/>
          <w:szCs w:val="24"/>
        </w:rPr>
        <w:t>D</w:t>
      </w:r>
      <w:r w:rsidRPr="00600BA1">
        <w:rPr>
          <w:rFonts w:ascii="Times New Roman" w:hAnsi="Times New Roman" w:cs="Times New Roman"/>
          <w:sz w:val="24"/>
          <w:szCs w:val="24"/>
        </w:rPr>
        <w:t>irektiivi kohaselt võib sotsiaalkindlustusskeeme rakendada kitsamalt vaid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 xml:space="preserve">antud viisa alusel Eestis viibivatele ja töötavatele inimestele. Seega ei ole kohustust muudel ajutise viibimisalustega Eestis viibivatele isikutele sotsiaalkindlustushüvitisi tagada. </w:t>
      </w:r>
      <w:r w:rsidR="00485188">
        <w:rPr>
          <w:rFonts w:ascii="Times New Roman" w:hAnsi="Times New Roman" w:cs="Times New Roman"/>
          <w:sz w:val="24"/>
          <w:szCs w:val="24"/>
        </w:rPr>
        <w:t xml:space="preserve">Seejuures ei kohaldata direktiivi lühiajalise viisa alusel saabuvatele </w:t>
      </w:r>
      <w:proofErr w:type="spellStart"/>
      <w:r w:rsidR="00485188">
        <w:rPr>
          <w:rFonts w:ascii="Times New Roman" w:hAnsi="Times New Roman" w:cs="Times New Roman"/>
          <w:sz w:val="24"/>
          <w:szCs w:val="24"/>
        </w:rPr>
        <w:t>välistöötajatele</w:t>
      </w:r>
      <w:proofErr w:type="spellEnd"/>
      <w:r w:rsidR="00485188">
        <w:rPr>
          <w:rFonts w:ascii="Times New Roman" w:hAnsi="Times New Roman" w:cs="Times New Roman"/>
          <w:sz w:val="24"/>
          <w:szCs w:val="24"/>
        </w:rPr>
        <w:t xml:space="preserve">. </w:t>
      </w:r>
      <w:r w:rsidRPr="00600BA1">
        <w:rPr>
          <w:rFonts w:ascii="Times New Roman" w:hAnsi="Times New Roman" w:cs="Times New Roman"/>
          <w:sz w:val="24"/>
          <w:szCs w:val="24"/>
        </w:rPr>
        <w:t>Õigusselguse ja subjektide ringi ühetaolise kohtlemise eesmärgil ühtlustatakse sotsiaalkindlustusskeemides isikutele hüvitise saamise õiguse aluseks olev vajalik viibimisalus Eestis.</w:t>
      </w:r>
    </w:p>
    <w:p w14:paraId="61A53F8C" w14:textId="77777777" w:rsidR="00485188" w:rsidRPr="00600BA1" w:rsidRDefault="00485188" w:rsidP="007E0942">
      <w:pPr>
        <w:spacing w:after="0" w:line="240" w:lineRule="auto"/>
        <w:jc w:val="both"/>
        <w:rPr>
          <w:rFonts w:ascii="Times New Roman" w:hAnsi="Times New Roman" w:cs="Times New Roman"/>
          <w:sz w:val="24"/>
          <w:szCs w:val="24"/>
        </w:rPr>
      </w:pPr>
    </w:p>
    <w:p w14:paraId="405AB97C" w14:textId="167D7358"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Praktikas on ema vanemahüvitist makstud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antud pikaajalise viisa alusel Eestis viibivatele ja töötavatele emadele, mistõttu ei kahjusta antud kitsendus hüvitise saajate sihtgruppi.</w:t>
      </w:r>
    </w:p>
    <w:p w14:paraId="738A8F21" w14:textId="77777777" w:rsidR="0058198D" w:rsidRPr="00600BA1" w:rsidRDefault="0058198D" w:rsidP="007E0942">
      <w:pPr>
        <w:spacing w:after="0" w:line="240" w:lineRule="auto"/>
        <w:jc w:val="both"/>
        <w:rPr>
          <w:rFonts w:ascii="Times New Roman" w:hAnsi="Times New Roman" w:cs="Times New Roman"/>
          <w:sz w:val="24"/>
          <w:szCs w:val="24"/>
        </w:rPr>
      </w:pPr>
    </w:p>
    <w:p w14:paraId="25A1D0F6" w14:textId="072D5431" w:rsidR="0058198D" w:rsidRPr="00600BA1" w:rsidRDefault="0058198D" w:rsidP="007E0942">
      <w:pPr>
        <w:spacing w:after="0" w:line="240" w:lineRule="auto"/>
        <w:jc w:val="both"/>
        <w:rPr>
          <w:rFonts w:ascii="Times New Roman" w:hAnsi="Times New Roman" w:cs="Times New Roman"/>
          <w:sz w:val="24"/>
          <w:szCs w:val="24"/>
        </w:rPr>
      </w:pPr>
      <w:r w:rsidRPr="00485188">
        <w:rPr>
          <w:rFonts w:ascii="Times New Roman" w:hAnsi="Times New Roman" w:cs="Times New Roman"/>
          <w:b/>
          <w:sz w:val="24"/>
          <w:szCs w:val="24"/>
        </w:rPr>
        <w:t>Eelnõu §-ga 3</w:t>
      </w:r>
      <w:r w:rsidRPr="00600BA1">
        <w:rPr>
          <w:rFonts w:ascii="Times New Roman" w:hAnsi="Times New Roman" w:cs="Times New Roman"/>
          <w:sz w:val="24"/>
          <w:szCs w:val="24"/>
        </w:rPr>
        <w:t xml:space="preserve"> muudetakse jõustumata muudatusi PHS</w:t>
      </w:r>
      <w:r w:rsidR="00485188">
        <w:rPr>
          <w:rFonts w:ascii="Times New Roman" w:hAnsi="Times New Roman" w:cs="Times New Roman"/>
          <w:sz w:val="24"/>
          <w:szCs w:val="24"/>
        </w:rPr>
        <w:t>-</w:t>
      </w:r>
      <w:proofErr w:type="spellStart"/>
      <w:r w:rsidRPr="00600BA1">
        <w:rPr>
          <w:rFonts w:ascii="Times New Roman" w:hAnsi="Times New Roman" w:cs="Times New Roman"/>
          <w:sz w:val="24"/>
          <w:szCs w:val="24"/>
        </w:rPr>
        <w:t>is</w:t>
      </w:r>
      <w:proofErr w:type="spellEnd"/>
      <w:r w:rsidRPr="00600BA1">
        <w:rPr>
          <w:rFonts w:ascii="Times New Roman" w:hAnsi="Times New Roman" w:cs="Times New Roman"/>
          <w:sz w:val="24"/>
          <w:szCs w:val="24"/>
        </w:rPr>
        <w:t>. 01.</w:t>
      </w:r>
      <w:r w:rsidR="001E2A75">
        <w:rPr>
          <w:rFonts w:ascii="Times New Roman" w:hAnsi="Times New Roman" w:cs="Times New Roman"/>
          <w:sz w:val="24"/>
          <w:szCs w:val="24"/>
        </w:rPr>
        <w:t xml:space="preserve"> oktoobril </w:t>
      </w:r>
      <w:r w:rsidRPr="00600BA1">
        <w:rPr>
          <w:rFonts w:ascii="Times New Roman" w:hAnsi="Times New Roman" w:cs="Times New Roman"/>
          <w:sz w:val="24"/>
          <w:szCs w:val="24"/>
        </w:rPr>
        <w:t>2026</w:t>
      </w:r>
      <w:r w:rsidR="001E2A75">
        <w:rPr>
          <w:rFonts w:ascii="Times New Roman" w:hAnsi="Times New Roman" w:cs="Times New Roman"/>
          <w:sz w:val="24"/>
          <w:szCs w:val="24"/>
        </w:rPr>
        <w:t>. aastal</w:t>
      </w:r>
      <w:r w:rsidRPr="00600BA1">
        <w:rPr>
          <w:rFonts w:ascii="Times New Roman" w:hAnsi="Times New Roman" w:cs="Times New Roman"/>
          <w:sz w:val="24"/>
          <w:szCs w:val="24"/>
        </w:rPr>
        <w:t xml:space="preserve"> jõustuv toitjakaotustoetus on perehüvitiste skeemi osa ja reguleeritud PHS</w:t>
      </w:r>
      <w:r w:rsidR="00485188">
        <w:rPr>
          <w:rFonts w:ascii="Times New Roman" w:hAnsi="Times New Roman" w:cs="Times New Roman"/>
          <w:sz w:val="24"/>
          <w:szCs w:val="24"/>
        </w:rPr>
        <w:t>-</w:t>
      </w:r>
      <w:proofErr w:type="spellStart"/>
      <w:r w:rsidRPr="00600BA1">
        <w:rPr>
          <w:rFonts w:ascii="Times New Roman" w:hAnsi="Times New Roman" w:cs="Times New Roman"/>
          <w:sz w:val="24"/>
          <w:szCs w:val="24"/>
        </w:rPr>
        <w:t>is</w:t>
      </w:r>
      <w:proofErr w:type="spellEnd"/>
      <w:r w:rsidRPr="00600BA1">
        <w:rPr>
          <w:rFonts w:ascii="Times New Roman" w:hAnsi="Times New Roman" w:cs="Times New Roman"/>
          <w:sz w:val="24"/>
          <w:szCs w:val="24"/>
        </w:rPr>
        <w:t>. Eelnõuga ühtlustatakse toitjakaotustoetusele õigustatud isikute kvalifikatsioonitingimuste sõnastust samadel põhjusel ema vanemahüvitisega. Muudatusega on tagatud õigus toitjakaotustoetuse</w:t>
      </w:r>
      <w:r w:rsidR="008A0BF0">
        <w:rPr>
          <w:rFonts w:ascii="Times New Roman" w:hAnsi="Times New Roman" w:cs="Times New Roman"/>
          <w:sz w:val="24"/>
          <w:szCs w:val="24"/>
        </w:rPr>
        <w:t>le, kui</w:t>
      </w:r>
      <w:r w:rsidRPr="00600BA1">
        <w:rPr>
          <w:rFonts w:ascii="Times New Roman" w:hAnsi="Times New Roman" w:cs="Times New Roman"/>
          <w:sz w:val="24"/>
          <w:szCs w:val="24"/>
        </w:rPr>
        <w:t xml:space="preserve"> taotleja või toetuse saamise õigust omava laps, kes on vahetult enne toetuse taotlemist või kelle vanem on vahetult enne oma surma vähemalt </w:t>
      </w:r>
      <w:r w:rsidR="008A0BF0" w:rsidRPr="1050140B">
        <w:rPr>
          <w:rFonts w:ascii="Times New Roman" w:hAnsi="Times New Roman" w:cs="Times New Roman"/>
          <w:sz w:val="24"/>
          <w:szCs w:val="24"/>
        </w:rPr>
        <w:t>36 kuud 48 järjestikuse kuu jooksul viibinud ja töötanud Eestis lühiajalise töötamise eesmärgil välja antud pikaajalise viisa alusel.</w:t>
      </w:r>
    </w:p>
    <w:p w14:paraId="09F5A16F" w14:textId="77777777" w:rsidR="00485188" w:rsidRPr="00600BA1" w:rsidRDefault="00485188" w:rsidP="007E0942">
      <w:pPr>
        <w:spacing w:after="0" w:line="240" w:lineRule="auto"/>
        <w:jc w:val="both"/>
        <w:rPr>
          <w:rFonts w:ascii="Times New Roman" w:hAnsi="Times New Roman" w:cs="Times New Roman"/>
          <w:sz w:val="24"/>
          <w:szCs w:val="24"/>
        </w:rPr>
      </w:pPr>
    </w:p>
    <w:p w14:paraId="0E74DEBE" w14:textId="5ED446A1"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 xml:space="preserve">Vastavalt </w:t>
      </w:r>
      <w:proofErr w:type="spellStart"/>
      <w:r w:rsidRPr="00600BA1">
        <w:rPr>
          <w:rFonts w:ascii="Times New Roman" w:hAnsi="Times New Roman" w:cs="Times New Roman"/>
          <w:sz w:val="24"/>
          <w:szCs w:val="24"/>
        </w:rPr>
        <w:t>PHS</w:t>
      </w:r>
      <w:r w:rsidR="00F7580C">
        <w:rPr>
          <w:rFonts w:ascii="Times New Roman" w:hAnsi="Times New Roman" w:cs="Times New Roman"/>
          <w:sz w:val="24"/>
          <w:szCs w:val="24"/>
        </w:rPr>
        <w:t>-i</w:t>
      </w:r>
      <w:proofErr w:type="spellEnd"/>
      <w:r w:rsidRPr="00600BA1">
        <w:rPr>
          <w:rFonts w:ascii="Times New Roman" w:hAnsi="Times New Roman" w:cs="Times New Roman"/>
          <w:sz w:val="24"/>
          <w:szCs w:val="24"/>
        </w:rPr>
        <w:t xml:space="preserve"> § 4 lõikele 1 peab toitjakaotustoetuse taotlemise hetkel toetuse taotleja elama Eestis elamisloa alusel, kuid toetuse kvalifitseerumisnõude täitmiseks võetakse arvesse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 xml:space="preserve">antud viisa alusel Eestis viibimise ja töötamise aega. Toitjakaotustoetusega on seotud last kasvatav isik ehk taotleja, toetuse saamise õigust omav laps ja vanem, kelle surma tõttu toetust taotletakse. Kvalifitseerumisnõude täitmiseks piisab, kui üks neist isikutest on selle täitnud. </w:t>
      </w:r>
    </w:p>
    <w:p w14:paraId="596F0AF6" w14:textId="77777777" w:rsidR="00E75B95" w:rsidRDefault="00E75B95" w:rsidP="007E0942">
      <w:pPr>
        <w:spacing w:after="0" w:line="240" w:lineRule="auto"/>
        <w:jc w:val="both"/>
        <w:rPr>
          <w:rFonts w:ascii="Times New Roman" w:hAnsi="Times New Roman" w:cs="Times New Roman"/>
          <w:sz w:val="24"/>
          <w:szCs w:val="24"/>
        </w:rPr>
      </w:pPr>
    </w:p>
    <w:p w14:paraId="3491D0B4" w14:textId="10A6664F" w:rsidR="0058198D" w:rsidRDefault="00E75B95" w:rsidP="007E0942">
      <w:pPr>
        <w:spacing w:after="0" w:line="240" w:lineRule="auto"/>
        <w:jc w:val="both"/>
        <w:rPr>
          <w:rFonts w:ascii="Times New Roman" w:hAnsi="Times New Roman" w:cs="Times New Roman"/>
          <w:sz w:val="24"/>
          <w:szCs w:val="24"/>
        </w:rPr>
      </w:pPr>
      <w:r w:rsidRPr="00485188">
        <w:rPr>
          <w:rFonts w:ascii="Times New Roman" w:hAnsi="Times New Roman" w:cs="Times New Roman"/>
          <w:b/>
          <w:sz w:val="24"/>
          <w:szCs w:val="24"/>
        </w:rPr>
        <w:t xml:space="preserve">Eelnõu §-ga </w:t>
      </w:r>
      <w:r>
        <w:rPr>
          <w:rFonts w:ascii="Times New Roman" w:hAnsi="Times New Roman" w:cs="Times New Roman"/>
          <w:b/>
          <w:sz w:val="24"/>
          <w:szCs w:val="24"/>
        </w:rPr>
        <w:t>4</w:t>
      </w:r>
      <w:r w:rsidRPr="00600BA1">
        <w:rPr>
          <w:rFonts w:ascii="Times New Roman" w:hAnsi="Times New Roman" w:cs="Times New Roman"/>
          <w:sz w:val="24"/>
          <w:szCs w:val="24"/>
        </w:rPr>
        <w:t xml:space="preserve"> muudetakse</w:t>
      </w:r>
      <w:r w:rsidR="0058198D" w:rsidRPr="00600BA1">
        <w:rPr>
          <w:rFonts w:ascii="Times New Roman" w:hAnsi="Times New Roman" w:cs="Times New Roman"/>
          <w:sz w:val="24"/>
          <w:szCs w:val="24"/>
        </w:rPr>
        <w:t xml:space="preserve"> </w:t>
      </w:r>
      <w:r>
        <w:rPr>
          <w:rFonts w:ascii="Times New Roman" w:hAnsi="Times New Roman" w:cs="Times New Roman"/>
          <w:sz w:val="24"/>
          <w:szCs w:val="24"/>
        </w:rPr>
        <w:t>PISTS-i</w:t>
      </w:r>
      <w:r w:rsidR="00F1142D">
        <w:rPr>
          <w:rFonts w:ascii="Times New Roman" w:hAnsi="Times New Roman" w:cs="Times New Roman"/>
          <w:sz w:val="24"/>
          <w:szCs w:val="24"/>
        </w:rPr>
        <w:t xml:space="preserve"> § 3 lõiget 1 ja lisatakse puuetega inimeste sotsiaaltoetuste subjektiks ka lühiajalise töötamise eesmärgil välja</w:t>
      </w:r>
      <w:r w:rsidR="00E0226C">
        <w:rPr>
          <w:rFonts w:ascii="Times New Roman" w:hAnsi="Times New Roman" w:cs="Times New Roman"/>
          <w:sz w:val="24"/>
          <w:szCs w:val="24"/>
        </w:rPr>
        <w:t xml:space="preserve"> </w:t>
      </w:r>
      <w:r w:rsidR="00F1142D">
        <w:rPr>
          <w:rFonts w:ascii="Times New Roman" w:hAnsi="Times New Roman" w:cs="Times New Roman"/>
          <w:sz w:val="24"/>
          <w:szCs w:val="24"/>
        </w:rPr>
        <w:t xml:space="preserve">antud pikaajalise viisa alusel Eestis viibivad ja töötavad isikud. </w:t>
      </w:r>
    </w:p>
    <w:p w14:paraId="65D7C03C" w14:textId="77777777" w:rsidR="00E75B95" w:rsidRPr="00600BA1" w:rsidRDefault="00E75B95" w:rsidP="007E0942">
      <w:pPr>
        <w:spacing w:after="0" w:line="240" w:lineRule="auto"/>
        <w:jc w:val="both"/>
        <w:rPr>
          <w:rFonts w:ascii="Times New Roman" w:hAnsi="Times New Roman" w:cs="Times New Roman"/>
          <w:sz w:val="24"/>
          <w:szCs w:val="24"/>
        </w:rPr>
      </w:pPr>
    </w:p>
    <w:p w14:paraId="59004D46" w14:textId="0B49E881" w:rsidR="0058198D" w:rsidRPr="00600BA1" w:rsidRDefault="0058198D" w:rsidP="007E0942">
      <w:pPr>
        <w:spacing w:after="0" w:line="240" w:lineRule="auto"/>
        <w:jc w:val="both"/>
        <w:rPr>
          <w:rFonts w:ascii="Times New Roman" w:hAnsi="Times New Roman" w:cs="Times New Roman"/>
          <w:sz w:val="24"/>
          <w:szCs w:val="24"/>
        </w:rPr>
      </w:pPr>
      <w:r w:rsidRPr="00485188">
        <w:rPr>
          <w:rFonts w:ascii="Times New Roman" w:hAnsi="Times New Roman" w:cs="Times New Roman"/>
          <w:b/>
          <w:sz w:val="24"/>
          <w:szCs w:val="24"/>
        </w:rPr>
        <w:t xml:space="preserve">Eelnõu §-ga </w:t>
      </w:r>
      <w:r w:rsidR="00F7580C">
        <w:rPr>
          <w:rFonts w:ascii="Times New Roman" w:hAnsi="Times New Roman" w:cs="Times New Roman"/>
          <w:b/>
          <w:sz w:val="24"/>
          <w:szCs w:val="24"/>
        </w:rPr>
        <w:t>5</w:t>
      </w:r>
      <w:r w:rsidRPr="00600BA1">
        <w:rPr>
          <w:rFonts w:ascii="Times New Roman" w:hAnsi="Times New Roman" w:cs="Times New Roman"/>
          <w:sz w:val="24"/>
          <w:szCs w:val="24"/>
        </w:rPr>
        <w:t xml:space="preserve"> täiendatakse </w:t>
      </w:r>
      <w:r w:rsidR="00485188">
        <w:rPr>
          <w:rFonts w:ascii="Times New Roman" w:hAnsi="Times New Roman" w:cs="Times New Roman"/>
          <w:sz w:val="24"/>
          <w:szCs w:val="24"/>
        </w:rPr>
        <w:t>RPKS-i</w:t>
      </w:r>
      <w:r w:rsidRPr="00600BA1">
        <w:rPr>
          <w:rFonts w:ascii="Times New Roman" w:hAnsi="Times New Roman" w:cs="Times New Roman"/>
          <w:sz w:val="24"/>
          <w:szCs w:val="24"/>
        </w:rPr>
        <w:t xml:space="preserve"> § 4 lõiget 1 ja lisatakse pensioni saamise õigus ka </w:t>
      </w:r>
      <w:r w:rsidR="008A0BF0" w:rsidRPr="00600BA1">
        <w:rPr>
          <w:rFonts w:ascii="Times New Roman" w:hAnsi="Times New Roman" w:cs="Times New Roman"/>
          <w:sz w:val="24"/>
          <w:szCs w:val="24"/>
        </w:rPr>
        <w:t xml:space="preserve">lühiajalise </w:t>
      </w:r>
      <w:r w:rsidRPr="00600BA1">
        <w:rPr>
          <w:rFonts w:ascii="Times New Roman" w:hAnsi="Times New Roman" w:cs="Times New Roman"/>
          <w:sz w:val="24"/>
          <w:szCs w:val="24"/>
        </w:rPr>
        <w:t>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 xml:space="preserve">antud pikaajalise viisa alusel Eestis viibivale ja töötavale isikule. Kolmandate riikide elanikud, kellel on täitunud Eesti vanaduspensioniks nõutav 15 </w:t>
      </w:r>
      <w:r w:rsidRPr="00600BA1">
        <w:rPr>
          <w:rFonts w:ascii="Times New Roman" w:hAnsi="Times New Roman" w:cs="Times New Roman"/>
          <w:sz w:val="24"/>
          <w:szCs w:val="24"/>
        </w:rPr>
        <w:lastRenderedPageBreak/>
        <w:t>aastat pensionistaaži ja kes on riiklikus vanaduspensionieas, omavad juba pensioniõigust RPKS</w:t>
      </w:r>
      <w:r w:rsidR="00F7580C">
        <w:rPr>
          <w:rFonts w:ascii="Times New Roman" w:hAnsi="Times New Roman" w:cs="Times New Roman"/>
          <w:sz w:val="24"/>
          <w:szCs w:val="24"/>
        </w:rPr>
        <w:t>-i</w:t>
      </w:r>
      <w:r w:rsidRPr="00600BA1">
        <w:rPr>
          <w:rFonts w:ascii="Times New Roman" w:hAnsi="Times New Roman" w:cs="Times New Roman"/>
          <w:sz w:val="24"/>
          <w:szCs w:val="24"/>
        </w:rPr>
        <w:t xml:space="preserve"> § 42</w:t>
      </w:r>
      <w:r w:rsidRPr="00600BA1">
        <w:rPr>
          <w:rFonts w:ascii="Times New Roman" w:hAnsi="Times New Roman" w:cs="Times New Roman"/>
          <w:sz w:val="24"/>
          <w:szCs w:val="24"/>
          <w:vertAlign w:val="superscript"/>
        </w:rPr>
        <w:t>2</w:t>
      </w:r>
      <w:r w:rsidRPr="00600BA1">
        <w:rPr>
          <w:rFonts w:ascii="Times New Roman" w:hAnsi="Times New Roman" w:cs="Times New Roman"/>
          <w:sz w:val="24"/>
          <w:szCs w:val="24"/>
        </w:rPr>
        <w:t xml:space="preserve"> alusel. Õigus pensionile on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 xml:space="preserve">antud pikaajalise viisa alusel Eestis viibival inimesel ainult töötamise korral ning antud juhtudel ei ole ette nähtud perioodide liitmist pensioniõiguse tekkimiseks. Seega pensionile õigust omavate inimeste ring võrreldes seni kehtivaga ei laiene. </w:t>
      </w:r>
    </w:p>
    <w:p w14:paraId="62FDDF21" w14:textId="77777777" w:rsidR="00485188" w:rsidRPr="00600BA1" w:rsidRDefault="00485188" w:rsidP="007E0942">
      <w:pPr>
        <w:spacing w:after="0" w:line="240" w:lineRule="auto"/>
        <w:jc w:val="both"/>
        <w:rPr>
          <w:rFonts w:ascii="Times New Roman" w:hAnsi="Times New Roman" w:cs="Times New Roman"/>
          <w:sz w:val="24"/>
          <w:szCs w:val="24"/>
        </w:rPr>
      </w:pPr>
    </w:p>
    <w:p w14:paraId="7BA165FF" w14:textId="1294A488"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Kehtiv</w:t>
      </w:r>
      <w:r w:rsidR="00F7580C">
        <w:rPr>
          <w:rFonts w:ascii="Times New Roman" w:hAnsi="Times New Roman" w:cs="Times New Roman"/>
          <w:sz w:val="24"/>
          <w:szCs w:val="24"/>
        </w:rPr>
        <w:t>a</w:t>
      </w:r>
      <w:r w:rsidRPr="00600BA1">
        <w:rPr>
          <w:rFonts w:ascii="Times New Roman" w:hAnsi="Times New Roman" w:cs="Times New Roman"/>
          <w:sz w:val="24"/>
          <w:szCs w:val="24"/>
        </w:rPr>
        <w:t xml:space="preserve"> RPKS</w:t>
      </w:r>
      <w:r w:rsidR="00F7580C">
        <w:rPr>
          <w:rFonts w:ascii="Times New Roman" w:hAnsi="Times New Roman" w:cs="Times New Roman"/>
          <w:sz w:val="24"/>
          <w:szCs w:val="24"/>
        </w:rPr>
        <w:t>-i</w:t>
      </w:r>
      <w:r w:rsidRPr="00600BA1">
        <w:rPr>
          <w:rFonts w:ascii="Times New Roman" w:hAnsi="Times New Roman" w:cs="Times New Roman"/>
          <w:sz w:val="24"/>
          <w:szCs w:val="24"/>
        </w:rPr>
        <w:t xml:space="preserve"> § 42</w:t>
      </w:r>
      <w:r w:rsidRPr="00600BA1">
        <w:rPr>
          <w:rFonts w:ascii="Times New Roman" w:hAnsi="Times New Roman" w:cs="Times New Roman"/>
          <w:sz w:val="24"/>
          <w:szCs w:val="24"/>
          <w:vertAlign w:val="superscript"/>
        </w:rPr>
        <w:t>2</w:t>
      </w:r>
      <w:r w:rsidRPr="00600BA1">
        <w:rPr>
          <w:rFonts w:ascii="Times New Roman" w:hAnsi="Times New Roman" w:cs="Times New Roman"/>
          <w:sz w:val="24"/>
          <w:szCs w:val="24"/>
        </w:rPr>
        <w:t xml:space="preserve"> sätestab, et pension määratakse vaid vanaduspensioniealistele inimestele, mistõttu võimaldab lühiajalise töötamise eesmärgil pikaajalise viisa alusel Eestis viibimise laiendus </w:t>
      </w:r>
      <w:proofErr w:type="spellStart"/>
      <w:r w:rsidRPr="00600BA1">
        <w:rPr>
          <w:rFonts w:ascii="Times New Roman" w:hAnsi="Times New Roman" w:cs="Times New Roman"/>
          <w:sz w:val="24"/>
          <w:szCs w:val="24"/>
        </w:rPr>
        <w:t>pensioneeruda</w:t>
      </w:r>
      <w:proofErr w:type="spellEnd"/>
      <w:r w:rsidRPr="00600BA1">
        <w:rPr>
          <w:rFonts w:ascii="Times New Roman" w:hAnsi="Times New Roman" w:cs="Times New Roman"/>
          <w:sz w:val="24"/>
          <w:szCs w:val="24"/>
        </w:rPr>
        <w:t xml:space="preserve"> enne vanaduspensioni iga ka neil, kes soovivad kasutada paindlikku pensionile jäämise võimalust või kellele rakendub mõni eripensioni liik, mis võimaldab riikliku vanaduspensionieast varem </w:t>
      </w:r>
      <w:proofErr w:type="spellStart"/>
      <w:r w:rsidRPr="00600BA1">
        <w:rPr>
          <w:rFonts w:ascii="Times New Roman" w:hAnsi="Times New Roman" w:cs="Times New Roman"/>
          <w:sz w:val="24"/>
          <w:szCs w:val="24"/>
        </w:rPr>
        <w:t>pensioneeruda</w:t>
      </w:r>
      <w:proofErr w:type="spellEnd"/>
      <w:r w:rsidRPr="00600BA1">
        <w:rPr>
          <w:rFonts w:ascii="Times New Roman" w:hAnsi="Times New Roman" w:cs="Times New Roman"/>
          <w:sz w:val="24"/>
          <w:szCs w:val="24"/>
        </w:rPr>
        <w:t>. Ka siinkohal on oluline rõhutada, et õigus pensionile on sel juhul vaid siis, kui inimene töötab. Arvestades asjaolu, et kõik tingimused pensioni saamiseks peavad olema täidetud, ei laiene pensionile õigust omavate isikute ring võrreldes kehtiva korraga.</w:t>
      </w:r>
    </w:p>
    <w:p w14:paraId="79D2D33B" w14:textId="77777777" w:rsidR="0058198D" w:rsidRPr="00600BA1" w:rsidRDefault="0058198D" w:rsidP="007E0942">
      <w:pPr>
        <w:spacing w:after="0" w:line="240" w:lineRule="auto"/>
        <w:jc w:val="both"/>
        <w:rPr>
          <w:rFonts w:ascii="Times New Roman" w:hAnsi="Times New Roman" w:cs="Times New Roman"/>
          <w:sz w:val="24"/>
          <w:szCs w:val="24"/>
        </w:rPr>
      </w:pPr>
    </w:p>
    <w:p w14:paraId="27FE7858" w14:textId="6B78B757"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Eestis lühiajalise töötamise eesmärgil pikaajalise viisa alusel viibival inimesel on õigus hüvitistele  ainult sel juhul, kui ta töötab. Töötamiseks loetakse VMS</w:t>
      </w:r>
      <w:r w:rsidR="00F7580C">
        <w:rPr>
          <w:rFonts w:ascii="Times New Roman" w:hAnsi="Times New Roman" w:cs="Times New Roman"/>
          <w:sz w:val="24"/>
          <w:szCs w:val="24"/>
        </w:rPr>
        <w:t>-</w:t>
      </w:r>
      <w:proofErr w:type="spellStart"/>
      <w:r w:rsidR="00F7580C">
        <w:rPr>
          <w:rFonts w:ascii="Times New Roman" w:hAnsi="Times New Roman" w:cs="Times New Roman"/>
          <w:sz w:val="24"/>
          <w:szCs w:val="24"/>
        </w:rPr>
        <w:t>is</w:t>
      </w:r>
      <w:proofErr w:type="spellEnd"/>
      <w:r w:rsidRPr="00600BA1">
        <w:rPr>
          <w:rFonts w:ascii="Times New Roman" w:hAnsi="Times New Roman" w:cs="Times New Roman"/>
          <w:sz w:val="24"/>
          <w:szCs w:val="24"/>
        </w:rPr>
        <w:t xml:space="preserve"> sätestatud lühiajalise töötamise tingimustele vastavat tegevust, mis on töötamise registrisse kantud. Lühiajalise töötamise registreerimise ja tingimustele vastavuse kontrolli eest vastutab PPA.</w:t>
      </w:r>
    </w:p>
    <w:p w14:paraId="685B8FD3" w14:textId="77777777" w:rsidR="0058198D" w:rsidRPr="00600BA1" w:rsidRDefault="0058198D" w:rsidP="007E0942">
      <w:pPr>
        <w:spacing w:after="0" w:line="240" w:lineRule="auto"/>
        <w:jc w:val="both"/>
        <w:rPr>
          <w:rFonts w:ascii="Times New Roman" w:hAnsi="Times New Roman" w:cs="Times New Roman"/>
          <w:sz w:val="24"/>
          <w:szCs w:val="24"/>
        </w:rPr>
      </w:pPr>
    </w:p>
    <w:p w14:paraId="1BA972E9" w14:textId="111E7ED1" w:rsidR="0058198D" w:rsidRPr="00600BA1" w:rsidRDefault="0058198D" w:rsidP="007E0942">
      <w:pPr>
        <w:spacing w:after="0" w:line="240" w:lineRule="auto"/>
        <w:jc w:val="both"/>
        <w:rPr>
          <w:rFonts w:ascii="Times New Roman" w:hAnsi="Times New Roman" w:cs="Times New Roman"/>
          <w:color w:val="000000" w:themeColor="text1"/>
          <w:sz w:val="24"/>
          <w:szCs w:val="24"/>
        </w:rPr>
      </w:pPr>
      <w:r w:rsidRPr="00600BA1">
        <w:rPr>
          <w:rFonts w:ascii="Times New Roman" w:hAnsi="Times New Roman" w:cs="Times New Roman"/>
          <w:b/>
          <w:bCs/>
          <w:sz w:val="24"/>
          <w:szCs w:val="24"/>
        </w:rPr>
        <w:t xml:space="preserve">Eelnõu §-ga </w:t>
      </w:r>
      <w:r w:rsidR="00F7580C">
        <w:rPr>
          <w:rFonts w:ascii="Times New Roman" w:hAnsi="Times New Roman" w:cs="Times New Roman"/>
          <w:b/>
          <w:bCs/>
          <w:sz w:val="24"/>
          <w:szCs w:val="24"/>
        </w:rPr>
        <w:t>6</w:t>
      </w:r>
      <w:r w:rsidRPr="00600BA1">
        <w:rPr>
          <w:rFonts w:ascii="Times New Roman" w:hAnsi="Times New Roman" w:cs="Times New Roman"/>
          <w:b/>
          <w:bCs/>
          <w:sz w:val="24"/>
          <w:szCs w:val="24"/>
        </w:rPr>
        <w:t xml:space="preserve"> </w:t>
      </w:r>
      <w:r w:rsidRPr="00600BA1">
        <w:rPr>
          <w:rFonts w:ascii="Times New Roman" w:hAnsi="Times New Roman" w:cs="Times New Roman"/>
          <w:sz w:val="24"/>
          <w:szCs w:val="24"/>
        </w:rPr>
        <w:t>muudetakse SMS</w:t>
      </w:r>
      <w:r w:rsidR="00F7580C">
        <w:rPr>
          <w:rFonts w:ascii="Times New Roman" w:hAnsi="Times New Roman" w:cs="Times New Roman"/>
          <w:sz w:val="24"/>
          <w:szCs w:val="24"/>
        </w:rPr>
        <w:t>-i</w:t>
      </w:r>
      <w:r w:rsidRPr="00600BA1">
        <w:rPr>
          <w:rFonts w:ascii="Times New Roman" w:hAnsi="Times New Roman" w:cs="Times New Roman"/>
          <w:sz w:val="24"/>
          <w:szCs w:val="24"/>
        </w:rPr>
        <w:t xml:space="preserve"> § 6 lõike 1 punkti 5, mille alusel maksab Eesti Töötukassa sotsiaalmaksu (erijuhtudel sotsiaalmaks) äriühingu, mittetulundusühingu, sihtasutuse või füüsilisest isikust ettevõtja töötaja eest, kes on osalise või puuduva töövõimega isik ning kelle eest sotsiaalmaksu maksmiseks on tööandja esitanud vastava taotluse. Muudatusega jäetakse sätte kohaldamisalast välja need vähenenud töövõimega isikud, kes töötavad Eestis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 xml:space="preserve">antud pikaajalise viisa alusel. Erijuhtudel sotsiaalmaksu eesmärk on </w:t>
      </w:r>
      <w:r w:rsidRPr="00600BA1">
        <w:rPr>
          <w:rFonts w:ascii="Times New Roman" w:hAnsi="Times New Roman" w:cs="Times New Roman"/>
          <w:color w:val="000000" w:themeColor="text1"/>
          <w:sz w:val="24"/>
          <w:szCs w:val="24"/>
        </w:rPr>
        <w:t>toetada tööandjat, et soodustada vähenenud töövõimega töötute hõivesse liikumist ja hõives püsimist.</w:t>
      </w:r>
    </w:p>
    <w:p w14:paraId="752B8C42" w14:textId="77777777" w:rsidR="00485188" w:rsidRPr="00600BA1" w:rsidRDefault="00485188" w:rsidP="007E0942">
      <w:pPr>
        <w:spacing w:after="0" w:line="240" w:lineRule="auto"/>
        <w:jc w:val="both"/>
        <w:rPr>
          <w:rFonts w:ascii="Times New Roman" w:hAnsi="Times New Roman" w:cs="Times New Roman"/>
          <w:color w:val="000000" w:themeColor="text1"/>
          <w:sz w:val="24"/>
          <w:szCs w:val="24"/>
        </w:rPr>
      </w:pPr>
    </w:p>
    <w:p w14:paraId="4EAA25A4" w14:textId="4467F9E5"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 xml:space="preserve">Kuna lühiajalise töötamise eesmärgil antakse inimesele pikaajaline viisa eeldusel, et tal on juba olemas töökoht ja töötingimused vastavad tema terviseseisundile, siis selle sihtrühma puhul ei vastaks erijuhtudel sotsiaalmaksu maksmine selle eesmärgile. Riik ei soovi soodustada kolmandatest riikidest vähenenud töövõimega inimeste värbamist Eesti tööturule. Seetõttu on vastav sihtrühm </w:t>
      </w:r>
      <w:r w:rsidR="00485188">
        <w:rPr>
          <w:rFonts w:ascii="Times New Roman" w:hAnsi="Times New Roman" w:cs="Times New Roman"/>
          <w:sz w:val="24"/>
          <w:szCs w:val="24"/>
        </w:rPr>
        <w:t>SMS-i</w:t>
      </w:r>
      <w:r w:rsidR="00485188" w:rsidRPr="00600BA1">
        <w:rPr>
          <w:rFonts w:ascii="Times New Roman" w:hAnsi="Times New Roman" w:cs="Times New Roman"/>
          <w:sz w:val="24"/>
          <w:szCs w:val="24"/>
        </w:rPr>
        <w:t xml:space="preserve"> </w:t>
      </w:r>
      <w:r w:rsidRPr="00600BA1">
        <w:rPr>
          <w:rFonts w:ascii="Times New Roman" w:hAnsi="Times New Roman" w:cs="Times New Roman"/>
          <w:sz w:val="24"/>
          <w:szCs w:val="24"/>
        </w:rPr>
        <w:t>§ 6 lõike 1 punkti 5 kohaldamisalast välja jäetud.</w:t>
      </w:r>
    </w:p>
    <w:p w14:paraId="7072EBFA" w14:textId="77777777" w:rsidR="0058198D" w:rsidRPr="00600BA1" w:rsidRDefault="0058198D" w:rsidP="007E0942">
      <w:pPr>
        <w:spacing w:after="0" w:line="240" w:lineRule="auto"/>
        <w:jc w:val="both"/>
        <w:rPr>
          <w:rFonts w:ascii="Times New Roman" w:hAnsi="Times New Roman" w:cs="Times New Roman"/>
          <w:sz w:val="24"/>
          <w:szCs w:val="24"/>
        </w:rPr>
      </w:pPr>
    </w:p>
    <w:p w14:paraId="0BBDF669" w14:textId="77777777" w:rsidR="008A0BF0" w:rsidRPr="00600BA1" w:rsidRDefault="008A0BF0" w:rsidP="008A0BF0">
      <w:pPr>
        <w:spacing w:after="0" w:line="240" w:lineRule="auto"/>
        <w:jc w:val="both"/>
        <w:rPr>
          <w:rFonts w:ascii="Times New Roman" w:hAnsi="Times New Roman" w:cs="Times New Roman"/>
          <w:sz w:val="24"/>
          <w:szCs w:val="24"/>
        </w:rPr>
      </w:pPr>
      <w:r w:rsidRPr="0E3BF112">
        <w:rPr>
          <w:rFonts w:ascii="Times New Roman" w:hAnsi="Times New Roman" w:cs="Times New Roman"/>
          <w:b/>
          <w:bCs/>
          <w:sz w:val="24"/>
          <w:szCs w:val="24"/>
        </w:rPr>
        <w:t>Eelnõu §-ga 7</w:t>
      </w:r>
      <w:r w:rsidRPr="0E3BF112">
        <w:rPr>
          <w:rFonts w:ascii="Times New Roman" w:hAnsi="Times New Roman" w:cs="Times New Roman"/>
          <w:sz w:val="24"/>
          <w:szCs w:val="24"/>
        </w:rPr>
        <w:t xml:space="preserve"> täiendatakse </w:t>
      </w:r>
      <w:proofErr w:type="spellStart"/>
      <w:r w:rsidRPr="0E3BF112">
        <w:rPr>
          <w:rFonts w:ascii="Times New Roman" w:hAnsi="Times New Roman" w:cs="Times New Roman"/>
          <w:sz w:val="24"/>
          <w:szCs w:val="24"/>
        </w:rPr>
        <w:t>TKindlS</w:t>
      </w:r>
      <w:proofErr w:type="spellEnd"/>
      <w:r w:rsidRPr="0E3BF112">
        <w:rPr>
          <w:rFonts w:ascii="Times New Roman" w:hAnsi="Times New Roman" w:cs="Times New Roman"/>
          <w:sz w:val="24"/>
          <w:szCs w:val="24"/>
        </w:rPr>
        <w:t xml:space="preserve">-i § 35 lõike 4 punkti 2. </w:t>
      </w:r>
      <w:proofErr w:type="spellStart"/>
      <w:r w:rsidRPr="0E3BF112">
        <w:rPr>
          <w:rFonts w:ascii="Times New Roman" w:hAnsi="Times New Roman" w:cs="Times New Roman"/>
          <w:sz w:val="24"/>
          <w:szCs w:val="24"/>
        </w:rPr>
        <w:t>TKindlS</w:t>
      </w:r>
      <w:proofErr w:type="spellEnd"/>
      <w:r w:rsidRPr="0E3BF112">
        <w:rPr>
          <w:rFonts w:ascii="Times New Roman" w:hAnsi="Times New Roman" w:cs="Times New Roman"/>
          <w:sz w:val="24"/>
          <w:szCs w:val="24"/>
        </w:rPr>
        <w:t>-i § 35 lõige 4 sätestab Töötukassa andmekogus töödeldavate andmete koosseisu. Eelnõuga lisatakse isiku muude andmete loetellu lühiajalise töötamise eesmärgil välja antud pikaajalise viisa andmed, mida kehtivas süsteemis töödeldavate andmete koosseisus ei ole. Kuna eelnõukohase muudatusega lisanduvad töövõimetoetuse seaduse õigustatud isikute hulka ka lühiajalise töötamise eesmärgil välja antud pikaajalise viisa alusel Eestis viibivad ja töötavad isikud, siis tuleb Töötukassal edaspidi ka nende isikute andmeid töövõime hindamiseks ning töövõimetoetuse määramiseks ja maksmiseks töödelda.</w:t>
      </w:r>
    </w:p>
    <w:p w14:paraId="6ED80C2B" w14:textId="77777777" w:rsidR="0058198D" w:rsidRPr="00600BA1" w:rsidRDefault="0058198D" w:rsidP="007E0942">
      <w:pPr>
        <w:spacing w:after="0" w:line="240" w:lineRule="auto"/>
        <w:jc w:val="both"/>
        <w:rPr>
          <w:rFonts w:ascii="Times New Roman" w:hAnsi="Times New Roman" w:cs="Times New Roman"/>
          <w:sz w:val="24"/>
          <w:szCs w:val="24"/>
        </w:rPr>
      </w:pPr>
    </w:p>
    <w:p w14:paraId="7157C042" w14:textId="33FA214F"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b/>
          <w:bCs/>
          <w:sz w:val="24"/>
          <w:szCs w:val="24"/>
        </w:rPr>
        <w:t xml:space="preserve">Eelnõu §-ga </w:t>
      </w:r>
      <w:r w:rsidR="00F7580C">
        <w:rPr>
          <w:rFonts w:ascii="Times New Roman" w:hAnsi="Times New Roman" w:cs="Times New Roman"/>
          <w:b/>
          <w:bCs/>
          <w:sz w:val="24"/>
          <w:szCs w:val="24"/>
        </w:rPr>
        <w:t>8</w:t>
      </w:r>
      <w:r w:rsidRPr="00600BA1">
        <w:rPr>
          <w:rFonts w:ascii="Times New Roman" w:hAnsi="Times New Roman" w:cs="Times New Roman"/>
          <w:sz w:val="24"/>
          <w:szCs w:val="24"/>
        </w:rPr>
        <w:t xml:space="preserve"> muudetakse TVTS-i.</w:t>
      </w:r>
    </w:p>
    <w:p w14:paraId="6E97A9EC" w14:textId="77777777" w:rsidR="00600BA1" w:rsidRDefault="00600BA1" w:rsidP="007E0942">
      <w:pPr>
        <w:spacing w:after="0" w:line="240" w:lineRule="auto"/>
        <w:jc w:val="both"/>
        <w:rPr>
          <w:rFonts w:ascii="Times New Roman" w:hAnsi="Times New Roman" w:cs="Times New Roman"/>
          <w:sz w:val="24"/>
          <w:szCs w:val="24"/>
        </w:rPr>
      </w:pPr>
    </w:p>
    <w:p w14:paraId="4E77A0E2" w14:textId="71038CA7" w:rsidR="0058198D" w:rsidRPr="00600BA1" w:rsidRDefault="00600BA1" w:rsidP="007E0942">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Eelnõu </w:t>
      </w:r>
      <w:r w:rsidR="00F7580C">
        <w:rPr>
          <w:rFonts w:ascii="Times New Roman" w:hAnsi="Times New Roman" w:cs="Times New Roman"/>
          <w:b/>
          <w:bCs/>
          <w:sz w:val="24"/>
          <w:szCs w:val="24"/>
        </w:rPr>
        <w:t>§</w:t>
      </w:r>
      <w:r w:rsidR="0058198D" w:rsidRPr="00600BA1">
        <w:rPr>
          <w:rFonts w:ascii="Times New Roman" w:hAnsi="Times New Roman" w:cs="Times New Roman"/>
          <w:b/>
          <w:bCs/>
          <w:sz w:val="24"/>
          <w:szCs w:val="24"/>
        </w:rPr>
        <w:t xml:space="preserve"> </w:t>
      </w:r>
      <w:r w:rsidR="00F7580C">
        <w:rPr>
          <w:rFonts w:ascii="Times New Roman" w:hAnsi="Times New Roman" w:cs="Times New Roman"/>
          <w:b/>
          <w:bCs/>
          <w:sz w:val="24"/>
          <w:szCs w:val="24"/>
        </w:rPr>
        <w:t>8</w:t>
      </w:r>
      <w:r w:rsidR="0058198D" w:rsidRPr="00600BA1">
        <w:rPr>
          <w:rFonts w:ascii="Times New Roman" w:hAnsi="Times New Roman" w:cs="Times New Roman"/>
          <w:b/>
          <w:bCs/>
          <w:sz w:val="24"/>
          <w:szCs w:val="24"/>
        </w:rPr>
        <w:t xml:space="preserve"> punktiga 1</w:t>
      </w:r>
      <w:r w:rsidR="0058198D" w:rsidRPr="00600BA1">
        <w:rPr>
          <w:rFonts w:ascii="Times New Roman" w:hAnsi="Times New Roman" w:cs="Times New Roman"/>
          <w:sz w:val="24"/>
          <w:szCs w:val="24"/>
        </w:rPr>
        <w:t xml:space="preserve"> täiendatakse TVTS</w:t>
      </w:r>
      <w:r w:rsidR="00F7580C">
        <w:rPr>
          <w:rFonts w:ascii="Times New Roman" w:hAnsi="Times New Roman" w:cs="Times New Roman"/>
          <w:sz w:val="24"/>
          <w:szCs w:val="24"/>
        </w:rPr>
        <w:t>-i</w:t>
      </w:r>
      <w:r w:rsidR="0058198D" w:rsidRPr="00600BA1">
        <w:rPr>
          <w:rFonts w:ascii="Times New Roman" w:hAnsi="Times New Roman" w:cs="Times New Roman"/>
          <w:sz w:val="24"/>
          <w:szCs w:val="24"/>
        </w:rPr>
        <w:t xml:space="preserve"> § 2 lõiget 1 punktiga </w:t>
      </w:r>
      <w:r w:rsidR="00F738A1">
        <w:rPr>
          <w:rFonts w:ascii="Times New Roman" w:hAnsi="Times New Roman" w:cs="Times New Roman"/>
          <w:sz w:val="24"/>
          <w:szCs w:val="24"/>
        </w:rPr>
        <w:t>2</w:t>
      </w:r>
      <w:r w:rsidR="00F738A1" w:rsidRPr="00F738A1">
        <w:rPr>
          <w:rFonts w:ascii="Times New Roman" w:hAnsi="Times New Roman" w:cs="Times New Roman"/>
          <w:sz w:val="24"/>
          <w:szCs w:val="24"/>
          <w:vertAlign w:val="superscript"/>
        </w:rPr>
        <w:t>1</w:t>
      </w:r>
      <w:r w:rsidR="0058198D" w:rsidRPr="00600BA1">
        <w:rPr>
          <w:rFonts w:ascii="Times New Roman" w:hAnsi="Times New Roman" w:cs="Times New Roman"/>
          <w:sz w:val="24"/>
          <w:szCs w:val="24"/>
        </w:rPr>
        <w:t>, millega lisanduvad TVTS</w:t>
      </w:r>
      <w:r w:rsidR="00F7580C">
        <w:rPr>
          <w:rFonts w:ascii="Times New Roman" w:hAnsi="Times New Roman" w:cs="Times New Roman"/>
          <w:sz w:val="24"/>
          <w:szCs w:val="24"/>
        </w:rPr>
        <w:t>-</w:t>
      </w:r>
      <w:r w:rsidR="0058198D" w:rsidRPr="00600BA1">
        <w:rPr>
          <w:rFonts w:ascii="Times New Roman" w:hAnsi="Times New Roman" w:cs="Times New Roman"/>
          <w:sz w:val="24"/>
          <w:szCs w:val="24"/>
        </w:rPr>
        <w:t>i õigustatud isikute hulka lühiajalise töötamise eesmärgil välja</w:t>
      </w:r>
      <w:r w:rsidR="00E0226C">
        <w:rPr>
          <w:rFonts w:ascii="Times New Roman" w:hAnsi="Times New Roman" w:cs="Times New Roman"/>
          <w:sz w:val="24"/>
          <w:szCs w:val="24"/>
        </w:rPr>
        <w:t xml:space="preserve"> </w:t>
      </w:r>
      <w:r w:rsidR="0058198D" w:rsidRPr="00600BA1">
        <w:rPr>
          <w:rFonts w:ascii="Times New Roman" w:hAnsi="Times New Roman" w:cs="Times New Roman"/>
          <w:sz w:val="24"/>
          <w:szCs w:val="24"/>
        </w:rPr>
        <w:t>antud pikaajalise viisa alusel Eestis viibivad ja töötavad isikud. Nimetatud isikutel tekib õigus töövõime hindamisele ja töövõimetoetusele, juhul, kui neil on kehtiv lühiajalise töötamise eesmärgil välja</w:t>
      </w:r>
      <w:r w:rsidR="00E0226C">
        <w:rPr>
          <w:rFonts w:ascii="Times New Roman" w:hAnsi="Times New Roman" w:cs="Times New Roman"/>
          <w:sz w:val="24"/>
          <w:szCs w:val="24"/>
        </w:rPr>
        <w:t xml:space="preserve"> </w:t>
      </w:r>
      <w:r w:rsidR="0058198D" w:rsidRPr="00600BA1">
        <w:rPr>
          <w:rFonts w:ascii="Times New Roman" w:hAnsi="Times New Roman" w:cs="Times New Roman"/>
          <w:sz w:val="24"/>
          <w:szCs w:val="24"/>
        </w:rPr>
        <w:t xml:space="preserve">antud pikaajaline viisa ning nad viibivad ja töötavad Eestis. Viisa kehtivust kontrollib </w:t>
      </w:r>
      <w:r w:rsidR="00A479C6">
        <w:rPr>
          <w:rFonts w:ascii="Times New Roman" w:hAnsi="Times New Roman" w:cs="Times New Roman"/>
          <w:sz w:val="24"/>
          <w:szCs w:val="24"/>
        </w:rPr>
        <w:t>T</w:t>
      </w:r>
      <w:r w:rsidR="0058198D" w:rsidRPr="00600BA1">
        <w:rPr>
          <w:rFonts w:ascii="Times New Roman" w:hAnsi="Times New Roman" w:cs="Times New Roman"/>
          <w:sz w:val="24"/>
          <w:szCs w:val="24"/>
        </w:rPr>
        <w:t xml:space="preserve">öötukassa viisaregistri ning töötamist töötamise registri andmete alusel. </w:t>
      </w:r>
    </w:p>
    <w:p w14:paraId="5E63D026" w14:textId="7881E4A2" w:rsidR="0058198D" w:rsidRPr="00600BA1" w:rsidRDefault="00600BA1" w:rsidP="007E0942">
      <w:pPr>
        <w:spacing w:before="210" w:after="21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Eelnõu </w:t>
      </w:r>
      <w:r w:rsidR="00F7580C">
        <w:rPr>
          <w:rFonts w:ascii="Times New Roman" w:hAnsi="Times New Roman" w:cs="Times New Roman"/>
          <w:b/>
          <w:bCs/>
          <w:sz w:val="24"/>
          <w:szCs w:val="24"/>
        </w:rPr>
        <w:t>§</w:t>
      </w:r>
      <w:r w:rsidRPr="00600BA1">
        <w:rPr>
          <w:rFonts w:ascii="Times New Roman" w:hAnsi="Times New Roman" w:cs="Times New Roman"/>
          <w:b/>
          <w:bCs/>
          <w:sz w:val="24"/>
          <w:szCs w:val="24"/>
        </w:rPr>
        <w:t xml:space="preserve"> </w:t>
      </w:r>
      <w:r w:rsidR="00F7580C">
        <w:rPr>
          <w:rFonts w:ascii="Times New Roman" w:hAnsi="Times New Roman" w:cs="Times New Roman"/>
          <w:b/>
          <w:bCs/>
          <w:sz w:val="24"/>
          <w:szCs w:val="24"/>
        </w:rPr>
        <w:t>8</w:t>
      </w:r>
      <w:r>
        <w:rPr>
          <w:rFonts w:ascii="Times New Roman" w:hAnsi="Times New Roman" w:cs="Times New Roman"/>
          <w:b/>
          <w:bCs/>
          <w:sz w:val="24"/>
          <w:szCs w:val="24"/>
        </w:rPr>
        <w:t xml:space="preserve"> punktiga 2 </w:t>
      </w:r>
      <w:r w:rsidRPr="00510F9A">
        <w:rPr>
          <w:rFonts w:ascii="Times New Roman" w:hAnsi="Times New Roman" w:cs="Times New Roman"/>
          <w:sz w:val="24"/>
          <w:szCs w:val="24"/>
        </w:rPr>
        <w:t xml:space="preserve">täiendatakse </w:t>
      </w:r>
      <w:r w:rsidR="0058198D" w:rsidRPr="00510F9A">
        <w:rPr>
          <w:rFonts w:ascii="Times New Roman" w:hAnsi="Times New Roman" w:cs="Times New Roman"/>
          <w:sz w:val="24"/>
          <w:szCs w:val="24"/>
        </w:rPr>
        <w:t>TVTS</w:t>
      </w:r>
      <w:r w:rsidR="0058198D" w:rsidRPr="00600BA1">
        <w:rPr>
          <w:rFonts w:ascii="Times New Roman" w:hAnsi="Times New Roman" w:cs="Times New Roman"/>
          <w:sz w:val="24"/>
          <w:szCs w:val="24"/>
        </w:rPr>
        <w:t xml:space="preserve">-i </w:t>
      </w:r>
      <w:r w:rsidR="00F7580C">
        <w:rPr>
          <w:rFonts w:ascii="Times New Roman" w:hAnsi="Times New Roman" w:cs="Times New Roman"/>
          <w:sz w:val="24"/>
          <w:szCs w:val="24"/>
        </w:rPr>
        <w:t>§</w:t>
      </w:r>
      <w:r w:rsidR="0058198D" w:rsidRPr="00600BA1">
        <w:rPr>
          <w:rFonts w:ascii="Times New Roman" w:hAnsi="Times New Roman" w:cs="Times New Roman"/>
          <w:sz w:val="24"/>
          <w:szCs w:val="24"/>
        </w:rPr>
        <w:t xml:space="preserve"> 12 lõikega 2</w:t>
      </w:r>
      <w:r w:rsidR="0058198D" w:rsidRPr="00600BA1">
        <w:rPr>
          <w:rFonts w:ascii="Times New Roman" w:hAnsi="Times New Roman" w:cs="Times New Roman"/>
          <w:sz w:val="24"/>
          <w:szCs w:val="24"/>
          <w:vertAlign w:val="superscript"/>
        </w:rPr>
        <w:t>1</w:t>
      </w:r>
      <w:r w:rsidR="0058198D" w:rsidRPr="00600BA1">
        <w:rPr>
          <w:rFonts w:ascii="Times New Roman" w:hAnsi="Times New Roman" w:cs="Times New Roman"/>
          <w:sz w:val="24"/>
          <w:szCs w:val="24"/>
        </w:rPr>
        <w:t>, mille kohaselt on TVTS</w:t>
      </w:r>
      <w:r w:rsidR="00F7580C">
        <w:rPr>
          <w:rFonts w:ascii="Times New Roman" w:hAnsi="Times New Roman" w:cs="Times New Roman"/>
          <w:sz w:val="24"/>
          <w:szCs w:val="24"/>
        </w:rPr>
        <w:t>-i</w:t>
      </w:r>
      <w:r w:rsidR="0058198D" w:rsidRPr="00600BA1">
        <w:rPr>
          <w:rFonts w:ascii="Times New Roman" w:hAnsi="Times New Roman" w:cs="Times New Roman"/>
          <w:sz w:val="24"/>
          <w:szCs w:val="24"/>
        </w:rPr>
        <w:t xml:space="preserve"> § 2 lõike 1 punktis 4 nimetatud isikul õigus töövõimetoetusele, kui ta töötab töölepingu alusel või töövõtulepingu, käsunduslepingu või muu teenuse osutamiseks sõlmitud võlaõigusliku lepingu alusel.</w:t>
      </w:r>
    </w:p>
    <w:p w14:paraId="363517AC" w14:textId="4589B78C"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Arvestades, et Eesti kasutab direktiiviga antud võimalust piirata kolmandatest riikidest viisa alusel saabunud töötajate õigusi sotsiaalkindlustushüvitistele ja hüvitisi võimaldatakse üksnes neile kolmandatest riigist viisa alusel saabunud töötajate, kellel on Eestis töökoht, siis töötamine on töövõimetoetuse saamise eelduseks nii osalise kui puuduva töövõimega isiku puhul. Õigus töövõimetoetusele on ainult töösuhte kehtivuse ajal. Töösuhte lõppedes teeb Töötukassa töövõimetoetuse maksmise lõpetamise otsuse, mis ühtlasi sisaldab informatsiooni uue töövõimetoetuse taotluse esitamise vajadusest, kui välismaalane asub uuesti tööle. Töösuhete vaheliste töötuse perioodide eest töövõimetoetust ei maksta. Näiteks, kui inimene lahkub töölt 31. märtsil ja asub uue tööandja juures tööle 12. aprillist, siis perioodi 1. aprill kuni 11. aprill eest inimesel õigust töövõimetoetusele ei ole.</w:t>
      </w:r>
    </w:p>
    <w:p w14:paraId="098DCD84" w14:textId="77777777" w:rsidR="005745E6" w:rsidRPr="00CF39DD" w:rsidRDefault="005745E6" w:rsidP="007E0942">
      <w:pPr>
        <w:spacing w:after="0" w:line="240" w:lineRule="auto"/>
        <w:jc w:val="both"/>
        <w:rPr>
          <w:rFonts w:ascii="Times New Roman" w:hAnsi="Times New Roman" w:cs="Times New Roman"/>
          <w:sz w:val="24"/>
          <w:szCs w:val="24"/>
        </w:rPr>
      </w:pPr>
    </w:p>
    <w:p w14:paraId="4F0273D9" w14:textId="1EE1FD5F" w:rsidR="00CC3AA7" w:rsidRPr="00CF39DD" w:rsidRDefault="00CC3AA7" w:rsidP="007E0942">
      <w:pPr>
        <w:keepNext/>
        <w:spacing w:after="0" w:line="240" w:lineRule="auto"/>
        <w:jc w:val="both"/>
        <w:rPr>
          <w:rFonts w:ascii="Times New Roman" w:hAnsi="Times New Roman" w:cs="Times New Roman"/>
          <w:b/>
          <w:sz w:val="28"/>
          <w:szCs w:val="28"/>
        </w:rPr>
      </w:pPr>
      <w:r w:rsidRPr="00CF39DD">
        <w:rPr>
          <w:rFonts w:ascii="Times New Roman" w:hAnsi="Times New Roman" w:cs="Times New Roman"/>
          <w:b/>
          <w:sz w:val="28"/>
          <w:szCs w:val="28"/>
        </w:rPr>
        <w:t>4. Eelnõu terminoloogi</w:t>
      </w:r>
      <w:bookmarkEnd w:id="136"/>
      <w:bookmarkEnd w:id="137"/>
      <w:bookmarkEnd w:id="138"/>
      <w:bookmarkEnd w:id="139"/>
      <w:bookmarkEnd w:id="140"/>
      <w:bookmarkEnd w:id="141"/>
      <w:bookmarkEnd w:id="142"/>
      <w:bookmarkEnd w:id="143"/>
      <w:bookmarkEnd w:id="144"/>
      <w:bookmarkEnd w:id="145"/>
      <w:r w:rsidRPr="00CF39DD">
        <w:rPr>
          <w:rFonts w:ascii="Times New Roman" w:hAnsi="Times New Roman" w:cs="Times New Roman"/>
          <w:b/>
          <w:sz w:val="28"/>
          <w:szCs w:val="28"/>
        </w:rPr>
        <w:t>a</w:t>
      </w:r>
      <w:bookmarkEnd w:id="146"/>
      <w:bookmarkEnd w:id="147"/>
      <w:bookmarkEnd w:id="148"/>
      <w:bookmarkEnd w:id="149"/>
      <w:bookmarkEnd w:id="150"/>
      <w:bookmarkEnd w:id="151"/>
      <w:bookmarkEnd w:id="152"/>
      <w:bookmarkEnd w:id="153"/>
    </w:p>
    <w:p w14:paraId="2C231FAE" w14:textId="77777777" w:rsidR="00A716E7" w:rsidRPr="00CF39DD" w:rsidRDefault="00A716E7" w:rsidP="007E0942">
      <w:pPr>
        <w:keepNext/>
        <w:spacing w:after="0" w:line="240" w:lineRule="auto"/>
        <w:jc w:val="both"/>
        <w:rPr>
          <w:rFonts w:ascii="Times New Roman" w:eastAsiaTheme="minorHAnsi" w:hAnsi="Times New Roman" w:cs="Times New Roman"/>
          <w:sz w:val="24"/>
          <w:szCs w:val="24"/>
        </w:rPr>
      </w:pPr>
    </w:p>
    <w:p w14:paraId="5D8EEA7C" w14:textId="12D3EDAA" w:rsidR="00FE6B0C" w:rsidRPr="00CF39DD" w:rsidRDefault="00FE6B0C" w:rsidP="007E0942">
      <w:pPr>
        <w:suppressAutoHyphens/>
        <w:spacing w:after="0" w:line="240" w:lineRule="auto"/>
        <w:jc w:val="both"/>
        <w:rPr>
          <w:rFonts w:ascii="Times New Roman" w:hAnsi="Times New Roman" w:cs="Times New Roman"/>
          <w:color w:val="00000A"/>
          <w:sz w:val="24"/>
          <w:szCs w:val="24"/>
        </w:rPr>
      </w:pPr>
      <w:r w:rsidRPr="00CF39DD">
        <w:rPr>
          <w:rFonts w:ascii="Times New Roman" w:hAnsi="Times New Roman" w:cs="Times New Roman"/>
          <w:color w:val="00000A"/>
          <w:sz w:val="24"/>
          <w:szCs w:val="24"/>
        </w:rPr>
        <w:t>Eelnõuga võetakse VMS-</w:t>
      </w:r>
      <w:proofErr w:type="spellStart"/>
      <w:r w:rsidRPr="00CF39DD">
        <w:rPr>
          <w:rFonts w:ascii="Times New Roman" w:hAnsi="Times New Roman" w:cs="Times New Roman"/>
          <w:color w:val="00000A"/>
          <w:sz w:val="24"/>
          <w:szCs w:val="24"/>
        </w:rPr>
        <w:t>is</w:t>
      </w:r>
      <w:proofErr w:type="spellEnd"/>
      <w:r w:rsidRPr="00CF39DD">
        <w:rPr>
          <w:rFonts w:ascii="Times New Roman" w:hAnsi="Times New Roman" w:cs="Times New Roman"/>
          <w:color w:val="00000A"/>
          <w:sz w:val="24"/>
          <w:szCs w:val="24"/>
        </w:rPr>
        <w:t xml:space="preserve"> kasutusele </w:t>
      </w:r>
      <w:r w:rsidR="00160EAE" w:rsidRPr="00CF39DD">
        <w:rPr>
          <w:rFonts w:ascii="Times New Roman" w:hAnsi="Times New Roman" w:cs="Times New Roman"/>
          <w:color w:val="00000A"/>
          <w:sz w:val="24"/>
          <w:szCs w:val="24"/>
        </w:rPr>
        <w:t xml:space="preserve">termin </w:t>
      </w:r>
      <w:r w:rsidR="00470253" w:rsidRPr="00CF39DD">
        <w:rPr>
          <w:rFonts w:ascii="Times New Roman" w:hAnsi="Times New Roman" w:cs="Times New Roman"/>
          <w:color w:val="00000A"/>
          <w:sz w:val="24"/>
          <w:szCs w:val="24"/>
        </w:rPr>
        <w:t>töökoha</w:t>
      </w:r>
      <w:r w:rsidR="0091106C">
        <w:rPr>
          <w:rFonts w:ascii="Times New Roman" w:hAnsi="Times New Roman" w:cs="Times New Roman"/>
          <w:color w:val="00000A"/>
          <w:sz w:val="24"/>
          <w:szCs w:val="24"/>
        </w:rPr>
        <w:t>vahetuse</w:t>
      </w:r>
      <w:r w:rsidR="00470253" w:rsidRPr="00CF39DD">
        <w:rPr>
          <w:rFonts w:ascii="Times New Roman" w:hAnsi="Times New Roman" w:cs="Times New Roman"/>
          <w:color w:val="00000A"/>
          <w:sz w:val="24"/>
          <w:szCs w:val="24"/>
        </w:rPr>
        <w:t xml:space="preserve"> registreerimine. </w:t>
      </w:r>
      <w:r w:rsidR="00743F8D" w:rsidRPr="00CF39DD">
        <w:rPr>
          <w:rFonts w:ascii="Times New Roman" w:hAnsi="Times New Roman" w:cs="Times New Roman"/>
          <w:color w:val="00000A"/>
          <w:sz w:val="24"/>
          <w:szCs w:val="24"/>
        </w:rPr>
        <w:t>Töökohavahet</w:t>
      </w:r>
      <w:r w:rsidR="0091106C">
        <w:rPr>
          <w:rFonts w:ascii="Times New Roman" w:hAnsi="Times New Roman" w:cs="Times New Roman"/>
          <w:color w:val="00000A"/>
          <w:sz w:val="24"/>
          <w:szCs w:val="24"/>
        </w:rPr>
        <w:t>use</w:t>
      </w:r>
      <w:r w:rsidR="00743F8D" w:rsidRPr="00CF39DD">
        <w:rPr>
          <w:rFonts w:ascii="Times New Roman" w:hAnsi="Times New Roman" w:cs="Times New Roman"/>
          <w:color w:val="00000A"/>
          <w:sz w:val="24"/>
          <w:szCs w:val="24"/>
        </w:rPr>
        <w:t xml:space="preserve"> registreerimine on </w:t>
      </w:r>
      <w:r w:rsidR="00923F59">
        <w:rPr>
          <w:rFonts w:ascii="Times New Roman" w:hAnsi="Times New Roman" w:cs="Times New Roman"/>
          <w:color w:val="00000A"/>
          <w:sz w:val="24"/>
          <w:szCs w:val="24"/>
        </w:rPr>
        <w:t>menetlus</w:t>
      </w:r>
      <w:r w:rsidR="00743F8D" w:rsidRPr="00CF39DD">
        <w:rPr>
          <w:rFonts w:ascii="Times New Roman" w:hAnsi="Times New Roman" w:cs="Times New Roman"/>
          <w:color w:val="00000A"/>
          <w:sz w:val="24"/>
          <w:szCs w:val="24"/>
        </w:rPr>
        <w:t>, mille</w:t>
      </w:r>
      <w:r w:rsidR="00923F59">
        <w:rPr>
          <w:rFonts w:ascii="Times New Roman" w:hAnsi="Times New Roman" w:cs="Times New Roman"/>
          <w:color w:val="00000A"/>
          <w:sz w:val="24"/>
          <w:szCs w:val="24"/>
        </w:rPr>
        <w:t xml:space="preserve"> raames</w:t>
      </w:r>
      <w:r w:rsidR="00743F8D" w:rsidRPr="00CF39DD">
        <w:rPr>
          <w:rFonts w:ascii="Times New Roman" w:hAnsi="Times New Roman" w:cs="Times New Roman"/>
          <w:color w:val="00000A"/>
          <w:sz w:val="24"/>
          <w:szCs w:val="24"/>
        </w:rPr>
        <w:t xml:space="preserve"> tööandja esitab </w:t>
      </w:r>
      <w:proofErr w:type="spellStart"/>
      <w:r w:rsidR="00743F8D" w:rsidRPr="00CF39DD">
        <w:rPr>
          <w:rFonts w:ascii="Times New Roman" w:hAnsi="Times New Roman" w:cs="Times New Roman"/>
          <w:color w:val="00000A"/>
          <w:sz w:val="24"/>
          <w:szCs w:val="24"/>
        </w:rPr>
        <w:t>PPA-le</w:t>
      </w:r>
      <w:proofErr w:type="spellEnd"/>
      <w:r w:rsidR="00923F59">
        <w:rPr>
          <w:rFonts w:ascii="Times New Roman" w:hAnsi="Times New Roman" w:cs="Times New Roman"/>
          <w:color w:val="00000A"/>
          <w:sz w:val="24"/>
          <w:szCs w:val="24"/>
        </w:rPr>
        <w:t xml:space="preserve"> taotluse võtta</w:t>
      </w:r>
      <w:r w:rsidR="005745E6" w:rsidRPr="00CF39DD">
        <w:rPr>
          <w:rFonts w:ascii="Times New Roman" w:hAnsi="Times New Roman" w:cs="Times New Roman"/>
          <w:color w:val="00000A"/>
          <w:sz w:val="24"/>
          <w:szCs w:val="24"/>
        </w:rPr>
        <w:t xml:space="preserve"> välismaalane </w:t>
      </w:r>
      <w:r w:rsidR="00743F8D" w:rsidRPr="00CF39DD">
        <w:rPr>
          <w:rFonts w:ascii="Times New Roman" w:hAnsi="Times New Roman" w:cs="Times New Roman"/>
          <w:color w:val="00000A"/>
          <w:sz w:val="24"/>
          <w:szCs w:val="24"/>
        </w:rPr>
        <w:t xml:space="preserve">tööle kehtiva töötamiseks </w:t>
      </w:r>
      <w:r w:rsidR="006618A1">
        <w:rPr>
          <w:rFonts w:ascii="Times New Roman" w:hAnsi="Times New Roman" w:cs="Times New Roman"/>
          <w:color w:val="00000A"/>
          <w:sz w:val="24"/>
          <w:szCs w:val="24"/>
        </w:rPr>
        <w:t>ant</w:t>
      </w:r>
      <w:r w:rsidR="00042927">
        <w:rPr>
          <w:rFonts w:ascii="Times New Roman" w:hAnsi="Times New Roman" w:cs="Times New Roman"/>
          <w:color w:val="00000A"/>
          <w:sz w:val="24"/>
          <w:szCs w:val="24"/>
        </w:rPr>
        <w:t>ud</w:t>
      </w:r>
      <w:r w:rsidR="00743F8D" w:rsidRPr="00CF39DD">
        <w:rPr>
          <w:rFonts w:ascii="Times New Roman" w:hAnsi="Times New Roman" w:cs="Times New Roman"/>
          <w:color w:val="00000A"/>
          <w:sz w:val="24"/>
          <w:szCs w:val="24"/>
        </w:rPr>
        <w:t xml:space="preserve"> </w:t>
      </w:r>
      <w:r w:rsidR="00923F59">
        <w:rPr>
          <w:rFonts w:ascii="Times New Roman" w:hAnsi="Times New Roman" w:cs="Times New Roman"/>
          <w:color w:val="00000A"/>
          <w:sz w:val="24"/>
          <w:szCs w:val="24"/>
        </w:rPr>
        <w:t xml:space="preserve">tähtajalise </w:t>
      </w:r>
      <w:r w:rsidR="00743F8D" w:rsidRPr="00CF39DD">
        <w:rPr>
          <w:rFonts w:ascii="Times New Roman" w:hAnsi="Times New Roman" w:cs="Times New Roman"/>
          <w:color w:val="00000A"/>
          <w:sz w:val="24"/>
          <w:szCs w:val="24"/>
        </w:rPr>
        <w:t>elamisloa alusel</w:t>
      </w:r>
      <w:r w:rsidR="00923F59">
        <w:rPr>
          <w:rFonts w:ascii="Times New Roman" w:hAnsi="Times New Roman" w:cs="Times New Roman"/>
          <w:color w:val="00000A"/>
          <w:sz w:val="24"/>
          <w:szCs w:val="24"/>
        </w:rPr>
        <w:t xml:space="preserve"> ning PPA hindab töötamise tingimuste vastavust VMS-</w:t>
      </w:r>
      <w:proofErr w:type="spellStart"/>
      <w:r w:rsidR="00923F59">
        <w:rPr>
          <w:rFonts w:ascii="Times New Roman" w:hAnsi="Times New Roman" w:cs="Times New Roman"/>
          <w:color w:val="00000A"/>
          <w:sz w:val="24"/>
          <w:szCs w:val="24"/>
        </w:rPr>
        <w:t>is</w:t>
      </w:r>
      <w:proofErr w:type="spellEnd"/>
      <w:r w:rsidR="00923F59">
        <w:rPr>
          <w:rFonts w:ascii="Times New Roman" w:hAnsi="Times New Roman" w:cs="Times New Roman"/>
          <w:color w:val="00000A"/>
          <w:sz w:val="24"/>
          <w:szCs w:val="24"/>
        </w:rPr>
        <w:t xml:space="preserve"> sätestatud nõuetele.</w:t>
      </w:r>
    </w:p>
    <w:p w14:paraId="643DD55D" w14:textId="77777777" w:rsidR="00CC3AA7" w:rsidRPr="00CF39DD" w:rsidRDefault="00CC3AA7" w:rsidP="007E0942">
      <w:pPr>
        <w:spacing w:after="0" w:line="240" w:lineRule="auto"/>
        <w:jc w:val="both"/>
        <w:rPr>
          <w:rFonts w:ascii="Times New Roman" w:hAnsi="Times New Roman" w:cs="Times New Roman"/>
          <w:sz w:val="24"/>
          <w:szCs w:val="24"/>
        </w:rPr>
      </w:pPr>
    </w:p>
    <w:p w14:paraId="3D3647BD" w14:textId="77777777" w:rsidR="00CC3AA7" w:rsidRPr="00CF39DD" w:rsidRDefault="00CC3AA7" w:rsidP="007E0942">
      <w:pPr>
        <w:keepNext/>
        <w:spacing w:after="0" w:line="240" w:lineRule="auto"/>
        <w:jc w:val="both"/>
        <w:rPr>
          <w:rFonts w:ascii="Times New Roman" w:hAnsi="Times New Roman" w:cs="Times New Roman"/>
          <w:b/>
          <w:sz w:val="28"/>
          <w:szCs w:val="28"/>
        </w:rPr>
      </w:pPr>
      <w:bookmarkStart w:id="154" w:name="_Toc448869262"/>
      <w:bookmarkStart w:id="155" w:name="_Toc448870074"/>
      <w:bookmarkStart w:id="156" w:name="_Toc448909504"/>
      <w:bookmarkStart w:id="157" w:name="_Toc448909550"/>
      <w:bookmarkStart w:id="158" w:name="_Toc448913285"/>
      <w:bookmarkStart w:id="159" w:name="_Toc449089532"/>
      <w:bookmarkStart w:id="160" w:name="_Toc449089614"/>
      <w:bookmarkStart w:id="161" w:name="_Toc449089831"/>
      <w:bookmarkStart w:id="162" w:name="_Toc449089871"/>
      <w:bookmarkStart w:id="163" w:name="_Toc449089950"/>
      <w:bookmarkStart w:id="164" w:name="_Toc449366701"/>
      <w:bookmarkStart w:id="165" w:name="_Toc449367586"/>
      <w:bookmarkStart w:id="166" w:name="_Toc449367811"/>
      <w:bookmarkStart w:id="167" w:name="_Toc449367912"/>
      <w:bookmarkStart w:id="168" w:name="_Toc449369059"/>
      <w:bookmarkStart w:id="169" w:name="_Toc449448888"/>
      <w:bookmarkStart w:id="170" w:name="_Toc451528065"/>
      <w:bookmarkStart w:id="171" w:name="_Toc451528108"/>
      <w:r w:rsidRPr="00CF39DD">
        <w:rPr>
          <w:rFonts w:ascii="Times New Roman" w:hAnsi="Times New Roman" w:cs="Times New Roman"/>
          <w:b/>
          <w:sz w:val="28"/>
          <w:szCs w:val="28"/>
        </w:rPr>
        <w:t>5. Eelnõu vastavus Euroopa Liidu õigusele</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666AF699" w14:textId="77777777" w:rsidR="00CC3AA7" w:rsidRPr="00CF39DD" w:rsidRDefault="00CC3AA7" w:rsidP="007E0942">
      <w:pPr>
        <w:pStyle w:val="western"/>
        <w:keepNext/>
        <w:spacing w:before="0" w:beforeAutospacing="0"/>
        <w:rPr>
          <w:color w:val="auto"/>
          <w:lang w:val="et-EE"/>
        </w:rPr>
      </w:pPr>
    </w:p>
    <w:p w14:paraId="563D44FA" w14:textId="5FBB1EED" w:rsidR="00FE6B0C" w:rsidRPr="00CF39DD" w:rsidRDefault="00FE6B0C" w:rsidP="007E0942">
      <w:pPr>
        <w:suppressAutoHyphens/>
        <w:spacing w:after="0" w:line="240" w:lineRule="auto"/>
        <w:jc w:val="both"/>
        <w:rPr>
          <w:rFonts w:ascii="Times New Roman" w:hAnsi="Times New Roman" w:cs="Times New Roman"/>
          <w:b/>
          <w:color w:val="00000A"/>
          <w:sz w:val="24"/>
          <w:szCs w:val="24"/>
          <w:u w:val="single"/>
        </w:rPr>
      </w:pPr>
      <w:bookmarkStart w:id="172" w:name="_Toc448760601"/>
      <w:bookmarkStart w:id="173" w:name="_Toc448869263"/>
      <w:bookmarkStart w:id="174" w:name="_Toc448870075"/>
      <w:bookmarkStart w:id="175" w:name="_Toc448909505"/>
      <w:bookmarkStart w:id="176" w:name="_Toc448909551"/>
      <w:bookmarkStart w:id="177" w:name="_Toc448913286"/>
      <w:bookmarkStart w:id="178" w:name="_Toc449089533"/>
      <w:bookmarkStart w:id="179" w:name="_Toc449089615"/>
      <w:bookmarkStart w:id="180" w:name="_Toc449089832"/>
      <w:bookmarkStart w:id="181" w:name="_Toc449089872"/>
      <w:bookmarkStart w:id="182" w:name="_Toc449089951"/>
      <w:bookmarkStart w:id="183" w:name="_Toc449366702"/>
      <w:bookmarkStart w:id="184" w:name="_Toc449367587"/>
      <w:bookmarkStart w:id="185" w:name="_Toc449367812"/>
      <w:bookmarkStart w:id="186" w:name="_Toc449367913"/>
      <w:bookmarkStart w:id="187" w:name="_Toc449369060"/>
      <w:bookmarkStart w:id="188" w:name="_Toc449448889"/>
      <w:bookmarkStart w:id="189" w:name="_Toc451528066"/>
      <w:bookmarkStart w:id="190" w:name="_Toc451528109"/>
      <w:r w:rsidRPr="00CF39DD">
        <w:rPr>
          <w:rFonts w:ascii="Times New Roman" w:hAnsi="Times New Roman" w:cs="Times New Roman"/>
          <w:color w:val="00000A"/>
          <w:sz w:val="24"/>
          <w:szCs w:val="24"/>
        </w:rPr>
        <w:t xml:space="preserve">Eelnõu on kooskõlas </w:t>
      </w:r>
      <w:r w:rsidR="00227FF4" w:rsidRPr="00CF39DD">
        <w:rPr>
          <w:rFonts w:ascii="Times New Roman" w:hAnsi="Times New Roman" w:cs="Times New Roman"/>
          <w:color w:val="00000A"/>
          <w:sz w:val="24"/>
          <w:szCs w:val="24"/>
        </w:rPr>
        <w:t>EL</w:t>
      </w:r>
      <w:r w:rsidR="000A12D2">
        <w:rPr>
          <w:rFonts w:ascii="Times New Roman" w:hAnsi="Times New Roman" w:cs="Times New Roman"/>
          <w:color w:val="00000A"/>
          <w:sz w:val="24"/>
          <w:szCs w:val="24"/>
        </w:rPr>
        <w:t>-i</w:t>
      </w:r>
      <w:r w:rsidRPr="00CF39DD">
        <w:rPr>
          <w:rFonts w:ascii="Times New Roman" w:hAnsi="Times New Roman" w:cs="Times New Roman"/>
          <w:color w:val="00000A"/>
          <w:sz w:val="24"/>
          <w:szCs w:val="24"/>
        </w:rPr>
        <w:t xml:space="preserve"> õigusega. Eelnõu on töötatud välja, et viia Eesti õigus direktiiviga kooskõlla.</w:t>
      </w:r>
      <w:r w:rsidRPr="00CF39DD">
        <w:rPr>
          <w:rFonts w:ascii="Times New Roman" w:hAnsi="Times New Roman"/>
          <w:sz w:val="24"/>
          <w:lang w:eastAsia="et-EE"/>
        </w:rPr>
        <w:t xml:space="preserve"> Direktiivi vastavustabel on seletuskirja lisas 2.</w:t>
      </w:r>
    </w:p>
    <w:p w14:paraId="078C1FA3" w14:textId="77777777" w:rsidR="00FE6B0C" w:rsidRPr="00CF39DD" w:rsidRDefault="00FE6B0C" w:rsidP="007E0942">
      <w:pPr>
        <w:suppressAutoHyphens/>
        <w:spacing w:after="0" w:line="240" w:lineRule="auto"/>
        <w:jc w:val="both"/>
        <w:rPr>
          <w:rFonts w:ascii="Times New Roman" w:hAnsi="Times New Roman" w:cs="Times New Roman"/>
          <w:b/>
          <w:color w:val="00000A"/>
          <w:sz w:val="24"/>
          <w:szCs w:val="24"/>
          <w:u w:val="single"/>
        </w:rPr>
      </w:pPr>
    </w:p>
    <w:p w14:paraId="0BC612EF" w14:textId="03E2F00C" w:rsidR="004B5A78" w:rsidRPr="00CF39DD" w:rsidRDefault="00FE6B0C" w:rsidP="007E0942">
      <w:pPr>
        <w:suppressAutoHyphens/>
        <w:spacing w:after="0" w:line="240" w:lineRule="auto"/>
        <w:jc w:val="both"/>
        <w:rPr>
          <w:rFonts w:ascii="Times New Roman" w:eastAsia="SimSun" w:hAnsi="Times New Roman" w:cs="Times New Roman"/>
          <w:sz w:val="24"/>
          <w:szCs w:val="24"/>
          <w:lang w:eastAsia="zh-CN" w:bidi="hi-IN"/>
        </w:rPr>
      </w:pPr>
      <w:r w:rsidRPr="00CF39DD">
        <w:rPr>
          <w:rFonts w:ascii="Times New Roman" w:eastAsia="SimSun" w:hAnsi="Times New Roman" w:cs="Times New Roman"/>
          <w:sz w:val="24"/>
          <w:szCs w:val="24"/>
          <w:lang w:eastAsia="zh-CN" w:bidi="hi-IN"/>
        </w:rPr>
        <w:t xml:space="preserve">Samuti on eelnõu kooskõlas </w:t>
      </w:r>
      <w:r w:rsidR="004B5A78" w:rsidRPr="00CF39DD">
        <w:rPr>
          <w:rFonts w:ascii="Times New Roman" w:eastAsia="SimSun" w:hAnsi="Times New Roman" w:cs="Times New Roman"/>
          <w:sz w:val="24"/>
          <w:szCs w:val="24"/>
          <w:lang w:eastAsia="zh-CN" w:bidi="hi-IN"/>
        </w:rPr>
        <w:t xml:space="preserve">järgmiste </w:t>
      </w:r>
      <w:r w:rsidR="00227FF4" w:rsidRPr="00CF39DD">
        <w:rPr>
          <w:rFonts w:ascii="Times New Roman" w:eastAsia="SimSun" w:hAnsi="Times New Roman" w:cs="Times New Roman"/>
          <w:sz w:val="24"/>
          <w:szCs w:val="24"/>
          <w:lang w:eastAsia="zh-CN" w:bidi="hi-IN"/>
        </w:rPr>
        <w:t>EL</w:t>
      </w:r>
      <w:r w:rsidR="004B5A78" w:rsidRPr="00CF39DD">
        <w:rPr>
          <w:rFonts w:ascii="Times New Roman" w:eastAsia="SimSun" w:hAnsi="Times New Roman" w:cs="Times New Roman"/>
          <w:sz w:val="24"/>
          <w:szCs w:val="24"/>
          <w:lang w:eastAsia="zh-CN" w:bidi="hi-IN"/>
        </w:rPr>
        <w:t xml:space="preserve"> õigusaktidega: </w:t>
      </w:r>
    </w:p>
    <w:p w14:paraId="6295FCBA" w14:textId="2758B25B" w:rsidR="004B5A78" w:rsidRPr="00CF39DD" w:rsidRDefault="00FE6B0C" w:rsidP="004A0BEF">
      <w:pPr>
        <w:pStyle w:val="Loendilik"/>
        <w:numPr>
          <w:ilvl w:val="0"/>
          <w:numId w:val="15"/>
        </w:numPr>
        <w:suppressAutoHyphens/>
        <w:jc w:val="both"/>
        <w:rPr>
          <w:rFonts w:ascii="Times New Roman" w:eastAsia="SimSun" w:hAnsi="Times New Roman"/>
          <w:sz w:val="24"/>
          <w:szCs w:val="24"/>
          <w:lang w:eastAsia="zh-CN" w:bidi="hi-IN"/>
        </w:rPr>
      </w:pPr>
      <w:r w:rsidRPr="00CF39DD">
        <w:rPr>
          <w:rFonts w:ascii="Times New Roman" w:eastAsia="SimSun" w:hAnsi="Times New Roman"/>
          <w:sz w:val="24"/>
          <w:szCs w:val="24"/>
          <w:lang w:eastAsia="zh-CN" w:bidi="hi-IN"/>
        </w:rPr>
        <w:t>Euroopa Parlamendi ja nõukogu direktiiv (EL) 2016/801</w:t>
      </w:r>
      <w:r w:rsidRPr="00CF39DD">
        <w:rPr>
          <w:rStyle w:val="Allmrkuseviide"/>
          <w:rFonts w:ascii="Times New Roman" w:eastAsia="SimSun" w:hAnsi="Times New Roman"/>
          <w:sz w:val="24"/>
          <w:szCs w:val="24"/>
          <w:lang w:eastAsia="zh-CN" w:bidi="hi-IN"/>
        </w:rPr>
        <w:footnoteReference w:id="26"/>
      </w:r>
      <w:r w:rsidR="00D222DA">
        <w:rPr>
          <w:rFonts w:ascii="Times New Roman" w:eastAsia="SimSun" w:hAnsi="Times New Roman"/>
          <w:sz w:val="24"/>
          <w:szCs w:val="24"/>
          <w:lang w:eastAsia="zh-CN" w:bidi="hi-IN"/>
        </w:rPr>
        <w:t>;</w:t>
      </w:r>
      <w:r w:rsidRPr="00CF39DD">
        <w:rPr>
          <w:rFonts w:ascii="Times New Roman" w:eastAsia="SimSun" w:hAnsi="Times New Roman"/>
          <w:sz w:val="24"/>
          <w:szCs w:val="24"/>
          <w:lang w:eastAsia="zh-CN" w:bidi="hi-IN"/>
        </w:rPr>
        <w:t xml:space="preserve"> </w:t>
      </w:r>
    </w:p>
    <w:p w14:paraId="25A66A83" w14:textId="1FC15871" w:rsidR="00FE6B0C" w:rsidRPr="00CF39DD" w:rsidRDefault="00FE6B0C" w:rsidP="004A0BEF">
      <w:pPr>
        <w:pStyle w:val="Loendilik"/>
        <w:numPr>
          <w:ilvl w:val="0"/>
          <w:numId w:val="15"/>
        </w:numPr>
        <w:suppressAutoHyphens/>
        <w:jc w:val="both"/>
        <w:rPr>
          <w:rFonts w:ascii="Times New Roman" w:eastAsia="SimSun" w:hAnsi="Times New Roman"/>
          <w:sz w:val="24"/>
          <w:szCs w:val="24"/>
          <w:lang w:eastAsia="zh-CN" w:bidi="hi-IN"/>
        </w:rPr>
      </w:pPr>
      <w:r w:rsidRPr="00CF39DD">
        <w:rPr>
          <w:rFonts w:ascii="Times New Roman" w:eastAsia="SimSun" w:hAnsi="Times New Roman"/>
          <w:sz w:val="24"/>
          <w:szCs w:val="24"/>
          <w:lang w:eastAsia="zh-CN" w:bidi="hi-IN"/>
        </w:rPr>
        <w:t>Euroopa Parlamendi ja nõukogu direktiiv</w:t>
      </w:r>
      <w:r w:rsidR="00520641" w:rsidRPr="00CF39DD">
        <w:rPr>
          <w:rFonts w:ascii="Times New Roman" w:eastAsia="SimSun" w:hAnsi="Times New Roman"/>
          <w:sz w:val="24"/>
          <w:szCs w:val="24"/>
          <w:lang w:eastAsia="zh-CN" w:bidi="hi-IN"/>
        </w:rPr>
        <w:t xml:space="preserve"> </w:t>
      </w:r>
      <w:r w:rsidRPr="00CF39DD">
        <w:rPr>
          <w:rFonts w:ascii="Times New Roman" w:eastAsia="SimSun" w:hAnsi="Times New Roman"/>
          <w:sz w:val="24"/>
          <w:szCs w:val="24"/>
          <w:lang w:eastAsia="zh-CN" w:bidi="hi-IN"/>
        </w:rPr>
        <w:t>2021/1883</w:t>
      </w:r>
      <w:r w:rsidRPr="00CF39DD">
        <w:rPr>
          <w:rStyle w:val="Allmrkuseviide"/>
          <w:rFonts w:ascii="Times New Roman" w:eastAsia="SimSun" w:hAnsi="Times New Roman"/>
          <w:sz w:val="24"/>
          <w:szCs w:val="24"/>
          <w:lang w:eastAsia="zh-CN" w:bidi="hi-IN"/>
        </w:rPr>
        <w:footnoteReference w:id="27"/>
      </w:r>
      <w:r w:rsidR="00D222DA">
        <w:rPr>
          <w:rFonts w:ascii="Times New Roman" w:eastAsia="SimSun" w:hAnsi="Times New Roman"/>
          <w:sz w:val="24"/>
          <w:szCs w:val="24"/>
          <w:lang w:eastAsia="zh-CN" w:bidi="hi-IN"/>
        </w:rPr>
        <w:t>;</w:t>
      </w:r>
    </w:p>
    <w:p w14:paraId="7138F497" w14:textId="785E7904" w:rsidR="004B5A78" w:rsidRPr="00CF39DD" w:rsidRDefault="004B5A78" w:rsidP="004A0BEF">
      <w:pPr>
        <w:numPr>
          <w:ilvl w:val="0"/>
          <w:numId w:val="15"/>
        </w:numPr>
        <w:autoSpaceDE w:val="0"/>
        <w:autoSpaceDN w:val="0"/>
        <w:adjustRightInd w:val="0"/>
        <w:spacing w:after="0" w:line="240" w:lineRule="auto"/>
        <w:jc w:val="both"/>
        <w:rPr>
          <w:rFonts w:ascii="Times New Roman" w:eastAsia="SimSun" w:hAnsi="Times New Roman" w:cs="Times New Roman"/>
          <w:sz w:val="24"/>
          <w:szCs w:val="24"/>
          <w:lang w:eastAsia="zh-CN" w:bidi="hi-IN"/>
        </w:rPr>
      </w:pPr>
      <w:r w:rsidRPr="00CF39DD">
        <w:rPr>
          <w:rFonts w:ascii="Times New Roman" w:eastAsia="SimSun" w:hAnsi="Times New Roman" w:cs="Times New Roman"/>
          <w:sz w:val="24"/>
          <w:szCs w:val="24"/>
          <w:lang w:eastAsia="zh-CN" w:bidi="hi-IN"/>
        </w:rPr>
        <w:t>lähetatud töötajate direktiiv 96/71/EÜ</w:t>
      </w:r>
      <w:r w:rsidRPr="00CF39DD">
        <w:rPr>
          <w:rStyle w:val="Allmrkuseviide"/>
          <w:rFonts w:ascii="Times New Roman" w:eastAsia="SimSun" w:hAnsi="Times New Roman"/>
          <w:sz w:val="24"/>
          <w:szCs w:val="24"/>
          <w:lang w:eastAsia="zh-CN" w:bidi="hi-IN"/>
        </w:rPr>
        <w:footnoteReference w:id="28"/>
      </w:r>
      <w:r w:rsidRPr="00CF39DD">
        <w:rPr>
          <w:rFonts w:ascii="Times New Roman" w:eastAsia="SimSun" w:hAnsi="Times New Roman" w:cs="Times New Roman"/>
          <w:sz w:val="24"/>
          <w:szCs w:val="24"/>
          <w:lang w:eastAsia="zh-CN" w:bidi="hi-IN"/>
        </w:rPr>
        <w:t>;</w:t>
      </w:r>
    </w:p>
    <w:p w14:paraId="2A444716" w14:textId="610AF8D4" w:rsidR="004B5A78" w:rsidRPr="00AF5A9C" w:rsidRDefault="004B5A78" w:rsidP="004A0BEF">
      <w:pPr>
        <w:numPr>
          <w:ilvl w:val="0"/>
          <w:numId w:val="1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AF5A9C">
        <w:rPr>
          <w:rFonts w:ascii="Times New Roman" w:eastAsia="Calibri" w:hAnsi="Times New Roman" w:cs="Times New Roman"/>
          <w:color w:val="000000"/>
          <w:sz w:val="24"/>
          <w:szCs w:val="24"/>
        </w:rPr>
        <w:t>hooajatöötajate direktiiv 2014/36/EL</w:t>
      </w:r>
      <w:r w:rsidR="00671E69" w:rsidRPr="00AF5A9C">
        <w:rPr>
          <w:rStyle w:val="Allmrkuseviide"/>
          <w:rFonts w:ascii="Times New Roman" w:eastAsia="Calibri" w:hAnsi="Times New Roman"/>
          <w:color w:val="000000"/>
          <w:sz w:val="24"/>
          <w:szCs w:val="24"/>
        </w:rPr>
        <w:footnoteReference w:id="29"/>
      </w:r>
      <w:r w:rsidRPr="00AF5A9C">
        <w:rPr>
          <w:rFonts w:ascii="Times New Roman" w:eastAsia="Calibri" w:hAnsi="Times New Roman" w:cs="Times New Roman"/>
          <w:color w:val="000000"/>
          <w:sz w:val="24"/>
          <w:szCs w:val="24"/>
        </w:rPr>
        <w:t>.</w:t>
      </w:r>
    </w:p>
    <w:p w14:paraId="498386F3" w14:textId="77777777" w:rsidR="00CB7637" w:rsidRPr="00AF5A9C" w:rsidRDefault="00CB7637" w:rsidP="007E0942">
      <w:pPr>
        <w:autoSpaceDE w:val="0"/>
        <w:autoSpaceDN w:val="0"/>
        <w:spacing w:after="0" w:line="240" w:lineRule="auto"/>
        <w:jc w:val="both"/>
        <w:rPr>
          <w:rFonts w:ascii="Times New Roman" w:hAnsi="Times New Roman" w:cs="Times New Roman"/>
          <w:b/>
          <w:bCs/>
          <w:sz w:val="24"/>
          <w:szCs w:val="24"/>
        </w:rPr>
      </w:pPr>
    </w:p>
    <w:p w14:paraId="78F5A3BD" w14:textId="6B1C5D4C" w:rsidR="00B86A3A" w:rsidRPr="00CF39DD" w:rsidRDefault="00CC3AA7" w:rsidP="007E0942">
      <w:pPr>
        <w:keepNext/>
        <w:spacing w:after="0" w:line="240" w:lineRule="auto"/>
        <w:jc w:val="both"/>
        <w:rPr>
          <w:rFonts w:ascii="Times New Roman" w:hAnsi="Times New Roman" w:cs="Times New Roman"/>
          <w:b/>
          <w:sz w:val="28"/>
          <w:szCs w:val="28"/>
        </w:rPr>
      </w:pPr>
      <w:r w:rsidRPr="00B67E87">
        <w:rPr>
          <w:rFonts w:ascii="Times New Roman" w:hAnsi="Times New Roman" w:cs="Times New Roman"/>
          <w:b/>
          <w:sz w:val="28"/>
          <w:szCs w:val="28"/>
        </w:rPr>
        <w:t>6. Seaduse</w:t>
      </w:r>
      <w:r w:rsidRPr="00CF39DD">
        <w:rPr>
          <w:rFonts w:ascii="Times New Roman" w:hAnsi="Times New Roman" w:cs="Times New Roman"/>
          <w:b/>
          <w:sz w:val="28"/>
          <w:szCs w:val="28"/>
        </w:rPr>
        <w:t xml:space="preserve"> mõjud</w:t>
      </w:r>
      <w:bookmarkStart w:id="191" w:name="_Hlk168474789"/>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0009B887" w14:textId="77777777" w:rsidR="00CB7637" w:rsidRPr="007F79BE" w:rsidRDefault="00CB7637" w:rsidP="007E0942">
      <w:pPr>
        <w:keepNext/>
        <w:autoSpaceDE w:val="0"/>
        <w:autoSpaceDN w:val="0"/>
        <w:spacing w:after="0" w:line="240" w:lineRule="auto"/>
        <w:jc w:val="both"/>
        <w:rPr>
          <w:rFonts w:ascii="Times New Roman" w:hAnsi="Times New Roman" w:cs="Times New Roman"/>
          <w:b/>
          <w:bCs/>
          <w:sz w:val="24"/>
          <w:szCs w:val="24"/>
        </w:rPr>
      </w:pPr>
    </w:p>
    <w:p w14:paraId="52C263CD" w14:textId="53163BA8" w:rsidR="00F71FD6" w:rsidRPr="00CF39DD" w:rsidRDefault="00F71FD6" w:rsidP="007E0942">
      <w:pPr>
        <w:keepNext/>
        <w:spacing w:after="0" w:line="240" w:lineRule="auto"/>
        <w:jc w:val="both"/>
        <w:rPr>
          <w:rFonts w:ascii="Times New Roman" w:hAnsi="Times New Roman" w:cs="Times New Roman"/>
          <w:b/>
          <w:bCs/>
          <w:sz w:val="26"/>
          <w:szCs w:val="26"/>
        </w:rPr>
      </w:pPr>
      <w:r w:rsidRPr="00CF39DD">
        <w:rPr>
          <w:rFonts w:ascii="Times New Roman" w:hAnsi="Times New Roman" w:cs="Times New Roman"/>
          <w:b/>
          <w:bCs/>
          <w:sz w:val="26"/>
          <w:szCs w:val="26"/>
        </w:rPr>
        <w:t>6.1.</w:t>
      </w:r>
      <w:r w:rsidR="00134DA0" w:rsidRPr="00CF39DD">
        <w:rPr>
          <w:rFonts w:ascii="Times New Roman" w:hAnsi="Times New Roman" w:cs="Times New Roman"/>
          <w:b/>
          <w:bCs/>
          <w:sz w:val="26"/>
          <w:szCs w:val="26"/>
        </w:rPr>
        <w:t xml:space="preserve"> </w:t>
      </w:r>
      <w:bookmarkEnd w:id="191"/>
      <w:r w:rsidR="00586B65">
        <w:rPr>
          <w:rFonts w:ascii="Times New Roman" w:hAnsi="Times New Roman" w:cs="Times New Roman"/>
          <w:b/>
          <w:bCs/>
          <w:sz w:val="26"/>
          <w:szCs w:val="26"/>
        </w:rPr>
        <w:t>Töökohavahetus</w:t>
      </w:r>
    </w:p>
    <w:p w14:paraId="0E42B169" w14:textId="77777777" w:rsidR="00F71FD6" w:rsidRPr="00CF39DD" w:rsidRDefault="00F71FD6" w:rsidP="007E0942">
      <w:pPr>
        <w:keepNext/>
        <w:spacing w:after="0" w:line="240" w:lineRule="auto"/>
        <w:jc w:val="both"/>
        <w:rPr>
          <w:rFonts w:ascii="Times New Roman" w:hAnsi="Times New Roman" w:cs="Times New Roman"/>
          <w:b/>
          <w:bCs/>
          <w:sz w:val="24"/>
          <w:szCs w:val="24"/>
        </w:rPr>
      </w:pPr>
    </w:p>
    <w:p w14:paraId="3FE000C0" w14:textId="57822A20" w:rsidR="00421A51" w:rsidRPr="000A12D2" w:rsidRDefault="00421A51" w:rsidP="007E0942">
      <w:pPr>
        <w:keepNext/>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 xml:space="preserve">6.1.1. </w:t>
      </w:r>
      <w:r w:rsidRPr="000A12D2">
        <w:rPr>
          <w:rFonts w:ascii="Times New Roman" w:hAnsi="Times New Roman" w:cs="Times New Roman"/>
          <w:b/>
          <w:bCs/>
          <w:sz w:val="24"/>
          <w:szCs w:val="24"/>
        </w:rPr>
        <w:t>Sotsiaalne mõju</w:t>
      </w:r>
    </w:p>
    <w:p w14:paraId="048B4E6E" w14:textId="77777777" w:rsidR="00421A51" w:rsidRPr="000A12D2" w:rsidRDefault="00421A51" w:rsidP="007E0942">
      <w:pPr>
        <w:keepNext/>
        <w:spacing w:after="0" w:line="240" w:lineRule="auto"/>
        <w:jc w:val="both"/>
        <w:rPr>
          <w:rFonts w:ascii="Times New Roman" w:hAnsi="Times New Roman" w:cs="Times New Roman"/>
          <w:b/>
          <w:bCs/>
          <w:sz w:val="24"/>
          <w:szCs w:val="24"/>
        </w:rPr>
      </w:pPr>
    </w:p>
    <w:p w14:paraId="59706B9A" w14:textId="5A5F3343" w:rsidR="000324B1" w:rsidRPr="000A12D2" w:rsidRDefault="00C34128" w:rsidP="007E0942">
      <w:pPr>
        <w:spacing w:after="0" w:line="240" w:lineRule="auto"/>
        <w:jc w:val="both"/>
        <w:rPr>
          <w:rFonts w:ascii="Times New Roman" w:eastAsia="Calibri" w:hAnsi="Times New Roman" w:cs="Times New Roman"/>
          <w:sz w:val="24"/>
          <w:szCs w:val="24"/>
        </w:rPr>
      </w:pPr>
      <w:r w:rsidRPr="000A12D2">
        <w:rPr>
          <w:rFonts w:ascii="Times New Roman" w:hAnsi="Times New Roman" w:cs="Times New Roman"/>
          <w:sz w:val="24"/>
          <w:u w:val="single"/>
        </w:rPr>
        <w:t>Sihtrühm</w:t>
      </w:r>
      <w:r w:rsidRPr="000A12D2">
        <w:rPr>
          <w:rFonts w:ascii="Times New Roman" w:hAnsi="Times New Roman" w:cs="Times New Roman"/>
          <w:sz w:val="24"/>
          <w:szCs w:val="24"/>
        </w:rPr>
        <w:t xml:space="preserve">: </w:t>
      </w:r>
      <w:r w:rsidR="000324B1" w:rsidRPr="000A12D2">
        <w:rPr>
          <w:rFonts w:ascii="Times New Roman" w:eastAsia="Calibri" w:hAnsi="Times New Roman" w:cs="Times New Roman"/>
          <w:sz w:val="24"/>
          <w:szCs w:val="24"/>
        </w:rPr>
        <w:t xml:space="preserve">välismaalased, kes omavad tähtajalist elamisluba töötamiseks ning soovivad vahetada </w:t>
      </w:r>
      <w:r w:rsidR="00D222DA" w:rsidRPr="000A12D2">
        <w:rPr>
          <w:rFonts w:ascii="Times New Roman" w:eastAsia="Calibri" w:hAnsi="Times New Roman" w:cs="Times New Roman"/>
          <w:sz w:val="24"/>
          <w:szCs w:val="24"/>
        </w:rPr>
        <w:t>töökohta</w:t>
      </w:r>
      <w:r w:rsidR="000324B1" w:rsidRPr="000A12D2">
        <w:rPr>
          <w:rFonts w:ascii="Times New Roman" w:eastAsia="Calibri" w:hAnsi="Times New Roman" w:cs="Times New Roman"/>
          <w:sz w:val="24"/>
          <w:szCs w:val="24"/>
        </w:rPr>
        <w:t>. 1</w:t>
      </w:r>
      <w:r w:rsidR="00116CD2" w:rsidRPr="000A12D2">
        <w:rPr>
          <w:rFonts w:ascii="Times New Roman" w:eastAsia="Calibri" w:hAnsi="Times New Roman" w:cs="Times New Roman"/>
          <w:sz w:val="24"/>
          <w:szCs w:val="24"/>
        </w:rPr>
        <w:t>. jaanuari</w:t>
      </w:r>
      <w:r w:rsidR="000324B1" w:rsidRPr="000A12D2">
        <w:rPr>
          <w:rFonts w:ascii="Times New Roman" w:eastAsia="Calibri" w:hAnsi="Times New Roman" w:cs="Times New Roman"/>
          <w:sz w:val="24"/>
          <w:szCs w:val="24"/>
        </w:rPr>
        <w:t xml:space="preserve"> 2025. a</w:t>
      </w:r>
      <w:r w:rsidR="00D222DA" w:rsidRPr="000A12D2">
        <w:rPr>
          <w:rFonts w:ascii="Times New Roman" w:eastAsia="Calibri" w:hAnsi="Times New Roman" w:cs="Times New Roman"/>
          <w:sz w:val="24"/>
          <w:szCs w:val="24"/>
        </w:rPr>
        <w:t>asta</w:t>
      </w:r>
      <w:r w:rsidR="000324B1" w:rsidRPr="000A12D2">
        <w:rPr>
          <w:rFonts w:ascii="Times New Roman" w:eastAsia="Calibri" w:hAnsi="Times New Roman" w:cs="Times New Roman"/>
          <w:sz w:val="24"/>
          <w:szCs w:val="24"/>
        </w:rPr>
        <w:t xml:space="preserve"> seisuga omas kehtivat </w:t>
      </w:r>
      <w:r w:rsidR="008E5513" w:rsidRPr="000A12D2">
        <w:rPr>
          <w:rFonts w:ascii="Times New Roman" w:eastAsia="Calibri" w:hAnsi="Times New Roman" w:cs="Times New Roman"/>
          <w:sz w:val="24"/>
          <w:szCs w:val="24"/>
        </w:rPr>
        <w:t xml:space="preserve">elamisluba </w:t>
      </w:r>
      <w:r w:rsidR="00116CD2" w:rsidRPr="000A12D2">
        <w:rPr>
          <w:rFonts w:ascii="Times New Roman" w:eastAsia="Calibri" w:hAnsi="Times New Roman" w:cs="Times New Roman"/>
          <w:sz w:val="24"/>
          <w:szCs w:val="24"/>
        </w:rPr>
        <w:t>töötamiseks 10 306</w:t>
      </w:r>
      <w:r w:rsidR="008E5513" w:rsidRPr="000A12D2">
        <w:rPr>
          <w:rFonts w:ascii="Times New Roman" w:eastAsia="Calibri" w:hAnsi="Times New Roman" w:cs="Times New Roman"/>
          <w:sz w:val="24"/>
          <w:szCs w:val="24"/>
        </w:rPr>
        <w:t xml:space="preserve"> </w:t>
      </w:r>
      <w:r w:rsidR="008E5513" w:rsidRPr="000A12D2">
        <w:rPr>
          <w:rFonts w:ascii="Times New Roman" w:eastAsia="Calibri" w:hAnsi="Times New Roman" w:cs="Times New Roman"/>
          <w:sz w:val="24"/>
          <w:szCs w:val="24"/>
        </w:rPr>
        <w:lastRenderedPageBreak/>
        <w:t>välismaalast</w:t>
      </w:r>
      <w:r w:rsidR="000324B1" w:rsidRPr="000A12D2">
        <w:rPr>
          <w:rFonts w:ascii="Times New Roman" w:eastAsia="Calibri" w:hAnsi="Times New Roman" w:cs="Times New Roman"/>
          <w:sz w:val="24"/>
          <w:szCs w:val="24"/>
        </w:rPr>
        <w:t>. 2022</w:t>
      </w:r>
      <w:r w:rsidR="000A12D2">
        <w:rPr>
          <w:rFonts w:ascii="Times New Roman" w:eastAsia="Calibri" w:hAnsi="Times New Roman" w:cs="Times New Roman"/>
          <w:sz w:val="24"/>
          <w:szCs w:val="24"/>
        </w:rPr>
        <w:t>˗</w:t>
      </w:r>
      <w:r w:rsidR="000324B1" w:rsidRPr="000A12D2">
        <w:rPr>
          <w:rFonts w:ascii="Times New Roman" w:eastAsia="Calibri" w:hAnsi="Times New Roman" w:cs="Times New Roman"/>
          <w:sz w:val="24"/>
          <w:szCs w:val="24"/>
        </w:rPr>
        <w:t>2024</w:t>
      </w:r>
      <w:r w:rsidR="00D222DA" w:rsidRPr="000A12D2">
        <w:rPr>
          <w:rFonts w:ascii="Times New Roman" w:eastAsia="Calibri" w:hAnsi="Times New Roman" w:cs="Times New Roman"/>
          <w:sz w:val="24"/>
          <w:szCs w:val="24"/>
        </w:rPr>
        <w:t>.</w:t>
      </w:r>
      <w:r w:rsidR="000324B1" w:rsidRPr="000A12D2">
        <w:rPr>
          <w:rFonts w:ascii="Times New Roman" w:eastAsia="Calibri" w:hAnsi="Times New Roman" w:cs="Times New Roman"/>
          <w:sz w:val="24"/>
          <w:szCs w:val="24"/>
        </w:rPr>
        <w:t xml:space="preserve"> a</w:t>
      </w:r>
      <w:r w:rsidR="00D222DA" w:rsidRPr="000A12D2">
        <w:rPr>
          <w:rFonts w:ascii="Times New Roman" w:eastAsia="Calibri" w:hAnsi="Times New Roman" w:cs="Times New Roman"/>
          <w:sz w:val="24"/>
          <w:szCs w:val="24"/>
        </w:rPr>
        <w:t>astate</w:t>
      </w:r>
      <w:r w:rsidR="000324B1" w:rsidRPr="000A12D2">
        <w:rPr>
          <w:rFonts w:ascii="Times New Roman" w:eastAsia="Calibri" w:hAnsi="Times New Roman" w:cs="Times New Roman"/>
          <w:sz w:val="24"/>
          <w:szCs w:val="24"/>
        </w:rPr>
        <w:t xml:space="preserve"> andmete</w:t>
      </w:r>
      <w:r w:rsidR="00C274A0" w:rsidRPr="000A12D2">
        <w:rPr>
          <w:rFonts w:ascii="Times New Roman" w:eastAsia="Calibri" w:hAnsi="Times New Roman" w:cs="Times New Roman"/>
          <w:sz w:val="24"/>
          <w:szCs w:val="24"/>
        </w:rPr>
        <w:t>l</w:t>
      </w:r>
      <w:r w:rsidR="000324B1" w:rsidRPr="000A12D2">
        <w:rPr>
          <w:rFonts w:ascii="Times New Roman" w:eastAsia="Calibri" w:hAnsi="Times New Roman" w:cs="Times New Roman"/>
          <w:sz w:val="24"/>
          <w:szCs w:val="24"/>
        </w:rPr>
        <w:t xml:space="preserve"> taotles kehtivat töötamiseks antud tähtajalist elamisluba omavatest välismaalastest aastas uut tähtajalist elamisluba töötamiseks keskmiselt 8%. Seega võib öelda, et sihtrühm on </w:t>
      </w:r>
      <w:r w:rsidR="00502BB4" w:rsidRPr="000A12D2">
        <w:rPr>
          <w:rFonts w:ascii="Times New Roman" w:eastAsia="Calibri" w:hAnsi="Times New Roman" w:cs="Times New Roman"/>
          <w:b/>
          <w:bCs/>
          <w:sz w:val="24"/>
          <w:szCs w:val="24"/>
        </w:rPr>
        <w:t>keskmine</w:t>
      </w:r>
      <w:r w:rsidR="000324B1" w:rsidRPr="000A12D2">
        <w:rPr>
          <w:rFonts w:ascii="Times New Roman" w:eastAsia="Calibri" w:hAnsi="Times New Roman" w:cs="Times New Roman"/>
          <w:sz w:val="24"/>
          <w:szCs w:val="24"/>
        </w:rPr>
        <w:t xml:space="preserve">. </w:t>
      </w:r>
    </w:p>
    <w:p w14:paraId="332B5183" w14:textId="77777777" w:rsidR="00116CD2" w:rsidRPr="000A12D2" w:rsidRDefault="00116CD2" w:rsidP="007E0942">
      <w:pPr>
        <w:spacing w:after="0" w:line="240" w:lineRule="auto"/>
        <w:jc w:val="both"/>
        <w:rPr>
          <w:rFonts w:ascii="Times New Roman" w:eastAsia="Calibri" w:hAnsi="Times New Roman" w:cs="Times New Roman"/>
          <w:sz w:val="24"/>
          <w:szCs w:val="24"/>
        </w:rPr>
      </w:pPr>
    </w:p>
    <w:p w14:paraId="1D59C7DE" w14:textId="0CA29F88" w:rsidR="00116CD2" w:rsidRPr="000A12D2" w:rsidRDefault="00116CD2" w:rsidP="007E0942">
      <w:pPr>
        <w:spacing w:after="0" w:line="240" w:lineRule="auto"/>
        <w:jc w:val="both"/>
        <w:rPr>
          <w:rFonts w:ascii="Times New Roman" w:eastAsia="Calibri" w:hAnsi="Times New Roman" w:cs="Times New Roman"/>
          <w:b/>
          <w:bCs/>
          <w:sz w:val="24"/>
          <w:szCs w:val="24"/>
        </w:rPr>
      </w:pPr>
      <w:r w:rsidRPr="000A12D2">
        <w:rPr>
          <w:rFonts w:ascii="Times New Roman" w:eastAsia="Calibri" w:hAnsi="Times New Roman" w:cs="Times New Roman"/>
          <w:b/>
          <w:bCs/>
          <w:sz w:val="24"/>
          <w:szCs w:val="24"/>
        </w:rPr>
        <w:t xml:space="preserve">Tabel </w:t>
      </w:r>
      <w:r w:rsidR="00767615" w:rsidRPr="000A12D2">
        <w:rPr>
          <w:rFonts w:ascii="Times New Roman" w:eastAsia="Calibri" w:hAnsi="Times New Roman" w:cs="Times New Roman"/>
          <w:b/>
          <w:bCs/>
          <w:sz w:val="24"/>
          <w:szCs w:val="24"/>
        </w:rPr>
        <w:t>8</w:t>
      </w:r>
      <w:r w:rsidR="00A8106B" w:rsidRPr="000A12D2">
        <w:rPr>
          <w:rFonts w:ascii="Times New Roman" w:eastAsia="Calibri" w:hAnsi="Times New Roman" w:cs="Times New Roman"/>
          <w:b/>
          <w:bCs/>
          <w:sz w:val="24"/>
          <w:szCs w:val="24"/>
        </w:rPr>
        <w:t xml:space="preserve">. </w:t>
      </w:r>
      <w:r w:rsidRPr="000A12D2">
        <w:rPr>
          <w:rFonts w:ascii="Times New Roman" w:eastAsia="Calibri" w:hAnsi="Times New Roman" w:cs="Times New Roman"/>
          <w:b/>
          <w:bCs/>
          <w:sz w:val="24"/>
          <w:szCs w:val="24"/>
        </w:rPr>
        <w:t xml:space="preserve"> </w:t>
      </w:r>
      <w:r w:rsidR="00F92BBB" w:rsidRPr="000A12D2">
        <w:rPr>
          <w:rFonts w:ascii="Times New Roman" w:eastAsia="Calibri" w:hAnsi="Times New Roman" w:cs="Times New Roman"/>
          <w:b/>
          <w:bCs/>
          <w:sz w:val="24"/>
          <w:szCs w:val="24"/>
        </w:rPr>
        <w:t xml:space="preserve">Välismaalased, kes taotlesid uut töötamiseks </w:t>
      </w:r>
      <w:r w:rsidR="006618A1" w:rsidRPr="000A12D2">
        <w:rPr>
          <w:rFonts w:ascii="Times New Roman" w:eastAsia="Calibri" w:hAnsi="Times New Roman" w:cs="Times New Roman"/>
          <w:b/>
          <w:bCs/>
          <w:sz w:val="24"/>
          <w:szCs w:val="24"/>
        </w:rPr>
        <w:t>antud</w:t>
      </w:r>
      <w:r w:rsidR="00F92BBB" w:rsidRPr="000A12D2">
        <w:rPr>
          <w:rFonts w:ascii="Times New Roman" w:eastAsia="Calibri" w:hAnsi="Times New Roman" w:cs="Times New Roman"/>
          <w:b/>
          <w:bCs/>
          <w:sz w:val="24"/>
          <w:szCs w:val="24"/>
        </w:rPr>
        <w:t xml:space="preserve"> tähtajalist elamisluba</w:t>
      </w:r>
    </w:p>
    <w:tbl>
      <w:tblPr>
        <w:tblW w:w="9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74"/>
        <w:gridCol w:w="960"/>
        <w:gridCol w:w="960"/>
        <w:gridCol w:w="960"/>
      </w:tblGrid>
      <w:tr w:rsidR="00116CD2" w:rsidRPr="000A12D2" w14:paraId="320CB3FC" w14:textId="77777777" w:rsidTr="00116CD2">
        <w:trPr>
          <w:trHeight w:val="300"/>
        </w:trPr>
        <w:tc>
          <w:tcPr>
            <w:tcW w:w="6174" w:type="dxa"/>
            <w:noWrap/>
            <w:vAlign w:val="bottom"/>
            <w:hideMark/>
          </w:tcPr>
          <w:p w14:paraId="6733C96B" w14:textId="77777777" w:rsidR="00116CD2" w:rsidRPr="000A12D2" w:rsidRDefault="00116CD2" w:rsidP="007E0942">
            <w:pPr>
              <w:spacing w:after="0" w:line="240" w:lineRule="auto"/>
              <w:jc w:val="center"/>
              <w:rPr>
                <w:rFonts w:ascii="Times New Roman" w:hAnsi="Times New Roman" w:cs="Times New Roman"/>
                <w:sz w:val="24"/>
                <w:szCs w:val="24"/>
                <w:lang w:eastAsia="et-EE"/>
              </w:rPr>
            </w:pPr>
          </w:p>
        </w:tc>
        <w:tc>
          <w:tcPr>
            <w:tcW w:w="960" w:type="dxa"/>
            <w:shd w:val="clear" w:color="000000" w:fill="0070C0"/>
            <w:noWrap/>
            <w:vAlign w:val="center"/>
            <w:hideMark/>
          </w:tcPr>
          <w:p w14:paraId="48C2FA11" w14:textId="77777777" w:rsidR="00116CD2" w:rsidRPr="000A12D2" w:rsidRDefault="00116CD2" w:rsidP="007E0942">
            <w:pPr>
              <w:spacing w:after="0" w:line="240" w:lineRule="auto"/>
              <w:jc w:val="center"/>
              <w:rPr>
                <w:rFonts w:ascii="Times New Roman" w:hAnsi="Times New Roman" w:cs="Times New Roman"/>
                <w:b/>
                <w:bCs/>
                <w:color w:val="FFFFFF"/>
                <w:lang w:eastAsia="et-EE"/>
              </w:rPr>
            </w:pPr>
            <w:r w:rsidRPr="000A12D2">
              <w:rPr>
                <w:rFonts w:ascii="Times New Roman" w:hAnsi="Times New Roman" w:cs="Times New Roman"/>
                <w:b/>
                <w:bCs/>
                <w:color w:val="FFFFFF"/>
                <w:lang w:eastAsia="et-EE"/>
              </w:rPr>
              <w:t>2022</w:t>
            </w:r>
          </w:p>
        </w:tc>
        <w:tc>
          <w:tcPr>
            <w:tcW w:w="960" w:type="dxa"/>
            <w:shd w:val="clear" w:color="000000" w:fill="0070C0"/>
            <w:noWrap/>
            <w:vAlign w:val="center"/>
            <w:hideMark/>
          </w:tcPr>
          <w:p w14:paraId="7B00431A" w14:textId="77777777" w:rsidR="00116CD2" w:rsidRPr="000A12D2" w:rsidRDefault="00116CD2" w:rsidP="007E0942">
            <w:pPr>
              <w:spacing w:after="0" w:line="240" w:lineRule="auto"/>
              <w:jc w:val="center"/>
              <w:rPr>
                <w:rFonts w:ascii="Times New Roman" w:hAnsi="Times New Roman" w:cs="Times New Roman"/>
                <w:b/>
                <w:bCs/>
                <w:color w:val="FFFFFF"/>
                <w:lang w:eastAsia="et-EE"/>
              </w:rPr>
            </w:pPr>
            <w:r w:rsidRPr="000A12D2">
              <w:rPr>
                <w:rFonts w:ascii="Times New Roman" w:hAnsi="Times New Roman" w:cs="Times New Roman"/>
                <w:b/>
                <w:bCs/>
                <w:color w:val="FFFFFF"/>
                <w:lang w:eastAsia="et-EE"/>
              </w:rPr>
              <w:t>2023</w:t>
            </w:r>
          </w:p>
        </w:tc>
        <w:tc>
          <w:tcPr>
            <w:tcW w:w="960" w:type="dxa"/>
            <w:shd w:val="clear" w:color="000000" w:fill="0070C0"/>
            <w:noWrap/>
            <w:vAlign w:val="center"/>
            <w:hideMark/>
          </w:tcPr>
          <w:p w14:paraId="541B2FFC" w14:textId="77777777" w:rsidR="00116CD2" w:rsidRPr="000A12D2" w:rsidRDefault="00116CD2" w:rsidP="007E0942">
            <w:pPr>
              <w:spacing w:after="0" w:line="240" w:lineRule="auto"/>
              <w:jc w:val="center"/>
              <w:rPr>
                <w:rFonts w:ascii="Times New Roman" w:hAnsi="Times New Roman" w:cs="Times New Roman"/>
                <w:b/>
                <w:bCs/>
                <w:color w:val="FFFFFF"/>
                <w:lang w:eastAsia="et-EE"/>
              </w:rPr>
            </w:pPr>
            <w:r w:rsidRPr="000A12D2">
              <w:rPr>
                <w:rFonts w:ascii="Times New Roman" w:hAnsi="Times New Roman" w:cs="Times New Roman"/>
                <w:b/>
                <w:bCs/>
                <w:color w:val="FFFFFF"/>
                <w:lang w:eastAsia="et-EE"/>
              </w:rPr>
              <w:t>2024</w:t>
            </w:r>
          </w:p>
        </w:tc>
      </w:tr>
      <w:tr w:rsidR="00116CD2" w:rsidRPr="000A12D2" w14:paraId="1E1A802B" w14:textId="77777777" w:rsidTr="00116CD2">
        <w:trPr>
          <w:trHeight w:val="300"/>
        </w:trPr>
        <w:tc>
          <w:tcPr>
            <w:tcW w:w="6174" w:type="dxa"/>
            <w:noWrap/>
            <w:vAlign w:val="center"/>
            <w:hideMark/>
          </w:tcPr>
          <w:p w14:paraId="2C61916E" w14:textId="7F99B1B9" w:rsidR="00116CD2" w:rsidRPr="000A12D2" w:rsidRDefault="00116CD2" w:rsidP="007E0942">
            <w:pPr>
              <w:spacing w:after="0" w:line="240" w:lineRule="auto"/>
              <w:rPr>
                <w:rFonts w:ascii="Times New Roman" w:eastAsia="Calibri" w:hAnsi="Times New Roman" w:cs="Times New Roman"/>
                <w:sz w:val="24"/>
                <w:szCs w:val="24"/>
              </w:rPr>
            </w:pPr>
            <w:r w:rsidRPr="000A12D2">
              <w:rPr>
                <w:rFonts w:ascii="Times New Roman" w:eastAsia="Calibri" w:hAnsi="Times New Roman" w:cs="Times New Roman"/>
                <w:sz w:val="24"/>
                <w:szCs w:val="24"/>
              </w:rPr>
              <w:t>Välismaalased, kes omasid kehtivat tähtajalist elamisluba töötamiseks 01.</w:t>
            </w:r>
            <w:r w:rsidR="002C095F">
              <w:rPr>
                <w:rFonts w:ascii="Times New Roman" w:eastAsia="Calibri" w:hAnsi="Times New Roman" w:cs="Times New Roman"/>
                <w:sz w:val="24"/>
                <w:szCs w:val="24"/>
              </w:rPr>
              <w:t xml:space="preserve"> jaanuari</w:t>
            </w:r>
            <w:r w:rsidRPr="000A12D2">
              <w:rPr>
                <w:rFonts w:ascii="Times New Roman" w:eastAsia="Calibri" w:hAnsi="Times New Roman" w:cs="Times New Roman"/>
                <w:sz w:val="24"/>
                <w:szCs w:val="24"/>
              </w:rPr>
              <w:t xml:space="preserve"> seisuga</w:t>
            </w:r>
          </w:p>
        </w:tc>
        <w:tc>
          <w:tcPr>
            <w:tcW w:w="960" w:type="dxa"/>
            <w:noWrap/>
            <w:vAlign w:val="center"/>
            <w:hideMark/>
          </w:tcPr>
          <w:p w14:paraId="3614FC5B" w14:textId="77777777" w:rsidR="00116CD2" w:rsidRPr="000A12D2" w:rsidRDefault="00116CD2" w:rsidP="007E0942">
            <w:pPr>
              <w:spacing w:after="0" w:line="240" w:lineRule="auto"/>
              <w:jc w:val="center"/>
              <w:rPr>
                <w:rFonts w:ascii="Times New Roman" w:eastAsia="Calibri" w:hAnsi="Times New Roman" w:cs="Times New Roman"/>
                <w:sz w:val="24"/>
                <w:szCs w:val="24"/>
              </w:rPr>
            </w:pPr>
            <w:r w:rsidRPr="000A12D2">
              <w:rPr>
                <w:rFonts w:ascii="Times New Roman" w:eastAsia="Calibri" w:hAnsi="Times New Roman" w:cs="Times New Roman"/>
                <w:sz w:val="24"/>
                <w:szCs w:val="24"/>
              </w:rPr>
              <w:t>7857</w:t>
            </w:r>
          </w:p>
        </w:tc>
        <w:tc>
          <w:tcPr>
            <w:tcW w:w="960" w:type="dxa"/>
            <w:noWrap/>
            <w:vAlign w:val="center"/>
            <w:hideMark/>
          </w:tcPr>
          <w:p w14:paraId="5E220F44" w14:textId="77777777" w:rsidR="00116CD2" w:rsidRPr="000A12D2" w:rsidRDefault="00116CD2" w:rsidP="007E0942">
            <w:pPr>
              <w:spacing w:after="0" w:line="240" w:lineRule="auto"/>
              <w:jc w:val="center"/>
              <w:rPr>
                <w:rFonts w:ascii="Times New Roman" w:eastAsia="Calibri" w:hAnsi="Times New Roman" w:cs="Times New Roman"/>
                <w:sz w:val="24"/>
                <w:szCs w:val="24"/>
              </w:rPr>
            </w:pPr>
            <w:r w:rsidRPr="000A12D2">
              <w:rPr>
                <w:rFonts w:ascii="Times New Roman" w:eastAsia="Calibri" w:hAnsi="Times New Roman" w:cs="Times New Roman"/>
                <w:sz w:val="24"/>
                <w:szCs w:val="24"/>
              </w:rPr>
              <w:t>9336</w:t>
            </w:r>
          </w:p>
        </w:tc>
        <w:tc>
          <w:tcPr>
            <w:tcW w:w="960" w:type="dxa"/>
            <w:noWrap/>
            <w:vAlign w:val="center"/>
            <w:hideMark/>
          </w:tcPr>
          <w:p w14:paraId="5BB0863C" w14:textId="77777777" w:rsidR="00116CD2" w:rsidRPr="000A12D2" w:rsidRDefault="00116CD2" w:rsidP="007E0942">
            <w:pPr>
              <w:spacing w:after="0" w:line="240" w:lineRule="auto"/>
              <w:jc w:val="center"/>
              <w:rPr>
                <w:rFonts w:ascii="Times New Roman" w:eastAsia="Calibri" w:hAnsi="Times New Roman" w:cs="Times New Roman"/>
                <w:sz w:val="24"/>
                <w:szCs w:val="24"/>
              </w:rPr>
            </w:pPr>
            <w:r w:rsidRPr="000A12D2">
              <w:rPr>
                <w:rFonts w:ascii="Times New Roman" w:eastAsia="Calibri" w:hAnsi="Times New Roman" w:cs="Times New Roman"/>
                <w:sz w:val="24"/>
                <w:szCs w:val="24"/>
              </w:rPr>
              <w:t>9492</w:t>
            </w:r>
          </w:p>
        </w:tc>
      </w:tr>
      <w:tr w:rsidR="00116CD2" w:rsidRPr="000A12D2" w14:paraId="48B12CAF" w14:textId="77777777" w:rsidTr="00116CD2">
        <w:trPr>
          <w:trHeight w:val="300"/>
        </w:trPr>
        <w:tc>
          <w:tcPr>
            <w:tcW w:w="6174" w:type="dxa"/>
            <w:noWrap/>
            <w:vAlign w:val="center"/>
            <w:hideMark/>
          </w:tcPr>
          <w:p w14:paraId="79B3B953" w14:textId="2669025D" w:rsidR="00116CD2" w:rsidRPr="000A12D2" w:rsidRDefault="00C274A0" w:rsidP="007E0942">
            <w:pPr>
              <w:spacing w:after="0" w:line="240" w:lineRule="auto"/>
              <w:rPr>
                <w:rFonts w:ascii="Times New Roman" w:eastAsia="Calibri" w:hAnsi="Times New Roman" w:cs="Times New Roman"/>
                <w:sz w:val="24"/>
                <w:szCs w:val="24"/>
              </w:rPr>
            </w:pPr>
            <w:r w:rsidRPr="000A12D2">
              <w:rPr>
                <w:rFonts w:ascii="Times New Roman" w:eastAsia="Calibri" w:hAnsi="Times New Roman" w:cs="Times New Roman"/>
                <w:sz w:val="24"/>
                <w:szCs w:val="24"/>
              </w:rPr>
              <w:t xml:space="preserve">Välismaalased, kes omasid kehtivat tähtajalist elamisluba töötamiseks ja taotlesid uut </w:t>
            </w:r>
          </w:p>
        </w:tc>
        <w:tc>
          <w:tcPr>
            <w:tcW w:w="960" w:type="dxa"/>
            <w:noWrap/>
            <w:vAlign w:val="center"/>
            <w:hideMark/>
          </w:tcPr>
          <w:p w14:paraId="7ED99ED5" w14:textId="77777777" w:rsidR="00116CD2" w:rsidRPr="000A12D2" w:rsidRDefault="00116CD2" w:rsidP="007E0942">
            <w:pPr>
              <w:spacing w:after="0" w:line="240" w:lineRule="auto"/>
              <w:jc w:val="center"/>
              <w:rPr>
                <w:rFonts w:ascii="Times New Roman" w:eastAsia="Calibri" w:hAnsi="Times New Roman" w:cs="Times New Roman"/>
                <w:sz w:val="24"/>
                <w:szCs w:val="24"/>
              </w:rPr>
            </w:pPr>
            <w:r w:rsidRPr="000A12D2">
              <w:rPr>
                <w:rFonts w:ascii="Times New Roman" w:eastAsia="Calibri" w:hAnsi="Times New Roman" w:cs="Times New Roman"/>
                <w:sz w:val="24"/>
                <w:szCs w:val="24"/>
              </w:rPr>
              <w:t>704</w:t>
            </w:r>
          </w:p>
        </w:tc>
        <w:tc>
          <w:tcPr>
            <w:tcW w:w="960" w:type="dxa"/>
            <w:noWrap/>
            <w:vAlign w:val="center"/>
            <w:hideMark/>
          </w:tcPr>
          <w:p w14:paraId="7DAF50FA" w14:textId="77777777" w:rsidR="00116CD2" w:rsidRPr="000A12D2" w:rsidRDefault="00116CD2" w:rsidP="007E0942">
            <w:pPr>
              <w:spacing w:after="0" w:line="240" w:lineRule="auto"/>
              <w:jc w:val="center"/>
              <w:rPr>
                <w:rFonts w:ascii="Times New Roman" w:eastAsia="Calibri" w:hAnsi="Times New Roman" w:cs="Times New Roman"/>
                <w:sz w:val="24"/>
                <w:szCs w:val="24"/>
              </w:rPr>
            </w:pPr>
            <w:r w:rsidRPr="000A12D2">
              <w:rPr>
                <w:rFonts w:ascii="Times New Roman" w:eastAsia="Calibri" w:hAnsi="Times New Roman" w:cs="Times New Roman"/>
                <w:sz w:val="24"/>
                <w:szCs w:val="24"/>
              </w:rPr>
              <w:t>740</w:t>
            </w:r>
          </w:p>
        </w:tc>
        <w:tc>
          <w:tcPr>
            <w:tcW w:w="960" w:type="dxa"/>
            <w:noWrap/>
            <w:vAlign w:val="center"/>
            <w:hideMark/>
          </w:tcPr>
          <w:p w14:paraId="49C293E9" w14:textId="77777777" w:rsidR="00116CD2" w:rsidRPr="000A12D2" w:rsidRDefault="00116CD2" w:rsidP="007E0942">
            <w:pPr>
              <w:spacing w:after="0" w:line="240" w:lineRule="auto"/>
              <w:jc w:val="center"/>
              <w:rPr>
                <w:rFonts w:ascii="Times New Roman" w:eastAsia="Calibri" w:hAnsi="Times New Roman" w:cs="Times New Roman"/>
                <w:sz w:val="24"/>
                <w:szCs w:val="24"/>
              </w:rPr>
            </w:pPr>
            <w:r w:rsidRPr="000A12D2">
              <w:rPr>
                <w:rFonts w:ascii="Times New Roman" w:eastAsia="Calibri" w:hAnsi="Times New Roman" w:cs="Times New Roman"/>
                <w:sz w:val="24"/>
                <w:szCs w:val="24"/>
              </w:rPr>
              <w:t>711</w:t>
            </w:r>
          </w:p>
        </w:tc>
      </w:tr>
    </w:tbl>
    <w:p w14:paraId="48FE2286" w14:textId="1AB42198" w:rsidR="00116CD2" w:rsidRPr="000A12D2" w:rsidRDefault="00116CD2" w:rsidP="007E0942">
      <w:pPr>
        <w:spacing w:after="0" w:line="240" w:lineRule="auto"/>
        <w:jc w:val="both"/>
        <w:rPr>
          <w:rFonts w:ascii="Times New Roman" w:eastAsia="Calibri" w:hAnsi="Times New Roman" w:cs="Times New Roman"/>
        </w:rPr>
      </w:pPr>
      <w:r w:rsidRPr="000A12D2">
        <w:rPr>
          <w:rFonts w:ascii="Times New Roman" w:eastAsia="Calibri" w:hAnsi="Times New Roman" w:cs="Times New Roman"/>
        </w:rPr>
        <w:t>Allikas: PPA</w:t>
      </w:r>
    </w:p>
    <w:p w14:paraId="2E1D64C2" w14:textId="77777777" w:rsidR="00C34128" w:rsidRPr="000A12D2" w:rsidRDefault="00C34128" w:rsidP="007E0942">
      <w:pPr>
        <w:spacing w:after="0" w:line="240" w:lineRule="auto"/>
        <w:jc w:val="both"/>
        <w:rPr>
          <w:rFonts w:ascii="Times New Roman" w:hAnsi="Times New Roman" w:cs="Times New Roman"/>
          <w:sz w:val="24"/>
          <w:szCs w:val="24"/>
        </w:rPr>
      </w:pPr>
    </w:p>
    <w:p w14:paraId="01FC257F" w14:textId="17D1DD38" w:rsidR="00486F82" w:rsidRPr="00CF39DD" w:rsidRDefault="00C34128" w:rsidP="007E0942">
      <w:pPr>
        <w:spacing w:after="0" w:line="240" w:lineRule="auto"/>
        <w:jc w:val="both"/>
        <w:rPr>
          <w:rFonts w:ascii="Times New Roman" w:hAnsi="Times New Roman" w:cs="Times New Roman"/>
          <w:sz w:val="24"/>
          <w:szCs w:val="24"/>
        </w:rPr>
      </w:pPr>
      <w:r w:rsidRPr="000A12D2">
        <w:rPr>
          <w:rFonts w:ascii="Times New Roman" w:hAnsi="Times New Roman" w:cs="Times New Roman"/>
          <w:sz w:val="24"/>
          <w:szCs w:val="24"/>
          <w:u w:val="single"/>
        </w:rPr>
        <w:t>Mõju ulatus</w:t>
      </w:r>
      <w:r w:rsidRPr="000A12D2">
        <w:rPr>
          <w:rFonts w:ascii="Times New Roman" w:hAnsi="Times New Roman" w:cs="Times New Roman"/>
          <w:sz w:val="24"/>
          <w:szCs w:val="24"/>
        </w:rPr>
        <w:t xml:space="preserve"> on</w:t>
      </w:r>
      <w:r w:rsidR="00502BB4" w:rsidRPr="000A12D2">
        <w:rPr>
          <w:rFonts w:ascii="Times New Roman" w:hAnsi="Times New Roman" w:cs="Times New Roman"/>
          <w:sz w:val="24"/>
          <w:szCs w:val="24"/>
        </w:rPr>
        <w:t xml:space="preserve"> </w:t>
      </w:r>
      <w:r w:rsidR="00502BB4" w:rsidRPr="000A12D2">
        <w:rPr>
          <w:rFonts w:ascii="Times New Roman" w:hAnsi="Times New Roman" w:cs="Times New Roman"/>
          <w:b/>
          <w:bCs/>
          <w:sz w:val="24"/>
          <w:szCs w:val="24"/>
        </w:rPr>
        <w:t>keskmine</w:t>
      </w:r>
      <w:r w:rsidR="00502BB4" w:rsidRPr="000A12D2">
        <w:rPr>
          <w:rFonts w:ascii="Times New Roman" w:hAnsi="Times New Roman" w:cs="Times New Roman"/>
          <w:sz w:val="24"/>
          <w:szCs w:val="24"/>
        </w:rPr>
        <w:t xml:space="preserve">. Kehtiva korra kohaselt peab välismaalane </w:t>
      </w:r>
      <w:r w:rsidR="00D222DA" w:rsidRPr="000A12D2">
        <w:rPr>
          <w:rFonts w:ascii="Times New Roman" w:hAnsi="Times New Roman" w:cs="Times New Roman"/>
          <w:sz w:val="24"/>
          <w:szCs w:val="24"/>
        </w:rPr>
        <w:t>töökohavahetuse puhul</w:t>
      </w:r>
      <w:r w:rsidR="00502BB4" w:rsidRPr="000A12D2">
        <w:rPr>
          <w:rFonts w:ascii="Times New Roman" w:hAnsi="Times New Roman" w:cs="Times New Roman"/>
          <w:sz w:val="24"/>
          <w:szCs w:val="24"/>
        </w:rPr>
        <w:t xml:space="preserve"> üldjuhul</w:t>
      </w:r>
      <w:r w:rsidR="00502BB4" w:rsidRPr="00CF39DD">
        <w:rPr>
          <w:rFonts w:ascii="Times New Roman" w:hAnsi="Times New Roman" w:cs="Times New Roman"/>
          <w:sz w:val="24"/>
          <w:szCs w:val="24"/>
        </w:rPr>
        <w:t xml:space="preserve"> taotlema uu</w:t>
      </w:r>
      <w:r w:rsidR="00C274A0" w:rsidRPr="00CF39DD">
        <w:rPr>
          <w:rFonts w:ascii="Times New Roman" w:hAnsi="Times New Roman" w:cs="Times New Roman"/>
          <w:sz w:val="24"/>
          <w:szCs w:val="24"/>
        </w:rPr>
        <w:t>t</w:t>
      </w:r>
      <w:r w:rsidR="00502BB4" w:rsidRPr="00CF39DD">
        <w:rPr>
          <w:rFonts w:ascii="Times New Roman" w:hAnsi="Times New Roman" w:cs="Times New Roman"/>
          <w:sz w:val="24"/>
          <w:szCs w:val="24"/>
        </w:rPr>
        <w:t xml:space="preserve"> elamisl</w:t>
      </w:r>
      <w:r w:rsidR="00C274A0" w:rsidRPr="00CF39DD">
        <w:rPr>
          <w:rFonts w:ascii="Times New Roman" w:hAnsi="Times New Roman" w:cs="Times New Roman"/>
          <w:sz w:val="24"/>
          <w:szCs w:val="24"/>
        </w:rPr>
        <w:t>uba</w:t>
      </w:r>
      <w:r w:rsidR="00502BB4" w:rsidRPr="00CF39DD">
        <w:rPr>
          <w:rFonts w:ascii="Times New Roman" w:hAnsi="Times New Roman" w:cs="Times New Roman"/>
          <w:sz w:val="24"/>
          <w:szCs w:val="24"/>
        </w:rPr>
        <w:t xml:space="preserve"> töötamiseks. </w:t>
      </w:r>
      <w:r w:rsidR="00C274A0" w:rsidRPr="00CF39DD">
        <w:rPr>
          <w:rFonts w:ascii="Times New Roman" w:hAnsi="Times New Roman" w:cs="Times New Roman"/>
          <w:sz w:val="24"/>
          <w:szCs w:val="24"/>
        </w:rPr>
        <w:t>Töökohta võib</w:t>
      </w:r>
      <w:r w:rsidR="00502BB4" w:rsidRPr="00CF39DD">
        <w:rPr>
          <w:rFonts w:ascii="Times New Roman" w:hAnsi="Times New Roman" w:cs="Times New Roman"/>
          <w:sz w:val="24"/>
          <w:szCs w:val="24"/>
        </w:rPr>
        <w:t xml:space="preserve"> välismaalane </w:t>
      </w:r>
      <w:r w:rsidR="00C274A0" w:rsidRPr="00CF39DD">
        <w:rPr>
          <w:rFonts w:ascii="Times New Roman" w:hAnsi="Times New Roman" w:cs="Times New Roman"/>
          <w:sz w:val="24"/>
          <w:szCs w:val="24"/>
        </w:rPr>
        <w:t xml:space="preserve">vahetada </w:t>
      </w:r>
      <w:r w:rsidR="00502BB4" w:rsidRPr="00CF39DD">
        <w:rPr>
          <w:rFonts w:ascii="Times New Roman" w:hAnsi="Times New Roman" w:cs="Times New Roman"/>
          <w:sz w:val="24"/>
          <w:szCs w:val="24"/>
        </w:rPr>
        <w:t xml:space="preserve">alles siis, kui PPA on </w:t>
      </w:r>
      <w:r w:rsidR="00E0226C">
        <w:rPr>
          <w:rFonts w:ascii="Times New Roman" w:hAnsi="Times New Roman" w:cs="Times New Roman"/>
          <w:sz w:val="24"/>
          <w:szCs w:val="24"/>
        </w:rPr>
        <w:t xml:space="preserve">talle </w:t>
      </w:r>
      <w:r w:rsidR="00502BB4" w:rsidRPr="00CF39DD">
        <w:rPr>
          <w:rFonts w:ascii="Times New Roman" w:hAnsi="Times New Roman" w:cs="Times New Roman"/>
          <w:sz w:val="24"/>
          <w:szCs w:val="24"/>
        </w:rPr>
        <w:t>uue elamisloa</w:t>
      </w:r>
      <w:r w:rsidR="00E0226C" w:rsidRPr="00E0226C">
        <w:rPr>
          <w:rFonts w:ascii="Times New Roman" w:hAnsi="Times New Roman" w:cs="Times New Roman"/>
          <w:sz w:val="24"/>
          <w:szCs w:val="24"/>
        </w:rPr>
        <w:t xml:space="preserve"> </w:t>
      </w:r>
      <w:r w:rsidR="00E0226C" w:rsidRPr="00CF39DD">
        <w:rPr>
          <w:rFonts w:ascii="Times New Roman" w:hAnsi="Times New Roman" w:cs="Times New Roman"/>
          <w:sz w:val="24"/>
          <w:szCs w:val="24"/>
        </w:rPr>
        <w:t>an</w:t>
      </w:r>
      <w:r w:rsidR="00E0226C">
        <w:rPr>
          <w:rFonts w:ascii="Times New Roman" w:hAnsi="Times New Roman" w:cs="Times New Roman"/>
          <w:sz w:val="24"/>
          <w:szCs w:val="24"/>
        </w:rPr>
        <w:t>dnud</w:t>
      </w:r>
      <w:r w:rsidR="00502BB4" w:rsidRPr="00CF39DD">
        <w:rPr>
          <w:rFonts w:ascii="Times New Roman" w:hAnsi="Times New Roman" w:cs="Times New Roman"/>
          <w:sz w:val="24"/>
          <w:szCs w:val="24"/>
        </w:rPr>
        <w:t xml:space="preserve">. Muudatuste järgselt ei pea välismaalased, kes soovivad </w:t>
      </w:r>
      <w:r w:rsidR="00D222DA">
        <w:rPr>
          <w:rFonts w:ascii="Times New Roman" w:hAnsi="Times New Roman" w:cs="Times New Roman"/>
          <w:sz w:val="24"/>
          <w:szCs w:val="24"/>
        </w:rPr>
        <w:t>töökohta vahetada</w:t>
      </w:r>
      <w:r w:rsidR="00502BB4" w:rsidRPr="00CF39DD">
        <w:rPr>
          <w:rFonts w:ascii="Times New Roman" w:hAnsi="Times New Roman" w:cs="Times New Roman"/>
          <w:sz w:val="24"/>
          <w:szCs w:val="24"/>
        </w:rPr>
        <w:t xml:space="preserve">, enam taotlema selleks uut elamisluba. </w:t>
      </w:r>
      <w:r w:rsidR="00C274A0" w:rsidRPr="00CF39DD">
        <w:rPr>
          <w:rFonts w:ascii="Times New Roman" w:hAnsi="Times New Roman" w:cs="Times New Roman"/>
          <w:sz w:val="24"/>
          <w:szCs w:val="24"/>
        </w:rPr>
        <w:t xml:space="preserve">Kuigi tööandja peab kehtiva töötamiseks </w:t>
      </w:r>
      <w:r w:rsidR="006618A1">
        <w:rPr>
          <w:rFonts w:ascii="Times New Roman" w:hAnsi="Times New Roman" w:cs="Times New Roman"/>
          <w:sz w:val="24"/>
          <w:szCs w:val="24"/>
        </w:rPr>
        <w:t>antud</w:t>
      </w:r>
      <w:r w:rsidR="00C274A0" w:rsidRPr="00CF39DD">
        <w:rPr>
          <w:rFonts w:ascii="Times New Roman" w:hAnsi="Times New Roman" w:cs="Times New Roman"/>
          <w:sz w:val="24"/>
          <w:szCs w:val="24"/>
        </w:rPr>
        <w:t xml:space="preserve"> elamisloa alusel välismaalase tööle võtmiseks esitama </w:t>
      </w:r>
      <w:proofErr w:type="spellStart"/>
      <w:r w:rsidR="00C274A0" w:rsidRPr="00CF39DD">
        <w:rPr>
          <w:rFonts w:ascii="Times New Roman" w:hAnsi="Times New Roman" w:cs="Times New Roman"/>
          <w:sz w:val="24"/>
          <w:szCs w:val="24"/>
        </w:rPr>
        <w:t>PPA-le</w:t>
      </w:r>
      <w:proofErr w:type="spellEnd"/>
      <w:r w:rsidR="00C274A0" w:rsidRPr="00CF39DD">
        <w:rPr>
          <w:rFonts w:ascii="Times New Roman" w:hAnsi="Times New Roman" w:cs="Times New Roman"/>
          <w:sz w:val="24"/>
          <w:szCs w:val="24"/>
        </w:rPr>
        <w:t xml:space="preserve"> töökoha</w:t>
      </w:r>
      <w:r w:rsidR="00D222DA">
        <w:rPr>
          <w:rFonts w:ascii="Times New Roman" w:hAnsi="Times New Roman" w:cs="Times New Roman"/>
          <w:sz w:val="24"/>
          <w:szCs w:val="24"/>
        </w:rPr>
        <w:t>vahetuse</w:t>
      </w:r>
      <w:r w:rsidR="00C274A0" w:rsidRPr="00CF39DD">
        <w:rPr>
          <w:rFonts w:ascii="Times New Roman" w:hAnsi="Times New Roman" w:cs="Times New Roman"/>
          <w:sz w:val="24"/>
          <w:szCs w:val="24"/>
        </w:rPr>
        <w:t xml:space="preserve"> registreerimise taotluse, on töökohavahetuse kogu</w:t>
      </w:r>
      <w:r w:rsidR="00E0226C">
        <w:rPr>
          <w:rFonts w:ascii="Times New Roman" w:hAnsi="Times New Roman" w:cs="Times New Roman"/>
          <w:sz w:val="24"/>
          <w:szCs w:val="24"/>
        </w:rPr>
        <w:t xml:space="preserve"> </w:t>
      </w:r>
      <w:r w:rsidR="00C274A0" w:rsidRPr="00CF39DD">
        <w:rPr>
          <w:rFonts w:ascii="Times New Roman" w:hAnsi="Times New Roman" w:cs="Times New Roman"/>
          <w:sz w:val="24"/>
          <w:szCs w:val="24"/>
        </w:rPr>
        <w:t xml:space="preserve">protsess välismaalase jaoks hõlpsam ja kiirem. </w:t>
      </w:r>
      <w:r w:rsidR="003E7B16">
        <w:rPr>
          <w:rFonts w:ascii="Times New Roman" w:hAnsi="Times New Roman" w:cs="Times New Roman"/>
          <w:sz w:val="24"/>
          <w:szCs w:val="24"/>
        </w:rPr>
        <w:t xml:space="preserve">Seega on muudatustel välismaalastele positiivne mõju. </w:t>
      </w:r>
      <w:r w:rsidR="00C274A0" w:rsidRPr="00CF39DD">
        <w:rPr>
          <w:rFonts w:ascii="Times New Roman" w:hAnsi="Times New Roman" w:cs="Times New Roman"/>
          <w:sz w:val="24"/>
          <w:szCs w:val="24"/>
        </w:rPr>
        <w:t>Eelduslikult toob see kaasa töökohavahet</w:t>
      </w:r>
      <w:r w:rsidR="00D222DA">
        <w:rPr>
          <w:rFonts w:ascii="Times New Roman" w:hAnsi="Times New Roman" w:cs="Times New Roman"/>
          <w:sz w:val="24"/>
          <w:szCs w:val="24"/>
        </w:rPr>
        <w:t>use</w:t>
      </w:r>
      <w:r w:rsidR="00C274A0" w:rsidRPr="00CF39DD">
        <w:rPr>
          <w:rFonts w:ascii="Times New Roman" w:hAnsi="Times New Roman" w:cs="Times New Roman"/>
          <w:sz w:val="24"/>
          <w:szCs w:val="24"/>
        </w:rPr>
        <w:t xml:space="preserve"> mõningase suurenemise töötamiseks tähtajalist elamisluba omavate välismaalaste seas. </w:t>
      </w:r>
      <w:r w:rsidR="00502BB4" w:rsidRPr="00CF39DD">
        <w:rPr>
          <w:rFonts w:ascii="Times New Roman" w:hAnsi="Times New Roman" w:cs="Times New Roman"/>
          <w:sz w:val="24"/>
          <w:szCs w:val="24"/>
        </w:rPr>
        <w:t xml:space="preserve">Üldpõhimõtetes – et </w:t>
      </w:r>
      <w:proofErr w:type="spellStart"/>
      <w:r w:rsidR="00502BB4" w:rsidRPr="00CF39DD">
        <w:rPr>
          <w:rFonts w:ascii="Times New Roman" w:hAnsi="Times New Roman" w:cs="Times New Roman"/>
          <w:sz w:val="24"/>
          <w:szCs w:val="24"/>
        </w:rPr>
        <w:t>PPA-le</w:t>
      </w:r>
      <w:proofErr w:type="spellEnd"/>
      <w:r w:rsidR="00502BB4" w:rsidRPr="00CF39DD">
        <w:rPr>
          <w:rFonts w:ascii="Times New Roman" w:hAnsi="Times New Roman" w:cs="Times New Roman"/>
          <w:sz w:val="24"/>
          <w:szCs w:val="24"/>
        </w:rPr>
        <w:t xml:space="preserve"> tuleb esitada töökoha vahetamiseks taotlus ning enne töökoha vahetamist saada </w:t>
      </w:r>
      <w:proofErr w:type="spellStart"/>
      <w:r w:rsidR="00502BB4" w:rsidRPr="00CF39DD">
        <w:rPr>
          <w:rFonts w:ascii="Times New Roman" w:hAnsi="Times New Roman" w:cs="Times New Roman"/>
          <w:sz w:val="24"/>
          <w:szCs w:val="24"/>
        </w:rPr>
        <w:t>PPA-lt</w:t>
      </w:r>
      <w:proofErr w:type="spellEnd"/>
      <w:r w:rsidR="00502BB4" w:rsidRPr="00CF39DD">
        <w:rPr>
          <w:rFonts w:ascii="Times New Roman" w:hAnsi="Times New Roman" w:cs="Times New Roman"/>
          <w:sz w:val="24"/>
          <w:szCs w:val="24"/>
        </w:rPr>
        <w:t xml:space="preserve"> selleks luba – ei muutu. Seega </w:t>
      </w:r>
      <w:r w:rsidR="00112F79" w:rsidRPr="00CF39DD">
        <w:rPr>
          <w:rFonts w:ascii="Times New Roman" w:hAnsi="Times New Roman" w:cs="Times New Roman"/>
          <w:sz w:val="24"/>
          <w:szCs w:val="24"/>
        </w:rPr>
        <w:t>ei too muudatus</w:t>
      </w:r>
      <w:r w:rsidR="00502BB4" w:rsidRPr="00CF39DD">
        <w:rPr>
          <w:rFonts w:ascii="Times New Roman" w:hAnsi="Times New Roman" w:cs="Times New Roman"/>
          <w:sz w:val="24"/>
          <w:szCs w:val="24"/>
        </w:rPr>
        <w:t xml:space="preserve"> eelduslikult kaasa </w:t>
      </w:r>
      <w:r w:rsidR="00112F79" w:rsidRPr="00CF39DD">
        <w:rPr>
          <w:rFonts w:ascii="Times New Roman" w:hAnsi="Times New Roman" w:cs="Times New Roman"/>
          <w:sz w:val="24"/>
          <w:szCs w:val="24"/>
        </w:rPr>
        <w:t>ulatuslikku kohanemise vajadust</w:t>
      </w:r>
      <w:r w:rsidR="00502BB4" w:rsidRPr="00CF39DD">
        <w:rPr>
          <w:rFonts w:ascii="Times New Roman" w:hAnsi="Times New Roman" w:cs="Times New Roman"/>
          <w:sz w:val="24"/>
          <w:szCs w:val="24"/>
        </w:rPr>
        <w:t xml:space="preserve">.  </w:t>
      </w:r>
    </w:p>
    <w:p w14:paraId="327D608D" w14:textId="77777777" w:rsidR="00C34128" w:rsidRPr="00CF39DD" w:rsidRDefault="00C34128" w:rsidP="007E0942">
      <w:pPr>
        <w:spacing w:after="0" w:line="240" w:lineRule="auto"/>
        <w:jc w:val="both"/>
        <w:rPr>
          <w:rFonts w:ascii="Times New Roman" w:hAnsi="Times New Roman" w:cs="Times New Roman"/>
          <w:sz w:val="24"/>
          <w:szCs w:val="24"/>
        </w:rPr>
      </w:pPr>
    </w:p>
    <w:p w14:paraId="0EEDDE36" w14:textId="78D155CE" w:rsidR="00C34128" w:rsidRPr="00CF39DD" w:rsidRDefault="00C3412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Mõju avaldumise sagedus</w:t>
      </w:r>
      <w:r w:rsidRPr="00CF39DD">
        <w:rPr>
          <w:rFonts w:ascii="Times New Roman" w:hAnsi="Times New Roman" w:cs="Times New Roman"/>
          <w:sz w:val="24"/>
          <w:szCs w:val="24"/>
        </w:rPr>
        <w:t xml:space="preserve"> on </w:t>
      </w:r>
      <w:r w:rsidR="0012791B" w:rsidRPr="00CF39DD">
        <w:rPr>
          <w:rFonts w:ascii="Times New Roman" w:hAnsi="Times New Roman" w:cs="Times New Roman"/>
          <w:b/>
          <w:sz w:val="24"/>
          <w:szCs w:val="24"/>
        </w:rPr>
        <w:t>keskmine</w:t>
      </w:r>
      <w:r w:rsidR="0012791B" w:rsidRPr="00CF39DD">
        <w:rPr>
          <w:rFonts w:ascii="Times New Roman" w:hAnsi="Times New Roman" w:cs="Times New Roman"/>
          <w:sz w:val="24"/>
          <w:szCs w:val="24"/>
        </w:rPr>
        <w:t xml:space="preserve">. Muudatus ei mõjuta </w:t>
      </w:r>
      <w:proofErr w:type="spellStart"/>
      <w:r w:rsidR="0012791B" w:rsidRPr="00CF39DD">
        <w:rPr>
          <w:rFonts w:ascii="Times New Roman" w:hAnsi="Times New Roman" w:cs="Times New Roman"/>
          <w:sz w:val="24"/>
          <w:szCs w:val="24"/>
        </w:rPr>
        <w:t>välistöötajate</w:t>
      </w:r>
      <w:proofErr w:type="spellEnd"/>
      <w:r w:rsidR="0012791B" w:rsidRPr="00CF39DD">
        <w:rPr>
          <w:rFonts w:ascii="Times New Roman" w:hAnsi="Times New Roman" w:cs="Times New Roman"/>
          <w:sz w:val="24"/>
          <w:szCs w:val="24"/>
        </w:rPr>
        <w:t xml:space="preserve"> igapäevaelu, vaid avaldab mõju siis, kui nad soovivad töötamiseks </w:t>
      </w:r>
      <w:r w:rsidR="006618A1">
        <w:rPr>
          <w:rFonts w:ascii="Times New Roman" w:hAnsi="Times New Roman" w:cs="Times New Roman"/>
          <w:sz w:val="24"/>
          <w:szCs w:val="24"/>
        </w:rPr>
        <w:t>antud</w:t>
      </w:r>
      <w:r w:rsidR="0012791B" w:rsidRPr="00CF39DD">
        <w:rPr>
          <w:rFonts w:ascii="Times New Roman" w:hAnsi="Times New Roman" w:cs="Times New Roman"/>
          <w:sz w:val="24"/>
          <w:szCs w:val="24"/>
        </w:rPr>
        <w:t xml:space="preserve"> tähtajalise elamisloa kehtivusajal </w:t>
      </w:r>
      <w:r w:rsidR="00D222DA">
        <w:rPr>
          <w:rFonts w:ascii="Times New Roman" w:hAnsi="Times New Roman" w:cs="Times New Roman"/>
          <w:sz w:val="24"/>
          <w:szCs w:val="24"/>
        </w:rPr>
        <w:t xml:space="preserve">töökohavahetust. </w:t>
      </w:r>
      <w:r w:rsidR="007033A1" w:rsidRPr="00CF39DD">
        <w:rPr>
          <w:rFonts w:ascii="Times New Roman" w:hAnsi="Times New Roman" w:cs="Times New Roman"/>
          <w:sz w:val="24"/>
          <w:szCs w:val="24"/>
        </w:rPr>
        <w:t xml:space="preserve">Uut elamisluba töötamiseks taotleb keskmiselt 8% välismaalastest, kes juba omab kehtivat elamisluba töötamiseks. Seejuures omati </w:t>
      </w:r>
      <w:r w:rsidR="007033A1" w:rsidRPr="00CF39DD">
        <w:rPr>
          <w:rFonts w:ascii="Times New Roman" w:eastAsia="Calibri" w:hAnsi="Times New Roman" w:cs="Times New Roman"/>
          <w:sz w:val="24"/>
          <w:szCs w:val="24"/>
        </w:rPr>
        <w:t xml:space="preserve">esimest elamisluba töötamiseks enne uue saamist keskmiselt 1,85 aastat. Seega ei ole muudatuse avaldumise sagedus ulatuslik. </w:t>
      </w:r>
    </w:p>
    <w:p w14:paraId="5672810D" w14:textId="77777777" w:rsidR="00C34128" w:rsidRPr="00CF39DD" w:rsidRDefault="00C34128" w:rsidP="007E0942">
      <w:pPr>
        <w:spacing w:after="0" w:line="240" w:lineRule="auto"/>
        <w:jc w:val="both"/>
        <w:rPr>
          <w:rFonts w:ascii="Times New Roman" w:hAnsi="Times New Roman" w:cs="Times New Roman"/>
          <w:sz w:val="24"/>
          <w:szCs w:val="24"/>
        </w:rPr>
      </w:pPr>
    </w:p>
    <w:p w14:paraId="01CDBBD9" w14:textId="16FB6B62" w:rsidR="00C34128" w:rsidRPr="00CF39DD" w:rsidRDefault="00C3412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Ebasoovitava mõju kaasnemise risk</w:t>
      </w:r>
      <w:r w:rsidRPr="00CF39DD">
        <w:rPr>
          <w:rFonts w:ascii="Times New Roman" w:hAnsi="Times New Roman" w:cs="Times New Roman"/>
          <w:sz w:val="24"/>
          <w:szCs w:val="24"/>
        </w:rPr>
        <w:t xml:space="preserve"> on </w:t>
      </w:r>
      <w:r w:rsidR="007033A1" w:rsidRPr="00CF39DD">
        <w:rPr>
          <w:rFonts w:ascii="Times New Roman" w:hAnsi="Times New Roman" w:cs="Times New Roman"/>
          <w:b/>
          <w:sz w:val="24"/>
          <w:szCs w:val="24"/>
        </w:rPr>
        <w:t>väike</w:t>
      </w:r>
      <w:r w:rsidR="007033A1" w:rsidRPr="00CF39DD">
        <w:rPr>
          <w:rFonts w:ascii="Times New Roman" w:hAnsi="Times New Roman" w:cs="Times New Roman"/>
          <w:sz w:val="24"/>
          <w:szCs w:val="24"/>
        </w:rPr>
        <w:t xml:space="preserve">. </w:t>
      </w:r>
      <w:r w:rsidR="00357359" w:rsidRPr="00CF39DD">
        <w:rPr>
          <w:rFonts w:ascii="Times New Roman" w:hAnsi="Times New Roman" w:cs="Times New Roman"/>
          <w:color w:val="000000" w:themeColor="text1"/>
          <w:sz w:val="24"/>
          <w:szCs w:val="24"/>
        </w:rPr>
        <w:t xml:space="preserve">Riski, et muudatustest ei olda teadlikud ja jätkuvalt esitatakse uus töötamiseks </w:t>
      </w:r>
      <w:r w:rsidR="006618A1">
        <w:rPr>
          <w:rFonts w:ascii="Times New Roman" w:hAnsi="Times New Roman" w:cs="Times New Roman"/>
          <w:color w:val="000000" w:themeColor="text1"/>
          <w:sz w:val="24"/>
          <w:szCs w:val="24"/>
        </w:rPr>
        <w:t>ant</w:t>
      </w:r>
      <w:r w:rsidR="00042927">
        <w:rPr>
          <w:rFonts w:ascii="Times New Roman" w:hAnsi="Times New Roman" w:cs="Times New Roman"/>
          <w:color w:val="000000" w:themeColor="text1"/>
          <w:sz w:val="24"/>
          <w:szCs w:val="24"/>
        </w:rPr>
        <w:t>ud</w:t>
      </w:r>
      <w:r w:rsidR="00357359" w:rsidRPr="00CF39DD">
        <w:rPr>
          <w:rFonts w:ascii="Times New Roman" w:hAnsi="Times New Roman" w:cs="Times New Roman"/>
          <w:color w:val="000000" w:themeColor="text1"/>
          <w:sz w:val="24"/>
          <w:szCs w:val="24"/>
        </w:rPr>
        <w:t xml:space="preserve"> elamisloa taotlus, ei too välismaalasele kaasa negatiivseid tagajärgi. PPA saab taotleja suunata õige </w:t>
      </w:r>
      <w:r w:rsidR="00D222DA">
        <w:rPr>
          <w:rFonts w:ascii="Times New Roman" w:hAnsi="Times New Roman" w:cs="Times New Roman"/>
          <w:color w:val="000000" w:themeColor="text1"/>
          <w:sz w:val="24"/>
          <w:szCs w:val="24"/>
        </w:rPr>
        <w:t>taotlus</w:t>
      </w:r>
      <w:r w:rsidR="00357359" w:rsidRPr="00CF39DD">
        <w:rPr>
          <w:rFonts w:ascii="Times New Roman" w:hAnsi="Times New Roman" w:cs="Times New Roman"/>
          <w:color w:val="000000" w:themeColor="text1"/>
          <w:sz w:val="24"/>
          <w:szCs w:val="24"/>
        </w:rPr>
        <w:t xml:space="preserve">protsessi suunas. </w:t>
      </w:r>
    </w:p>
    <w:p w14:paraId="4CAC2B6E" w14:textId="77777777" w:rsidR="00C34128" w:rsidRPr="00CF39DD" w:rsidRDefault="00C34128" w:rsidP="007E0942">
      <w:pPr>
        <w:spacing w:after="0" w:line="240" w:lineRule="auto"/>
        <w:jc w:val="both"/>
        <w:rPr>
          <w:rFonts w:ascii="Times New Roman" w:hAnsi="Times New Roman" w:cs="Times New Roman"/>
          <w:sz w:val="24"/>
          <w:szCs w:val="24"/>
        </w:rPr>
      </w:pPr>
    </w:p>
    <w:p w14:paraId="040AEC44" w14:textId="4072E7A2" w:rsidR="00C34128" w:rsidRPr="00CF39DD" w:rsidRDefault="00C3412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Järeldus mõju olulisuse kohta</w:t>
      </w:r>
      <w:r w:rsidRPr="00CF39DD">
        <w:rPr>
          <w:rFonts w:ascii="Times New Roman" w:hAnsi="Times New Roman" w:cs="Times New Roman"/>
          <w:sz w:val="24"/>
          <w:szCs w:val="24"/>
        </w:rPr>
        <w:t xml:space="preserve">: muudatus </w:t>
      </w:r>
      <w:r w:rsidR="00586F8E" w:rsidRPr="00CF39DD">
        <w:rPr>
          <w:rFonts w:ascii="Times New Roman" w:hAnsi="Times New Roman" w:cs="Times New Roman"/>
          <w:sz w:val="24"/>
          <w:szCs w:val="24"/>
        </w:rPr>
        <w:t xml:space="preserve">avaldab </w:t>
      </w:r>
      <w:r w:rsidR="00112F79" w:rsidRPr="00CF39DD">
        <w:rPr>
          <w:rFonts w:ascii="Times New Roman" w:hAnsi="Times New Roman" w:cs="Times New Roman"/>
          <w:sz w:val="24"/>
          <w:szCs w:val="24"/>
        </w:rPr>
        <w:t xml:space="preserve">sihtrühmale </w:t>
      </w:r>
      <w:r w:rsidR="00112F79" w:rsidRPr="008922CD">
        <w:rPr>
          <w:rFonts w:ascii="Times New Roman" w:hAnsi="Times New Roman" w:cs="Times New Roman"/>
          <w:color w:val="0070C0"/>
          <w:sz w:val="24"/>
          <w:szCs w:val="24"/>
        </w:rPr>
        <w:t>positiivset sotsiaalset mõju</w:t>
      </w:r>
      <w:r w:rsidR="00112F79" w:rsidRPr="00CF39DD">
        <w:rPr>
          <w:rFonts w:ascii="Times New Roman" w:hAnsi="Times New Roman" w:cs="Times New Roman"/>
          <w:sz w:val="24"/>
          <w:szCs w:val="24"/>
        </w:rPr>
        <w:t>. Kuigi töökohavahe</w:t>
      </w:r>
      <w:r w:rsidR="00F06810" w:rsidRPr="00CF39DD">
        <w:rPr>
          <w:rFonts w:ascii="Times New Roman" w:hAnsi="Times New Roman" w:cs="Times New Roman"/>
          <w:sz w:val="24"/>
          <w:szCs w:val="24"/>
        </w:rPr>
        <w:t>t</w:t>
      </w:r>
      <w:r w:rsidR="00D222DA">
        <w:rPr>
          <w:rFonts w:ascii="Times New Roman" w:hAnsi="Times New Roman" w:cs="Times New Roman"/>
          <w:sz w:val="24"/>
          <w:szCs w:val="24"/>
        </w:rPr>
        <w:t>use registreerimise</w:t>
      </w:r>
      <w:r w:rsidR="00112F79" w:rsidRPr="00CF39DD">
        <w:rPr>
          <w:rFonts w:ascii="Times New Roman" w:hAnsi="Times New Roman" w:cs="Times New Roman"/>
          <w:sz w:val="24"/>
          <w:szCs w:val="24"/>
        </w:rPr>
        <w:t xml:space="preserve"> uus </w:t>
      </w:r>
      <w:r w:rsidR="00D222DA">
        <w:rPr>
          <w:rFonts w:ascii="Times New Roman" w:hAnsi="Times New Roman" w:cs="Times New Roman"/>
          <w:sz w:val="24"/>
          <w:szCs w:val="24"/>
        </w:rPr>
        <w:t>menetlus</w:t>
      </w:r>
      <w:r w:rsidR="00D222DA" w:rsidRPr="00CF39DD">
        <w:rPr>
          <w:rFonts w:ascii="Times New Roman" w:hAnsi="Times New Roman" w:cs="Times New Roman"/>
          <w:sz w:val="24"/>
          <w:szCs w:val="24"/>
        </w:rPr>
        <w:t xml:space="preserve"> </w:t>
      </w:r>
      <w:r w:rsidR="00112F79" w:rsidRPr="00CF39DD">
        <w:rPr>
          <w:rFonts w:ascii="Times New Roman" w:hAnsi="Times New Roman" w:cs="Times New Roman"/>
          <w:sz w:val="24"/>
          <w:szCs w:val="24"/>
        </w:rPr>
        <w:t>tingib teatava kohanemise vajaduse, siis muutub töökoha</w:t>
      </w:r>
      <w:r w:rsidR="00D222DA">
        <w:rPr>
          <w:rFonts w:ascii="Times New Roman" w:hAnsi="Times New Roman" w:cs="Times New Roman"/>
          <w:sz w:val="24"/>
          <w:szCs w:val="24"/>
        </w:rPr>
        <w:t xml:space="preserve">vahetus </w:t>
      </w:r>
      <w:r w:rsidR="00112F79" w:rsidRPr="00CF39DD">
        <w:rPr>
          <w:rFonts w:ascii="Times New Roman" w:hAnsi="Times New Roman" w:cs="Times New Roman"/>
          <w:sz w:val="24"/>
          <w:szCs w:val="24"/>
        </w:rPr>
        <w:t>välismaalase jaoks hõlpsamaks ja kiiremaks.</w:t>
      </w:r>
    </w:p>
    <w:p w14:paraId="307D9ED2" w14:textId="77777777" w:rsidR="00421A51" w:rsidRPr="00CF39DD" w:rsidRDefault="00421A51" w:rsidP="007E0942">
      <w:pPr>
        <w:spacing w:after="0" w:line="240" w:lineRule="auto"/>
        <w:jc w:val="both"/>
        <w:rPr>
          <w:rFonts w:ascii="Times New Roman" w:hAnsi="Times New Roman" w:cs="Times New Roman"/>
          <w:sz w:val="24"/>
          <w:szCs w:val="24"/>
        </w:rPr>
      </w:pPr>
    </w:p>
    <w:p w14:paraId="0738CB7F" w14:textId="53AC36D4" w:rsidR="00B24F86" w:rsidRPr="00CF39DD" w:rsidRDefault="00421A51" w:rsidP="007E0942">
      <w:pPr>
        <w:keepNext/>
        <w:spacing w:after="0" w:line="240" w:lineRule="auto"/>
        <w:jc w:val="both"/>
        <w:rPr>
          <w:rFonts w:ascii="Times New Roman" w:hAnsi="Times New Roman" w:cs="Times New Roman"/>
          <w:b/>
          <w:sz w:val="24"/>
          <w:szCs w:val="24"/>
        </w:rPr>
      </w:pPr>
      <w:r w:rsidRPr="00CF39DD">
        <w:rPr>
          <w:rFonts w:ascii="Times New Roman" w:hAnsi="Times New Roman" w:cs="Times New Roman"/>
          <w:b/>
          <w:sz w:val="24"/>
          <w:szCs w:val="24"/>
        </w:rPr>
        <w:t xml:space="preserve">6.1.2. </w:t>
      </w:r>
      <w:r w:rsidR="00A72264" w:rsidRPr="00CF39DD">
        <w:rPr>
          <w:rFonts w:ascii="Times New Roman" w:hAnsi="Times New Roman" w:cs="Times New Roman"/>
          <w:b/>
          <w:sz w:val="24"/>
          <w:szCs w:val="24"/>
        </w:rPr>
        <w:t xml:space="preserve">Mõju </w:t>
      </w:r>
      <w:r w:rsidR="00C34128" w:rsidRPr="00CF39DD">
        <w:rPr>
          <w:rFonts w:ascii="Times New Roman" w:hAnsi="Times New Roman" w:cs="Times New Roman"/>
          <w:b/>
          <w:sz w:val="24"/>
          <w:szCs w:val="24"/>
        </w:rPr>
        <w:t>majandusele</w:t>
      </w:r>
    </w:p>
    <w:p w14:paraId="66D1A967" w14:textId="77777777" w:rsidR="00421A51" w:rsidRPr="00CF39DD" w:rsidRDefault="00421A51" w:rsidP="007E0942">
      <w:pPr>
        <w:keepNext/>
        <w:spacing w:after="0" w:line="240" w:lineRule="auto"/>
        <w:jc w:val="both"/>
        <w:rPr>
          <w:rFonts w:ascii="Times New Roman" w:hAnsi="Times New Roman" w:cs="Times New Roman"/>
          <w:bCs/>
          <w:sz w:val="24"/>
          <w:szCs w:val="24"/>
        </w:rPr>
      </w:pPr>
    </w:p>
    <w:p w14:paraId="3580FAEB" w14:textId="483A299B" w:rsidR="00D222DA" w:rsidRDefault="00C34128" w:rsidP="007E0942">
      <w:pPr>
        <w:suppressAutoHyphens/>
        <w:spacing w:after="0" w:line="240" w:lineRule="auto"/>
        <w:jc w:val="both"/>
        <w:rPr>
          <w:rFonts w:ascii="Times New Roman" w:hAnsi="Times New Roman" w:cs="Times New Roman"/>
          <w:sz w:val="24"/>
          <w:szCs w:val="24"/>
        </w:rPr>
      </w:pPr>
      <w:r w:rsidRPr="00CF39DD">
        <w:rPr>
          <w:rFonts w:ascii="Times New Roman" w:hAnsi="Times New Roman"/>
          <w:sz w:val="24"/>
          <w:u w:val="single"/>
        </w:rPr>
        <w:t>Sihtrühm</w:t>
      </w:r>
      <w:r w:rsidRPr="00CF39DD">
        <w:rPr>
          <w:rFonts w:ascii="Times New Roman" w:hAnsi="Times New Roman" w:cs="Times New Roman"/>
          <w:sz w:val="24"/>
          <w:szCs w:val="24"/>
        </w:rPr>
        <w:t xml:space="preserve">: </w:t>
      </w:r>
      <w:r w:rsidR="00302109" w:rsidRPr="00CF39DD">
        <w:rPr>
          <w:rFonts w:ascii="Times New Roman" w:hAnsi="Times New Roman" w:cs="Times New Roman"/>
          <w:color w:val="00000A"/>
          <w:sz w:val="24"/>
          <w:szCs w:val="24"/>
        </w:rPr>
        <w:t xml:space="preserve">Eesti ettevõtted, kes </w:t>
      </w:r>
      <w:r w:rsidR="00FA7D6A" w:rsidRPr="00CF39DD">
        <w:rPr>
          <w:rFonts w:ascii="Times New Roman" w:hAnsi="Times New Roman" w:cs="Times New Roman"/>
          <w:color w:val="00000A"/>
          <w:sz w:val="24"/>
          <w:szCs w:val="24"/>
        </w:rPr>
        <w:t xml:space="preserve">soovivad tööle võtta juba kehtivat töötamiseks </w:t>
      </w:r>
      <w:r w:rsidR="006618A1">
        <w:rPr>
          <w:rFonts w:ascii="Times New Roman" w:hAnsi="Times New Roman" w:cs="Times New Roman"/>
          <w:color w:val="00000A"/>
          <w:sz w:val="24"/>
          <w:szCs w:val="24"/>
        </w:rPr>
        <w:t>antud</w:t>
      </w:r>
      <w:r w:rsidR="00FA7D6A" w:rsidRPr="00CF39DD">
        <w:rPr>
          <w:rFonts w:ascii="Times New Roman" w:hAnsi="Times New Roman" w:cs="Times New Roman"/>
          <w:color w:val="00000A"/>
          <w:sz w:val="24"/>
          <w:szCs w:val="24"/>
        </w:rPr>
        <w:t xml:space="preserve"> tähtajalist elamisluba omavat välismaalast. </w:t>
      </w:r>
      <w:r w:rsidR="00223D30" w:rsidRPr="00CF39DD">
        <w:rPr>
          <w:rFonts w:ascii="Times New Roman" w:hAnsi="Times New Roman" w:cs="Times New Roman"/>
          <w:color w:val="00000A"/>
          <w:sz w:val="24"/>
          <w:szCs w:val="24"/>
        </w:rPr>
        <w:t>Majanduslikult aktiivseid ettevõtteid on 2024. aasta seisuga Eestis 158 378.</w:t>
      </w:r>
      <w:r w:rsidR="00223D30" w:rsidRPr="00CF39DD">
        <w:rPr>
          <w:rFonts w:ascii="Times New Roman" w:hAnsi="Times New Roman" w:cs="Times New Roman"/>
          <w:color w:val="00000A"/>
          <w:sz w:val="24"/>
          <w:szCs w:val="24"/>
          <w:vertAlign w:val="superscript"/>
        </w:rPr>
        <w:footnoteReference w:id="30"/>
      </w:r>
      <w:r w:rsidR="00223D30" w:rsidRPr="00CF39DD">
        <w:rPr>
          <w:rFonts w:ascii="Times New Roman" w:hAnsi="Times New Roman" w:cs="Times New Roman"/>
          <w:color w:val="00000A"/>
          <w:sz w:val="24"/>
          <w:szCs w:val="24"/>
        </w:rPr>
        <w:t xml:space="preserve"> </w:t>
      </w:r>
      <w:r w:rsidR="00F8455B" w:rsidRPr="00CF39DD">
        <w:rPr>
          <w:rFonts w:ascii="Times New Roman" w:hAnsi="Times New Roman" w:cs="Times New Roman"/>
          <w:sz w:val="24"/>
          <w:szCs w:val="24"/>
        </w:rPr>
        <w:t>Tööandjaid, kelle juures töötamiseks 2024. a</w:t>
      </w:r>
      <w:r w:rsidR="00D54F9C">
        <w:rPr>
          <w:rFonts w:ascii="Times New Roman" w:hAnsi="Times New Roman" w:cs="Times New Roman"/>
          <w:sz w:val="24"/>
          <w:szCs w:val="24"/>
        </w:rPr>
        <w:t>astal</w:t>
      </w:r>
      <w:r w:rsidR="00F8455B" w:rsidRPr="00CF39DD">
        <w:rPr>
          <w:rFonts w:ascii="Times New Roman" w:hAnsi="Times New Roman" w:cs="Times New Roman"/>
          <w:sz w:val="24"/>
          <w:szCs w:val="24"/>
        </w:rPr>
        <w:t xml:space="preserve"> tähtajalist elamisluba töötamiseks taotleti</w:t>
      </w:r>
      <w:r w:rsidR="003F09E2" w:rsidRPr="00CF39DD">
        <w:rPr>
          <w:rFonts w:ascii="Times New Roman" w:hAnsi="Times New Roman" w:cs="Times New Roman"/>
          <w:sz w:val="24"/>
          <w:szCs w:val="24"/>
        </w:rPr>
        <w:t xml:space="preserve"> või pikendati</w:t>
      </w:r>
      <w:r w:rsidR="00F8455B" w:rsidRPr="00CF39DD">
        <w:rPr>
          <w:rFonts w:ascii="Times New Roman" w:hAnsi="Times New Roman" w:cs="Times New Roman"/>
          <w:sz w:val="24"/>
          <w:szCs w:val="24"/>
        </w:rPr>
        <w:t xml:space="preserve">, oli </w:t>
      </w:r>
      <w:r w:rsidR="003F09E2" w:rsidRPr="00CF39DD">
        <w:rPr>
          <w:rFonts w:ascii="Times New Roman" w:hAnsi="Times New Roman" w:cs="Times New Roman"/>
          <w:sz w:val="24"/>
          <w:szCs w:val="24"/>
        </w:rPr>
        <w:t>1092</w:t>
      </w:r>
      <w:r w:rsidR="00F8455B" w:rsidRPr="00CF39DD">
        <w:rPr>
          <w:rFonts w:ascii="Times New Roman" w:hAnsi="Times New Roman" w:cs="Times New Roman"/>
          <w:sz w:val="24"/>
          <w:szCs w:val="24"/>
        </w:rPr>
        <w:t xml:space="preserve">. </w:t>
      </w:r>
    </w:p>
    <w:p w14:paraId="51A4C261" w14:textId="77777777" w:rsidR="00D222DA" w:rsidRDefault="00D222DA" w:rsidP="007E0942">
      <w:pPr>
        <w:suppressAutoHyphens/>
        <w:spacing w:after="0" w:line="240" w:lineRule="auto"/>
        <w:jc w:val="both"/>
        <w:rPr>
          <w:rFonts w:ascii="Times New Roman" w:hAnsi="Times New Roman" w:cs="Times New Roman"/>
          <w:sz w:val="24"/>
          <w:szCs w:val="24"/>
        </w:rPr>
      </w:pPr>
    </w:p>
    <w:p w14:paraId="6C8891B6" w14:textId="77777777" w:rsidR="00D222DA" w:rsidRPr="00CF39DD" w:rsidRDefault="00D222DA" w:rsidP="00D222DA">
      <w:pPr>
        <w:suppressAutoHyphens/>
        <w:spacing w:after="0" w:line="240" w:lineRule="auto"/>
        <w:jc w:val="both"/>
        <w:rPr>
          <w:rFonts w:ascii="Times New Roman" w:hAnsi="Times New Roman" w:cs="Times New Roman"/>
          <w:sz w:val="24"/>
          <w:szCs w:val="24"/>
        </w:rPr>
      </w:pPr>
      <w:r w:rsidRPr="00CF39DD">
        <w:rPr>
          <w:rFonts w:ascii="Times New Roman" w:eastAsia="Calibri" w:hAnsi="Times New Roman" w:cs="Times New Roman"/>
          <w:b/>
          <w:bCs/>
          <w:sz w:val="24"/>
          <w:szCs w:val="24"/>
        </w:rPr>
        <w:t xml:space="preserve">Tabel </w:t>
      </w:r>
      <w:r w:rsidRPr="00574E04">
        <w:rPr>
          <w:rFonts w:ascii="Times New Roman" w:eastAsia="Calibri" w:hAnsi="Times New Roman" w:cs="Times New Roman"/>
          <w:b/>
          <w:bCs/>
          <w:sz w:val="24"/>
          <w:szCs w:val="24"/>
        </w:rPr>
        <w:t xml:space="preserve">9.  </w:t>
      </w:r>
      <w:r w:rsidRPr="00574E04">
        <w:rPr>
          <w:rFonts w:ascii="Times New Roman" w:hAnsi="Times New Roman" w:cs="Times New Roman"/>
          <w:b/>
          <w:bCs/>
          <w:sz w:val="24"/>
          <w:szCs w:val="24"/>
        </w:rPr>
        <w:t>Tööandjaid, kelle juures töötamiseks tähtajalist elamisluba töötamiseks taotleti või pikendati</w:t>
      </w:r>
    </w:p>
    <w:tbl>
      <w:tblPr>
        <w:tblW w:w="9063" w:type="dxa"/>
        <w:tblInd w:w="-1" w:type="dxa"/>
        <w:tblCellMar>
          <w:left w:w="0" w:type="dxa"/>
          <w:right w:w="0" w:type="dxa"/>
        </w:tblCellMar>
        <w:tblLook w:val="04A0" w:firstRow="1" w:lastRow="0" w:firstColumn="1" w:lastColumn="0" w:noHBand="0" w:noVBand="1"/>
      </w:tblPr>
      <w:tblGrid>
        <w:gridCol w:w="6087"/>
        <w:gridCol w:w="992"/>
        <w:gridCol w:w="992"/>
        <w:gridCol w:w="992"/>
      </w:tblGrid>
      <w:tr w:rsidR="00D222DA" w:rsidRPr="00CF39DD" w14:paraId="6CE2EED0" w14:textId="77777777" w:rsidTr="00963553">
        <w:trPr>
          <w:trHeight w:val="260"/>
        </w:trPr>
        <w:tc>
          <w:tcPr>
            <w:tcW w:w="6087" w:type="dxa"/>
            <w:tcBorders>
              <w:top w:val="single" w:sz="8" w:space="0" w:color="auto"/>
              <w:left w:val="single" w:sz="8" w:space="0" w:color="auto"/>
              <w:bottom w:val="single" w:sz="8" w:space="0" w:color="auto"/>
              <w:right w:val="single" w:sz="8" w:space="0" w:color="auto"/>
            </w:tcBorders>
          </w:tcPr>
          <w:p w14:paraId="4E4AEF89" w14:textId="77777777" w:rsidR="00D222DA" w:rsidRPr="00CF39DD" w:rsidRDefault="00D222DA" w:rsidP="00E44434">
            <w:pPr>
              <w:suppressAutoHyphens/>
              <w:spacing w:after="0" w:line="240" w:lineRule="auto"/>
              <w:jc w:val="both"/>
              <w:rPr>
                <w:rFonts w:ascii="Times New Roman" w:hAnsi="Times New Roman" w:cs="Times New Roman"/>
                <w:b/>
                <w:bCs/>
                <w:color w:val="00000A"/>
                <w:sz w:val="24"/>
                <w:szCs w:val="24"/>
              </w:rPr>
            </w:pPr>
          </w:p>
        </w:tc>
        <w:tc>
          <w:tcPr>
            <w:tcW w:w="992" w:type="dxa"/>
            <w:tcBorders>
              <w:top w:val="single" w:sz="8" w:space="0" w:color="auto"/>
              <w:left w:val="single" w:sz="8" w:space="0" w:color="auto"/>
              <w:bottom w:val="single" w:sz="8" w:space="0" w:color="auto"/>
              <w:right w:val="single" w:sz="8" w:space="0" w:color="auto"/>
            </w:tcBorders>
            <w:shd w:val="clear" w:color="auto" w:fill="0070C0"/>
            <w:noWrap/>
            <w:tcMar>
              <w:top w:w="0" w:type="dxa"/>
              <w:left w:w="70" w:type="dxa"/>
              <w:bottom w:w="0" w:type="dxa"/>
              <w:right w:w="70" w:type="dxa"/>
            </w:tcMar>
            <w:vAlign w:val="center"/>
            <w:hideMark/>
          </w:tcPr>
          <w:p w14:paraId="2BD4391B" w14:textId="77777777" w:rsidR="00D222DA" w:rsidRPr="00963553" w:rsidRDefault="00D222DA" w:rsidP="00963553">
            <w:pPr>
              <w:suppressAutoHyphens/>
              <w:spacing w:after="0" w:line="240" w:lineRule="auto"/>
              <w:jc w:val="center"/>
              <w:rPr>
                <w:rFonts w:ascii="Times New Roman" w:hAnsi="Times New Roman" w:cs="Times New Roman"/>
                <w:b/>
                <w:bCs/>
                <w:color w:val="FFFFFF" w:themeColor="background1"/>
                <w:sz w:val="24"/>
                <w:szCs w:val="24"/>
              </w:rPr>
            </w:pPr>
            <w:r w:rsidRPr="00963553">
              <w:rPr>
                <w:rFonts w:ascii="Times New Roman" w:hAnsi="Times New Roman" w:cs="Times New Roman"/>
                <w:b/>
                <w:bCs/>
                <w:color w:val="FFFFFF" w:themeColor="background1"/>
                <w:sz w:val="24"/>
                <w:szCs w:val="24"/>
              </w:rPr>
              <w:t>2022</w:t>
            </w:r>
          </w:p>
        </w:tc>
        <w:tc>
          <w:tcPr>
            <w:tcW w:w="992" w:type="dxa"/>
            <w:tcBorders>
              <w:top w:val="single" w:sz="8" w:space="0" w:color="auto"/>
              <w:left w:val="nil"/>
              <w:bottom w:val="single" w:sz="8" w:space="0" w:color="auto"/>
              <w:right w:val="single" w:sz="8" w:space="0" w:color="auto"/>
            </w:tcBorders>
            <w:shd w:val="clear" w:color="auto" w:fill="0070C0"/>
            <w:noWrap/>
            <w:tcMar>
              <w:top w:w="0" w:type="dxa"/>
              <w:left w:w="70" w:type="dxa"/>
              <w:bottom w:w="0" w:type="dxa"/>
              <w:right w:w="70" w:type="dxa"/>
            </w:tcMar>
            <w:vAlign w:val="center"/>
            <w:hideMark/>
          </w:tcPr>
          <w:p w14:paraId="079F8E97" w14:textId="77777777" w:rsidR="00D222DA" w:rsidRPr="00963553" w:rsidRDefault="00D222DA" w:rsidP="00963553">
            <w:pPr>
              <w:suppressAutoHyphens/>
              <w:spacing w:after="0" w:line="240" w:lineRule="auto"/>
              <w:jc w:val="center"/>
              <w:rPr>
                <w:rFonts w:ascii="Times New Roman" w:hAnsi="Times New Roman" w:cs="Times New Roman"/>
                <w:b/>
                <w:bCs/>
                <w:color w:val="FFFFFF" w:themeColor="background1"/>
                <w:sz w:val="24"/>
                <w:szCs w:val="24"/>
              </w:rPr>
            </w:pPr>
            <w:r w:rsidRPr="00963553">
              <w:rPr>
                <w:rFonts w:ascii="Times New Roman" w:hAnsi="Times New Roman" w:cs="Times New Roman"/>
                <w:b/>
                <w:bCs/>
                <w:color w:val="FFFFFF" w:themeColor="background1"/>
                <w:sz w:val="24"/>
                <w:szCs w:val="24"/>
              </w:rPr>
              <w:t>2023</w:t>
            </w:r>
          </w:p>
        </w:tc>
        <w:tc>
          <w:tcPr>
            <w:tcW w:w="992" w:type="dxa"/>
            <w:tcBorders>
              <w:top w:val="single" w:sz="8" w:space="0" w:color="auto"/>
              <w:left w:val="nil"/>
              <w:bottom w:val="single" w:sz="8" w:space="0" w:color="auto"/>
              <w:right w:val="single" w:sz="8" w:space="0" w:color="auto"/>
            </w:tcBorders>
            <w:shd w:val="clear" w:color="auto" w:fill="0070C0"/>
            <w:noWrap/>
            <w:tcMar>
              <w:top w:w="0" w:type="dxa"/>
              <w:left w:w="70" w:type="dxa"/>
              <w:bottom w:w="0" w:type="dxa"/>
              <w:right w:w="70" w:type="dxa"/>
            </w:tcMar>
            <w:vAlign w:val="center"/>
            <w:hideMark/>
          </w:tcPr>
          <w:p w14:paraId="0F2DD8CD" w14:textId="77777777" w:rsidR="00D222DA" w:rsidRPr="00963553" w:rsidRDefault="00D222DA" w:rsidP="00963553">
            <w:pPr>
              <w:suppressAutoHyphens/>
              <w:spacing w:after="0" w:line="240" w:lineRule="auto"/>
              <w:jc w:val="center"/>
              <w:rPr>
                <w:rFonts w:ascii="Times New Roman" w:hAnsi="Times New Roman" w:cs="Times New Roman"/>
                <w:b/>
                <w:bCs/>
                <w:color w:val="FFFFFF" w:themeColor="background1"/>
                <w:sz w:val="24"/>
                <w:szCs w:val="24"/>
              </w:rPr>
            </w:pPr>
            <w:r w:rsidRPr="00963553">
              <w:rPr>
                <w:rFonts w:ascii="Times New Roman" w:hAnsi="Times New Roman" w:cs="Times New Roman"/>
                <w:b/>
                <w:bCs/>
                <w:color w:val="FFFFFF" w:themeColor="background1"/>
                <w:sz w:val="24"/>
                <w:szCs w:val="24"/>
              </w:rPr>
              <w:t>2024</w:t>
            </w:r>
          </w:p>
        </w:tc>
      </w:tr>
      <w:tr w:rsidR="00D222DA" w:rsidRPr="00CF39DD" w14:paraId="7231A69A" w14:textId="77777777" w:rsidTr="00963553">
        <w:trPr>
          <w:trHeight w:val="250"/>
        </w:trPr>
        <w:tc>
          <w:tcPr>
            <w:tcW w:w="6087" w:type="dxa"/>
            <w:tcBorders>
              <w:top w:val="nil"/>
              <w:left w:val="single" w:sz="8" w:space="0" w:color="auto"/>
              <w:bottom w:val="single" w:sz="8" w:space="0" w:color="auto"/>
              <w:right w:val="single" w:sz="8" w:space="0" w:color="auto"/>
            </w:tcBorders>
          </w:tcPr>
          <w:p w14:paraId="58F08032" w14:textId="77777777" w:rsidR="00D222DA" w:rsidRPr="00CF39DD" w:rsidRDefault="00D222DA" w:rsidP="00E44434">
            <w:pPr>
              <w:suppressAutoHyphens/>
              <w:spacing w:after="0" w:line="240" w:lineRule="auto"/>
              <w:ind w:right="136"/>
              <w:jc w:val="both"/>
              <w:rPr>
                <w:rFonts w:ascii="Times New Roman" w:hAnsi="Times New Roman" w:cs="Times New Roman"/>
                <w:color w:val="00000A"/>
                <w:sz w:val="24"/>
                <w:szCs w:val="24"/>
              </w:rPr>
            </w:pPr>
            <w:r w:rsidRPr="00CF39DD">
              <w:rPr>
                <w:rFonts w:ascii="Times New Roman" w:hAnsi="Times New Roman" w:cs="Times New Roman"/>
                <w:color w:val="00000A"/>
                <w:sz w:val="24"/>
                <w:szCs w:val="24"/>
              </w:rPr>
              <w:t xml:space="preserve">Tööandjate arv, kelle juures töötamiseks anti või pikendati tähtajalist elamisluba töötamiseks  </w:t>
            </w:r>
          </w:p>
        </w:tc>
        <w:tc>
          <w:tcPr>
            <w:tcW w:w="9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72E7E4" w14:textId="77777777" w:rsidR="00D222DA" w:rsidRPr="00CF39DD" w:rsidRDefault="00D222DA" w:rsidP="00963553">
            <w:pPr>
              <w:suppressAutoHyphens/>
              <w:spacing w:after="0" w:line="240" w:lineRule="auto"/>
              <w:jc w:val="center"/>
              <w:rPr>
                <w:rFonts w:ascii="Times New Roman" w:hAnsi="Times New Roman" w:cs="Times New Roman"/>
                <w:color w:val="00000A"/>
                <w:sz w:val="24"/>
                <w:szCs w:val="24"/>
              </w:rPr>
            </w:pPr>
            <w:r w:rsidRPr="00CF39DD">
              <w:rPr>
                <w:rFonts w:ascii="Times New Roman" w:hAnsi="Times New Roman" w:cs="Times New Roman"/>
                <w:color w:val="00000A"/>
                <w:sz w:val="24"/>
                <w:szCs w:val="24"/>
              </w:rPr>
              <w:t>1280</w:t>
            </w: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36D49E" w14:textId="77777777" w:rsidR="00D222DA" w:rsidRPr="00CF39DD" w:rsidRDefault="00D222DA" w:rsidP="00963553">
            <w:pPr>
              <w:suppressAutoHyphens/>
              <w:spacing w:after="0" w:line="240" w:lineRule="auto"/>
              <w:jc w:val="center"/>
              <w:rPr>
                <w:rFonts w:ascii="Times New Roman" w:hAnsi="Times New Roman" w:cs="Times New Roman"/>
                <w:color w:val="00000A"/>
                <w:sz w:val="24"/>
                <w:szCs w:val="24"/>
              </w:rPr>
            </w:pPr>
            <w:r w:rsidRPr="00CF39DD">
              <w:rPr>
                <w:rFonts w:ascii="Times New Roman" w:hAnsi="Times New Roman" w:cs="Times New Roman"/>
                <w:color w:val="00000A"/>
                <w:sz w:val="24"/>
                <w:szCs w:val="24"/>
              </w:rPr>
              <w:t>1284</w:t>
            </w: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E87937B" w14:textId="77777777" w:rsidR="00D222DA" w:rsidRPr="00CF39DD" w:rsidRDefault="00D222DA" w:rsidP="00963553">
            <w:pPr>
              <w:suppressAutoHyphens/>
              <w:spacing w:after="0" w:line="240" w:lineRule="auto"/>
              <w:jc w:val="center"/>
              <w:rPr>
                <w:rFonts w:ascii="Times New Roman" w:hAnsi="Times New Roman" w:cs="Times New Roman"/>
                <w:color w:val="00000A"/>
                <w:sz w:val="24"/>
                <w:szCs w:val="24"/>
              </w:rPr>
            </w:pPr>
            <w:r w:rsidRPr="00CF39DD">
              <w:rPr>
                <w:rFonts w:ascii="Times New Roman" w:hAnsi="Times New Roman" w:cs="Times New Roman"/>
                <w:color w:val="00000A"/>
                <w:sz w:val="24"/>
                <w:szCs w:val="24"/>
              </w:rPr>
              <w:t>1092</w:t>
            </w:r>
          </w:p>
        </w:tc>
      </w:tr>
    </w:tbl>
    <w:p w14:paraId="75D168BD" w14:textId="77777777" w:rsidR="00D222DA" w:rsidRPr="00F75698" w:rsidRDefault="00D222DA" w:rsidP="00D222DA">
      <w:pPr>
        <w:spacing w:after="0" w:line="240" w:lineRule="auto"/>
        <w:jc w:val="both"/>
        <w:rPr>
          <w:rFonts w:ascii="Times New Roman" w:hAnsi="Times New Roman" w:cs="Times New Roman"/>
        </w:rPr>
      </w:pPr>
      <w:r w:rsidRPr="00F75698">
        <w:rPr>
          <w:rFonts w:ascii="Times New Roman" w:hAnsi="Times New Roman" w:cs="Times New Roman"/>
        </w:rPr>
        <w:lastRenderedPageBreak/>
        <w:t>Allikas: PPA</w:t>
      </w:r>
    </w:p>
    <w:p w14:paraId="14EDD261" w14:textId="77777777" w:rsidR="00D222DA" w:rsidRDefault="00D222DA" w:rsidP="007E0942">
      <w:pPr>
        <w:suppressAutoHyphens/>
        <w:spacing w:after="0" w:line="240" w:lineRule="auto"/>
        <w:jc w:val="both"/>
        <w:rPr>
          <w:rFonts w:ascii="Times New Roman" w:hAnsi="Times New Roman" w:cs="Times New Roman"/>
          <w:sz w:val="24"/>
          <w:szCs w:val="24"/>
        </w:rPr>
      </w:pPr>
    </w:p>
    <w:p w14:paraId="2305379F" w14:textId="280E8866" w:rsidR="00D222DA" w:rsidRDefault="00F8455B" w:rsidP="007E0942">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2024. </w:t>
      </w:r>
      <w:r w:rsidR="00D54F9C">
        <w:rPr>
          <w:rFonts w:ascii="Times New Roman" w:hAnsi="Times New Roman" w:cs="Times New Roman"/>
          <w:sz w:val="24"/>
          <w:szCs w:val="24"/>
        </w:rPr>
        <w:t>aasta</w:t>
      </w:r>
      <w:r w:rsidRPr="00CF39DD">
        <w:rPr>
          <w:rFonts w:ascii="Times New Roman" w:hAnsi="Times New Roman" w:cs="Times New Roman"/>
          <w:sz w:val="24"/>
          <w:szCs w:val="24"/>
        </w:rPr>
        <w:t xml:space="preserve"> detsembri lõpu seisuga omas kehtivat elamisluba töötamiseks kokku 10 327 välismaalast, kuid mitte kõik neist ei soovi töökohta vahetada. Aastas taotleb uut tähtajalist elamisluba töötamiseks </w:t>
      </w:r>
      <w:r w:rsidR="003E7B16">
        <w:rPr>
          <w:rFonts w:ascii="Times New Roman" w:hAnsi="Times New Roman" w:cs="Times New Roman"/>
          <w:sz w:val="24"/>
          <w:szCs w:val="24"/>
        </w:rPr>
        <w:t>ligikaudu</w:t>
      </w:r>
      <w:r w:rsidRPr="00CF39DD">
        <w:rPr>
          <w:rFonts w:ascii="Times New Roman" w:hAnsi="Times New Roman" w:cs="Times New Roman"/>
          <w:sz w:val="24"/>
          <w:szCs w:val="24"/>
        </w:rPr>
        <w:t xml:space="preserve"> 720 välismaalast, kes juba omab tähtajalist elamisluba töötamiseks. </w:t>
      </w:r>
    </w:p>
    <w:p w14:paraId="25035A3D" w14:textId="77777777" w:rsidR="00D222DA" w:rsidRDefault="00D222DA" w:rsidP="007E0942">
      <w:pPr>
        <w:suppressAutoHyphens/>
        <w:spacing w:after="0" w:line="240" w:lineRule="auto"/>
        <w:jc w:val="both"/>
        <w:rPr>
          <w:rFonts w:ascii="Times New Roman" w:hAnsi="Times New Roman" w:cs="Times New Roman"/>
          <w:sz w:val="24"/>
          <w:szCs w:val="24"/>
        </w:rPr>
      </w:pPr>
    </w:p>
    <w:p w14:paraId="3CBF9BEF" w14:textId="4F0B8CFD" w:rsidR="0084025E" w:rsidRDefault="00F8455B" w:rsidP="007E0942">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Võttes arvesse majanduslikult aktiivsete ettevõtete arvu</w:t>
      </w:r>
      <w:r w:rsidR="00D222DA">
        <w:rPr>
          <w:rFonts w:ascii="Times New Roman" w:hAnsi="Times New Roman" w:cs="Times New Roman"/>
          <w:sz w:val="24"/>
          <w:szCs w:val="24"/>
        </w:rPr>
        <w:t xml:space="preserve"> ning potentsiaalselt töökohta vahetavate välismaalaste arvu</w:t>
      </w:r>
      <w:r w:rsidRPr="00CF39DD">
        <w:rPr>
          <w:rFonts w:ascii="Times New Roman" w:hAnsi="Times New Roman" w:cs="Times New Roman"/>
          <w:sz w:val="24"/>
          <w:szCs w:val="24"/>
        </w:rPr>
        <w:t xml:space="preserve">, on sihtrühm </w:t>
      </w:r>
      <w:r w:rsidRPr="00CF39DD">
        <w:rPr>
          <w:rFonts w:ascii="Times New Roman" w:hAnsi="Times New Roman" w:cs="Times New Roman"/>
          <w:b/>
          <w:bCs/>
          <w:sz w:val="24"/>
          <w:szCs w:val="24"/>
        </w:rPr>
        <w:t>väike</w:t>
      </w:r>
      <w:r w:rsidRPr="00CF39DD">
        <w:rPr>
          <w:rFonts w:ascii="Times New Roman" w:hAnsi="Times New Roman" w:cs="Times New Roman"/>
          <w:sz w:val="24"/>
          <w:szCs w:val="24"/>
        </w:rPr>
        <w:t xml:space="preserve">. </w:t>
      </w:r>
    </w:p>
    <w:p w14:paraId="48A9CAC0" w14:textId="77777777" w:rsidR="00767615" w:rsidRPr="00CF39DD" w:rsidRDefault="00767615" w:rsidP="007E0942">
      <w:pPr>
        <w:spacing w:after="0" w:line="240" w:lineRule="auto"/>
        <w:jc w:val="both"/>
        <w:rPr>
          <w:rFonts w:ascii="Times New Roman" w:hAnsi="Times New Roman" w:cs="Times New Roman"/>
          <w:sz w:val="24"/>
          <w:szCs w:val="24"/>
        </w:rPr>
      </w:pPr>
    </w:p>
    <w:p w14:paraId="26243AA9" w14:textId="46534FCA" w:rsidR="00302109" w:rsidRPr="00CF39DD" w:rsidRDefault="00C34128" w:rsidP="007E0942">
      <w:pPr>
        <w:spacing w:after="0" w:line="240" w:lineRule="auto"/>
        <w:jc w:val="both"/>
        <w:rPr>
          <w:rFonts w:ascii="Times New Roman" w:hAnsi="Times New Roman" w:cs="Times New Roman"/>
          <w:color w:val="00000A"/>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w:t>
      </w:r>
      <w:bookmarkStart w:id="192" w:name="_Hlk149736786"/>
      <w:r w:rsidR="00064AC8" w:rsidRPr="00CF39DD">
        <w:rPr>
          <w:rFonts w:ascii="Times New Roman" w:hAnsi="Times New Roman" w:cs="Times New Roman"/>
          <w:sz w:val="24"/>
          <w:szCs w:val="24"/>
        </w:rPr>
        <w:t xml:space="preserve"> </w:t>
      </w:r>
      <w:r w:rsidR="00064AC8" w:rsidRPr="00CF39DD">
        <w:rPr>
          <w:rFonts w:ascii="Times New Roman" w:hAnsi="Times New Roman" w:cs="Times New Roman"/>
          <w:b/>
          <w:bCs/>
          <w:sz w:val="24"/>
          <w:szCs w:val="24"/>
        </w:rPr>
        <w:t>keskmine</w:t>
      </w:r>
      <w:r w:rsidR="00064AC8" w:rsidRPr="00CF39DD">
        <w:rPr>
          <w:rFonts w:ascii="Times New Roman" w:hAnsi="Times New Roman" w:cs="Times New Roman"/>
          <w:sz w:val="24"/>
          <w:szCs w:val="24"/>
        </w:rPr>
        <w:t xml:space="preserve">. </w:t>
      </w:r>
      <w:r w:rsidR="00302109" w:rsidRPr="00CF39DD">
        <w:rPr>
          <w:rFonts w:ascii="Times New Roman" w:hAnsi="Times New Roman" w:cs="Times New Roman"/>
          <w:color w:val="00000A"/>
          <w:sz w:val="24"/>
          <w:szCs w:val="24"/>
        </w:rPr>
        <w:t>Eesti ettevõt</w:t>
      </w:r>
      <w:r w:rsidR="00F8455B" w:rsidRPr="00CF39DD">
        <w:rPr>
          <w:rFonts w:ascii="Times New Roman" w:hAnsi="Times New Roman" w:cs="Times New Roman"/>
          <w:color w:val="00000A"/>
          <w:sz w:val="24"/>
          <w:szCs w:val="24"/>
        </w:rPr>
        <w:t>ete</w:t>
      </w:r>
      <w:r w:rsidR="00302109" w:rsidRPr="00CF39DD">
        <w:rPr>
          <w:rFonts w:ascii="Times New Roman" w:hAnsi="Times New Roman" w:cs="Times New Roman"/>
          <w:color w:val="00000A"/>
          <w:sz w:val="24"/>
          <w:szCs w:val="24"/>
        </w:rPr>
        <w:t xml:space="preserve"> halduskoormus </w:t>
      </w:r>
      <w:r w:rsidR="00064AC8" w:rsidRPr="00CF39DD">
        <w:rPr>
          <w:rFonts w:ascii="Times New Roman" w:hAnsi="Times New Roman" w:cs="Times New Roman"/>
          <w:color w:val="00000A"/>
          <w:sz w:val="24"/>
          <w:szCs w:val="24"/>
        </w:rPr>
        <w:t xml:space="preserve">juba Eesti tööturul viibiva välismaalase </w:t>
      </w:r>
      <w:r w:rsidR="00F8455B" w:rsidRPr="00CF39DD">
        <w:rPr>
          <w:rFonts w:ascii="Times New Roman" w:hAnsi="Times New Roman" w:cs="Times New Roman"/>
          <w:color w:val="00000A"/>
          <w:sz w:val="24"/>
          <w:szCs w:val="24"/>
        </w:rPr>
        <w:t xml:space="preserve">tööle võtmiseks </w:t>
      </w:r>
      <w:r w:rsidR="00064AC8" w:rsidRPr="00CF39DD">
        <w:rPr>
          <w:rFonts w:ascii="Times New Roman" w:hAnsi="Times New Roman" w:cs="Times New Roman"/>
          <w:color w:val="00000A"/>
          <w:sz w:val="24"/>
          <w:szCs w:val="24"/>
        </w:rPr>
        <w:t xml:space="preserve">väheneb. Kehtiva </w:t>
      </w:r>
      <w:r w:rsidR="00D222DA">
        <w:rPr>
          <w:rFonts w:ascii="Times New Roman" w:hAnsi="Times New Roman" w:cs="Times New Roman"/>
          <w:color w:val="00000A"/>
          <w:sz w:val="24"/>
          <w:szCs w:val="24"/>
        </w:rPr>
        <w:t>korra</w:t>
      </w:r>
      <w:r w:rsidR="00D222DA" w:rsidRPr="00CF39DD">
        <w:rPr>
          <w:rFonts w:ascii="Times New Roman" w:hAnsi="Times New Roman" w:cs="Times New Roman"/>
          <w:color w:val="00000A"/>
          <w:sz w:val="24"/>
          <w:szCs w:val="24"/>
        </w:rPr>
        <w:t xml:space="preserve"> </w:t>
      </w:r>
      <w:r w:rsidR="00064AC8" w:rsidRPr="00CF39DD">
        <w:rPr>
          <w:rFonts w:ascii="Times New Roman" w:hAnsi="Times New Roman" w:cs="Times New Roman"/>
          <w:color w:val="00000A"/>
          <w:sz w:val="24"/>
          <w:szCs w:val="24"/>
        </w:rPr>
        <w:t xml:space="preserve">kohaselt peavad tööandjad esitama </w:t>
      </w:r>
      <w:r w:rsidR="00D222DA">
        <w:rPr>
          <w:rFonts w:ascii="Times New Roman" w:hAnsi="Times New Roman" w:cs="Times New Roman"/>
          <w:color w:val="00000A"/>
          <w:sz w:val="24"/>
          <w:szCs w:val="24"/>
        </w:rPr>
        <w:t>töötamiseks ant</w:t>
      </w:r>
      <w:r w:rsidR="00042927">
        <w:rPr>
          <w:rFonts w:ascii="Times New Roman" w:hAnsi="Times New Roman" w:cs="Times New Roman"/>
          <w:color w:val="00000A"/>
          <w:sz w:val="24"/>
          <w:szCs w:val="24"/>
        </w:rPr>
        <w:t>ud</w:t>
      </w:r>
      <w:r w:rsidR="005578AA">
        <w:rPr>
          <w:rFonts w:ascii="Times New Roman" w:hAnsi="Times New Roman" w:cs="Times New Roman"/>
          <w:color w:val="00000A"/>
          <w:sz w:val="24"/>
          <w:szCs w:val="24"/>
        </w:rPr>
        <w:t xml:space="preserve"> </w:t>
      </w:r>
      <w:r w:rsidR="00D222DA">
        <w:rPr>
          <w:rFonts w:ascii="Times New Roman" w:hAnsi="Times New Roman" w:cs="Times New Roman"/>
          <w:color w:val="00000A"/>
          <w:sz w:val="24"/>
          <w:szCs w:val="24"/>
        </w:rPr>
        <w:t xml:space="preserve">tähtajalise </w:t>
      </w:r>
      <w:r w:rsidR="00064AC8" w:rsidRPr="00CF39DD">
        <w:rPr>
          <w:rFonts w:ascii="Times New Roman" w:hAnsi="Times New Roman" w:cs="Times New Roman"/>
          <w:color w:val="00000A"/>
          <w:sz w:val="24"/>
          <w:szCs w:val="24"/>
        </w:rPr>
        <w:t xml:space="preserve">elamisloa taotluse juurde kutse. </w:t>
      </w:r>
      <w:r w:rsidR="00F8455B" w:rsidRPr="00CF39DD">
        <w:rPr>
          <w:rFonts w:ascii="Times New Roman" w:hAnsi="Times New Roman" w:cs="Times New Roman"/>
          <w:color w:val="00000A"/>
          <w:sz w:val="24"/>
          <w:szCs w:val="24"/>
        </w:rPr>
        <w:t xml:space="preserve">Kuna tähtajalise elamisloa taotluse suhtes teeb haldusorgan otsuse </w:t>
      </w:r>
      <w:r w:rsidR="00D222DA">
        <w:rPr>
          <w:rFonts w:ascii="Times New Roman" w:hAnsi="Times New Roman" w:cs="Times New Roman"/>
          <w:color w:val="00000A"/>
          <w:sz w:val="24"/>
          <w:szCs w:val="24"/>
        </w:rPr>
        <w:t>90 päeva</w:t>
      </w:r>
      <w:r w:rsidR="00F8455B" w:rsidRPr="00CF39DD">
        <w:rPr>
          <w:rFonts w:ascii="Times New Roman" w:hAnsi="Times New Roman" w:cs="Times New Roman"/>
          <w:color w:val="00000A"/>
          <w:sz w:val="24"/>
          <w:szCs w:val="24"/>
        </w:rPr>
        <w:t xml:space="preserve"> jooksul ning sageli on vajadus, et välismaalane vakantsi kiiremini täidaks, taotletakse p</w:t>
      </w:r>
      <w:r w:rsidR="00064AC8" w:rsidRPr="00CF39DD">
        <w:rPr>
          <w:rFonts w:ascii="Times New Roman" w:hAnsi="Times New Roman" w:cs="Times New Roman"/>
          <w:color w:val="00000A"/>
          <w:sz w:val="24"/>
          <w:szCs w:val="24"/>
        </w:rPr>
        <w:t xml:space="preserve">raktikas </w:t>
      </w:r>
      <w:r w:rsidR="00F8455B" w:rsidRPr="00CF39DD">
        <w:rPr>
          <w:rFonts w:ascii="Times New Roman" w:hAnsi="Times New Roman" w:cs="Times New Roman"/>
          <w:color w:val="00000A"/>
          <w:sz w:val="24"/>
          <w:szCs w:val="24"/>
        </w:rPr>
        <w:t>samaaegselt</w:t>
      </w:r>
      <w:r w:rsidR="00064AC8" w:rsidRPr="00CF39DD">
        <w:rPr>
          <w:rFonts w:ascii="Times New Roman" w:hAnsi="Times New Roman" w:cs="Times New Roman"/>
          <w:color w:val="00000A"/>
          <w:sz w:val="24"/>
          <w:szCs w:val="24"/>
        </w:rPr>
        <w:t xml:space="preserve"> ka lühiajalise töötamise registreerimist</w:t>
      </w:r>
      <w:r w:rsidR="003A08CA" w:rsidRPr="00CF39DD">
        <w:rPr>
          <w:rFonts w:ascii="Times New Roman" w:hAnsi="Times New Roman" w:cs="Times New Roman"/>
          <w:color w:val="00000A"/>
          <w:sz w:val="24"/>
          <w:szCs w:val="24"/>
        </w:rPr>
        <w:t xml:space="preserve">. </w:t>
      </w:r>
      <w:r w:rsidR="003A08CA" w:rsidRPr="00CF39DD">
        <w:rPr>
          <w:rFonts w:ascii="Times New Roman" w:hAnsi="Times New Roman"/>
          <w:color w:val="000000" w:themeColor="text1"/>
          <w:sz w:val="24"/>
          <w:szCs w:val="24"/>
        </w:rPr>
        <w:t xml:space="preserve">Lühiajalise töötamise registreerimist kasutatakse selleks, et kiirendatud korras oleks võimalik uuel töökohal tööle asuda, samal ajal kui PPA menetleb veel uue elamisloa taotlust. Keskmiselt 37% neist välismaalastest, kes omasid töötamiseks </w:t>
      </w:r>
      <w:r w:rsidR="006618A1">
        <w:rPr>
          <w:rFonts w:ascii="Times New Roman" w:hAnsi="Times New Roman"/>
          <w:color w:val="000000" w:themeColor="text1"/>
          <w:sz w:val="24"/>
          <w:szCs w:val="24"/>
        </w:rPr>
        <w:t>antud</w:t>
      </w:r>
      <w:r w:rsidR="003A08CA" w:rsidRPr="00CF39DD">
        <w:rPr>
          <w:rFonts w:ascii="Times New Roman" w:hAnsi="Times New Roman"/>
          <w:color w:val="000000" w:themeColor="text1"/>
          <w:sz w:val="24"/>
          <w:szCs w:val="24"/>
        </w:rPr>
        <w:t xml:space="preserve"> </w:t>
      </w:r>
      <w:r w:rsidR="00D222DA">
        <w:rPr>
          <w:rFonts w:ascii="Times New Roman" w:hAnsi="Times New Roman"/>
          <w:color w:val="000000" w:themeColor="text1"/>
          <w:sz w:val="24"/>
          <w:szCs w:val="24"/>
        </w:rPr>
        <w:t xml:space="preserve">tähtajalist </w:t>
      </w:r>
      <w:r w:rsidR="003A08CA" w:rsidRPr="00CF39DD">
        <w:rPr>
          <w:rFonts w:ascii="Times New Roman" w:hAnsi="Times New Roman"/>
          <w:color w:val="000000" w:themeColor="text1"/>
          <w:sz w:val="24"/>
          <w:szCs w:val="24"/>
        </w:rPr>
        <w:t xml:space="preserve">elamisluba ja taotlesid uut töötamiseks </w:t>
      </w:r>
      <w:r w:rsidR="006618A1">
        <w:rPr>
          <w:rFonts w:ascii="Times New Roman" w:hAnsi="Times New Roman"/>
          <w:color w:val="000000" w:themeColor="text1"/>
          <w:sz w:val="24"/>
          <w:szCs w:val="24"/>
        </w:rPr>
        <w:t>antud</w:t>
      </w:r>
      <w:r w:rsidR="003A08CA" w:rsidRPr="00CF39DD">
        <w:rPr>
          <w:rFonts w:ascii="Times New Roman" w:hAnsi="Times New Roman"/>
          <w:color w:val="000000" w:themeColor="text1"/>
          <w:sz w:val="24"/>
          <w:szCs w:val="24"/>
        </w:rPr>
        <w:t xml:space="preserve"> elamisluba, taotlesid paralleelselt ka lühiajalise töötamise registreerimist. </w:t>
      </w:r>
      <w:r w:rsidR="00064AC8" w:rsidRPr="00CF39DD">
        <w:rPr>
          <w:rFonts w:ascii="Times New Roman" w:hAnsi="Times New Roman" w:cs="Times New Roman"/>
          <w:color w:val="00000A"/>
          <w:sz w:val="24"/>
          <w:szCs w:val="24"/>
        </w:rPr>
        <w:t xml:space="preserve">Muudatuste järgselt peab küll tööandja </w:t>
      </w:r>
      <w:proofErr w:type="spellStart"/>
      <w:r w:rsidR="00D222DA">
        <w:rPr>
          <w:rFonts w:ascii="Times New Roman" w:hAnsi="Times New Roman" w:cs="Times New Roman"/>
          <w:color w:val="00000A"/>
          <w:sz w:val="24"/>
          <w:szCs w:val="24"/>
        </w:rPr>
        <w:t>PPA-le</w:t>
      </w:r>
      <w:proofErr w:type="spellEnd"/>
      <w:r w:rsidR="00D222DA">
        <w:rPr>
          <w:rFonts w:ascii="Times New Roman" w:hAnsi="Times New Roman" w:cs="Times New Roman"/>
          <w:color w:val="00000A"/>
          <w:sz w:val="24"/>
          <w:szCs w:val="24"/>
        </w:rPr>
        <w:t xml:space="preserve"> esitama </w:t>
      </w:r>
      <w:r w:rsidR="00F8455B" w:rsidRPr="00CF39DD">
        <w:rPr>
          <w:rFonts w:ascii="Times New Roman" w:hAnsi="Times New Roman" w:cs="Times New Roman"/>
          <w:color w:val="00000A"/>
          <w:sz w:val="24"/>
          <w:szCs w:val="24"/>
        </w:rPr>
        <w:t>töökoha</w:t>
      </w:r>
      <w:r w:rsidR="00D222DA">
        <w:rPr>
          <w:rFonts w:ascii="Times New Roman" w:hAnsi="Times New Roman" w:cs="Times New Roman"/>
          <w:color w:val="00000A"/>
          <w:sz w:val="24"/>
          <w:szCs w:val="24"/>
        </w:rPr>
        <w:t>vahetuse</w:t>
      </w:r>
      <w:r w:rsidR="00064AC8" w:rsidRPr="00CF39DD">
        <w:rPr>
          <w:rFonts w:ascii="Times New Roman" w:hAnsi="Times New Roman" w:cs="Times New Roman"/>
          <w:color w:val="00000A"/>
          <w:sz w:val="24"/>
          <w:szCs w:val="24"/>
        </w:rPr>
        <w:t xml:space="preserve"> registreerimise taotluse, kuid lisaks sellele ei tule enam </w:t>
      </w:r>
      <w:r w:rsidR="00F8455B" w:rsidRPr="00CF39DD">
        <w:rPr>
          <w:rFonts w:ascii="Times New Roman" w:hAnsi="Times New Roman" w:cs="Times New Roman"/>
          <w:color w:val="00000A"/>
          <w:sz w:val="24"/>
          <w:szCs w:val="24"/>
        </w:rPr>
        <w:t>välismaal</w:t>
      </w:r>
      <w:r w:rsidR="003A08CA" w:rsidRPr="00CF39DD">
        <w:rPr>
          <w:rFonts w:ascii="Times New Roman" w:hAnsi="Times New Roman" w:cs="Times New Roman"/>
          <w:color w:val="00000A"/>
          <w:sz w:val="24"/>
          <w:szCs w:val="24"/>
        </w:rPr>
        <w:t>a</w:t>
      </w:r>
      <w:r w:rsidR="00F8455B" w:rsidRPr="00CF39DD">
        <w:rPr>
          <w:rFonts w:ascii="Times New Roman" w:hAnsi="Times New Roman" w:cs="Times New Roman"/>
          <w:color w:val="00000A"/>
          <w:sz w:val="24"/>
          <w:szCs w:val="24"/>
        </w:rPr>
        <w:t xml:space="preserve">sel </w:t>
      </w:r>
      <w:r w:rsidR="00064AC8" w:rsidRPr="00CF39DD">
        <w:rPr>
          <w:rFonts w:ascii="Times New Roman" w:hAnsi="Times New Roman" w:cs="Times New Roman"/>
          <w:color w:val="00000A"/>
          <w:sz w:val="24"/>
          <w:szCs w:val="24"/>
        </w:rPr>
        <w:t>esitada uut elamisloa taotlust</w:t>
      </w:r>
      <w:r w:rsidR="00F8455B" w:rsidRPr="00CF39DD">
        <w:rPr>
          <w:rFonts w:ascii="Times New Roman" w:hAnsi="Times New Roman" w:cs="Times New Roman"/>
          <w:color w:val="00000A"/>
          <w:sz w:val="24"/>
          <w:szCs w:val="24"/>
        </w:rPr>
        <w:t xml:space="preserve"> ega tööandjal selle juurde kutset</w:t>
      </w:r>
      <w:r w:rsidR="00064AC8" w:rsidRPr="00CF39DD">
        <w:rPr>
          <w:rFonts w:ascii="Times New Roman" w:hAnsi="Times New Roman" w:cs="Times New Roman"/>
          <w:color w:val="00000A"/>
          <w:sz w:val="24"/>
          <w:szCs w:val="24"/>
        </w:rPr>
        <w:t xml:space="preserve">. </w:t>
      </w:r>
      <w:r w:rsidR="00D222DA">
        <w:rPr>
          <w:rFonts w:ascii="Times New Roman" w:hAnsi="Times New Roman" w:cs="Times New Roman"/>
          <w:color w:val="00000A"/>
          <w:sz w:val="24"/>
          <w:szCs w:val="24"/>
        </w:rPr>
        <w:t xml:space="preserve">Samuti on töökohavahetuse registreerimise menetlus oluliselt kiirem. </w:t>
      </w:r>
      <w:r w:rsidR="00064AC8" w:rsidRPr="00CF39DD">
        <w:rPr>
          <w:rFonts w:ascii="Times New Roman" w:hAnsi="Times New Roman" w:cs="Times New Roman"/>
          <w:color w:val="00000A"/>
          <w:sz w:val="24"/>
          <w:szCs w:val="24"/>
        </w:rPr>
        <w:t xml:space="preserve">Seetõttu on muudatuste järgselt  </w:t>
      </w:r>
      <w:r w:rsidR="00302109" w:rsidRPr="00CF39DD">
        <w:rPr>
          <w:rFonts w:ascii="Times New Roman" w:hAnsi="Times New Roman" w:cs="Times New Roman"/>
          <w:color w:val="00000A"/>
          <w:sz w:val="24"/>
          <w:szCs w:val="24"/>
        </w:rPr>
        <w:t>Eesti ettevõt</w:t>
      </w:r>
      <w:r w:rsidR="00064AC8" w:rsidRPr="00CF39DD">
        <w:rPr>
          <w:rFonts w:ascii="Times New Roman" w:hAnsi="Times New Roman" w:cs="Times New Roman"/>
          <w:color w:val="00000A"/>
          <w:sz w:val="24"/>
          <w:szCs w:val="24"/>
        </w:rPr>
        <w:t>e</w:t>
      </w:r>
      <w:r w:rsidR="00F8455B" w:rsidRPr="00CF39DD">
        <w:rPr>
          <w:rFonts w:ascii="Times New Roman" w:hAnsi="Times New Roman" w:cs="Times New Roman"/>
          <w:color w:val="00000A"/>
          <w:sz w:val="24"/>
          <w:szCs w:val="24"/>
        </w:rPr>
        <w:t xml:space="preserve"> jaoks</w:t>
      </w:r>
      <w:r w:rsidR="00302109" w:rsidRPr="00CF39DD">
        <w:rPr>
          <w:rFonts w:ascii="Times New Roman" w:hAnsi="Times New Roman" w:cs="Times New Roman"/>
          <w:color w:val="00000A"/>
          <w:sz w:val="24"/>
          <w:szCs w:val="24"/>
        </w:rPr>
        <w:t xml:space="preserve"> edaspidi </w:t>
      </w:r>
      <w:r w:rsidR="00064AC8" w:rsidRPr="00CF39DD">
        <w:rPr>
          <w:rFonts w:ascii="Times New Roman" w:hAnsi="Times New Roman" w:cs="Times New Roman"/>
          <w:color w:val="00000A"/>
          <w:sz w:val="24"/>
          <w:szCs w:val="24"/>
        </w:rPr>
        <w:t>juba Eesti tööturul oleva</w:t>
      </w:r>
      <w:r w:rsidR="00F8455B" w:rsidRPr="00CF39DD">
        <w:rPr>
          <w:rFonts w:ascii="Times New Roman" w:hAnsi="Times New Roman" w:cs="Times New Roman"/>
          <w:color w:val="00000A"/>
          <w:sz w:val="24"/>
          <w:szCs w:val="24"/>
        </w:rPr>
        <w:t>te</w:t>
      </w:r>
      <w:r w:rsidR="00064AC8" w:rsidRPr="00CF39DD">
        <w:rPr>
          <w:rFonts w:ascii="Times New Roman" w:hAnsi="Times New Roman" w:cs="Times New Roman"/>
          <w:color w:val="00000A"/>
          <w:sz w:val="24"/>
          <w:szCs w:val="24"/>
        </w:rPr>
        <w:t xml:space="preserve"> </w:t>
      </w:r>
      <w:proofErr w:type="spellStart"/>
      <w:r w:rsidR="00064AC8" w:rsidRPr="00CF39DD">
        <w:rPr>
          <w:rFonts w:ascii="Times New Roman" w:hAnsi="Times New Roman" w:cs="Times New Roman"/>
          <w:color w:val="00000A"/>
          <w:sz w:val="24"/>
          <w:szCs w:val="24"/>
        </w:rPr>
        <w:t>välistöötaja</w:t>
      </w:r>
      <w:r w:rsidR="00F8455B" w:rsidRPr="00CF39DD">
        <w:rPr>
          <w:rFonts w:ascii="Times New Roman" w:hAnsi="Times New Roman" w:cs="Times New Roman"/>
          <w:color w:val="00000A"/>
          <w:sz w:val="24"/>
          <w:szCs w:val="24"/>
        </w:rPr>
        <w:t>te</w:t>
      </w:r>
      <w:proofErr w:type="spellEnd"/>
      <w:r w:rsidR="00F8455B" w:rsidRPr="00CF39DD">
        <w:rPr>
          <w:rFonts w:ascii="Times New Roman" w:hAnsi="Times New Roman" w:cs="Times New Roman"/>
          <w:color w:val="00000A"/>
          <w:sz w:val="24"/>
          <w:szCs w:val="24"/>
        </w:rPr>
        <w:t xml:space="preserve"> tööle võtmise protsess vähem koormav ja </w:t>
      </w:r>
      <w:r w:rsidR="00D222DA">
        <w:rPr>
          <w:rFonts w:ascii="Times New Roman" w:hAnsi="Times New Roman" w:cs="Times New Roman"/>
          <w:color w:val="00000A"/>
          <w:sz w:val="24"/>
          <w:szCs w:val="24"/>
        </w:rPr>
        <w:t>tõhusam</w:t>
      </w:r>
      <w:r w:rsidR="00F8455B" w:rsidRPr="00CF39DD">
        <w:rPr>
          <w:rFonts w:ascii="Times New Roman" w:hAnsi="Times New Roman" w:cs="Times New Roman"/>
          <w:color w:val="00000A"/>
          <w:sz w:val="24"/>
          <w:szCs w:val="24"/>
        </w:rPr>
        <w:t xml:space="preserve">. </w:t>
      </w:r>
      <w:r w:rsidR="00064AC8" w:rsidRPr="00CF39DD">
        <w:rPr>
          <w:rFonts w:ascii="Times New Roman" w:hAnsi="Times New Roman" w:cs="Times New Roman"/>
          <w:color w:val="00000A"/>
          <w:sz w:val="24"/>
          <w:szCs w:val="24"/>
        </w:rPr>
        <w:t xml:space="preserve"> </w:t>
      </w:r>
    </w:p>
    <w:bookmarkEnd w:id="192"/>
    <w:p w14:paraId="5D1914EE" w14:textId="77777777" w:rsidR="00767615" w:rsidRPr="00CF39DD" w:rsidRDefault="00767615" w:rsidP="007E0942">
      <w:pPr>
        <w:spacing w:after="0" w:line="240" w:lineRule="auto"/>
        <w:jc w:val="both"/>
        <w:rPr>
          <w:rFonts w:ascii="Times New Roman" w:hAnsi="Times New Roman" w:cs="Times New Roman"/>
          <w:sz w:val="24"/>
          <w:szCs w:val="24"/>
          <w:highlight w:val="yellow"/>
        </w:rPr>
      </w:pPr>
    </w:p>
    <w:p w14:paraId="4551CBE5" w14:textId="1B8416B9" w:rsidR="00064AC8" w:rsidRPr="00CF39DD" w:rsidRDefault="00C34128" w:rsidP="00DE1440">
      <w:pPr>
        <w:suppressAutoHyphens/>
        <w:spacing w:after="0" w:line="240" w:lineRule="auto"/>
        <w:jc w:val="both"/>
        <w:rPr>
          <w:rFonts w:ascii="Times New Roman" w:hAnsi="Times New Roman" w:cs="Times New Roman"/>
          <w:color w:val="00000A"/>
          <w:sz w:val="24"/>
          <w:szCs w:val="24"/>
        </w:rPr>
      </w:pPr>
      <w:r w:rsidRPr="00CF39DD">
        <w:rPr>
          <w:rFonts w:ascii="Times New Roman" w:hAnsi="Times New Roman" w:cs="Times New Roman"/>
          <w:sz w:val="24"/>
          <w:szCs w:val="24"/>
          <w:u w:val="single"/>
        </w:rPr>
        <w:t>Mõju avaldumise sagedus</w:t>
      </w:r>
      <w:r w:rsidRPr="00CF39DD">
        <w:rPr>
          <w:rFonts w:ascii="Times New Roman" w:hAnsi="Times New Roman" w:cs="Times New Roman"/>
          <w:sz w:val="24"/>
          <w:szCs w:val="24"/>
        </w:rPr>
        <w:t xml:space="preserve"> on </w:t>
      </w:r>
      <w:r w:rsidR="00064AC8" w:rsidRPr="00CF39DD">
        <w:rPr>
          <w:rFonts w:ascii="Times New Roman" w:hAnsi="Times New Roman" w:cs="Times New Roman"/>
          <w:b/>
          <w:bCs/>
          <w:sz w:val="24"/>
          <w:szCs w:val="24"/>
        </w:rPr>
        <w:t>väike</w:t>
      </w:r>
      <w:r w:rsidR="00064AC8" w:rsidRPr="00CF39DD">
        <w:rPr>
          <w:rFonts w:ascii="Times New Roman" w:hAnsi="Times New Roman" w:cs="Times New Roman"/>
          <w:sz w:val="24"/>
          <w:szCs w:val="24"/>
        </w:rPr>
        <w:t xml:space="preserve">. Muudatustega kaasneb vähene kohanemise vajadus. Siiski ei too see kaasa olulist </w:t>
      </w:r>
      <w:r w:rsidR="00064AC8" w:rsidRPr="00CF39DD">
        <w:rPr>
          <w:rFonts w:ascii="Times New Roman" w:hAnsi="Times New Roman" w:cs="Times New Roman"/>
          <w:color w:val="00000A"/>
          <w:sz w:val="24"/>
          <w:szCs w:val="24"/>
        </w:rPr>
        <w:t xml:space="preserve">muutust võrreldes senisega, sest üldine töötamise regulatsioon </w:t>
      </w:r>
      <w:r w:rsidR="00BC0274" w:rsidRPr="00CF39DD">
        <w:rPr>
          <w:rFonts w:ascii="Times New Roman" w:hAnsi="Times New Roman" w:cs="Times New Roman"/>
          <w:color w:val="00000A"/>
          <w:sz w:val="24"/>
          <w:szCs w:val="24"/>
        </w:rPr>
        <w:t>ei muutu, üksnes töökoha</w:t>
      </w:r>
      <w:r w:rsidR="007F35FF">
        <w:rPr>
          <w:rFonts w:ascii="Times New Roman" w:hAnsi="Times New Roman" w:cs="Times New Roman"/>
          <w:color w:val="00000A"/>
          <w:sz w:val="24"/>
          <w:szCs w:val="24"/>
        </w:rPr>
        <w:t>vahetuse</w:t>
      </w:r>
      <w:r w:rsidR="00BC0274" w:rsidRPr="00CF39DD">
        <w:rPr>
          <w:rFonts w:ascii="Times New Roman" w:hAnsi="Times New Roman" w:cs="Times New Roman"/>
          <w:color w:val="00000A"/>
          <w:sz w:val="24"/>
          <w:szCs w:val="24"/>
        </w:rPr>
        <w:t xml:space="preserve"> kord muutub </w:t>
      </w:r>
      <w:r w:rsidR="00064AC8" w:rsidRPr="00CF39DD">
        <w:rPr>
          <w:rFonts w:ascii="Times New Roman" w:hAnsi="Times New Roman" w:cs="Times New Roman"/>
          <w:color w:val="00000A"/>
          <w:sz w:val="24"/>
          <w:szCs w:val="24"/>
        </w:rPr>
        <w:t>paindlikumaks. Eesti ettevõ</w:t>
      </w:r>
      <w:r w:rsidR="00751417" w:rsidRPr="00CF39DD">
        <w:rPr>
          <w:rFonts w:ascii="Times New Roman" w:hAnsi="Times New Roman" w:cs="Times New Roman"/>
          <w:color w:val="00000A"/>
          <w:sz w:val="24"/>
          <w:szCs w:val="24"/>
        </w:rPr>
        <w:t>tte</w:t>
      </w:r>
      <w:r w:rsidR="00064AC8" w:rsidRPr="00CF39DD">
        <w:rPr>
          <w:rFonts w:ascii="Times New Roman" w:hAnsi="Times New Roman" w:cs="Times New Roman"/>
          <w:color w:val="00000A"/>
          <w:sz w:val="24"/>
          <w:szCs w:val="24"/>
        </w:rPr>
        <w:t>d puutuvad muudatuste tagajärgedega kokku pigem ebaregulaarselt ja harva</w:t>
      </w:r>
      <w:r w:rsidR="006E7214" w:rsidRPr="00CF39DD">
        <w:rPr>
          <w:rFonts w:ascii="Times New Roman" w:hAnsi="Times New Roman" w:cs="Times New Roman"/>
          <w:color w:val="00000A"/>
          <w:sz w:val="24"/>
          <w:szCs w:val="24"/>
        </w:rPr>
        <w:t xml:space="preserve"> – üksnes siis, kui soovitakse tööle võtta välismaalast, kellel on juba kehtiv Eesti elamisluba töötamiseks. </w:t>
      </w:r>
    </w:p>
    <w:p w14:paraId="05B12AF0" w14:textId="77777777" w:rsidR="00C34128" w:rsidRPr="00CF39DD" w:rsidRDefault="00C34128" w:rsidP="00DE1440">
      <w:pPr>
        <w:spacing w:after="0" w:line="240" w:lineRule="auto"/>
        <w:jc w:val="both"/>
        <w:rPr>
          <w:rFonts w:ascii="Times New Roman" w:hAnsi="Times New Roman" w:cs="Times New Roman"/>
          <w:sz w:val="24"/>
          <w:szCs w:val="24"/>
        </w:rPr>
      </w:pPr>
    </w:p>
    <w:p w14:paraId="502EBBCA" w14:textId="2BF491C1" w:rsidR="00C34128" w:rsidRDefault="00C34128" w:rsidP="00DE1440">
      <w:pPr>
        <w:spacing w:after="0" w:line="240" w:lineRule="auto"/>
        <w:jc w:val="both"/>
        <w:rPr>
          <w:rFonts w:ascii="Times New Roman" w:hAnsi="Times New Roman" w:cs="Times New Roman"/>
          <w:color w:val="00000A"/>
          <w:sz w:val="24"/>
          <w:szCs w:val="24"/>
        </w:rPr>
      </w:pPr>
      <w:r w:rsidRPr="00CF39DD">
        <w:rPr>
          <w:rFonts w:ascii="Times New Roman" w:hAnsi="Times New Roman" w:cs="Times New Roman"/>
          <w:sz w:val="24"/>
          <w:szCs w:val="24"/>
          <w:u w:val="single"/>
        </w:rPr>
        <w:t>Ebasoovitava mõju kaasnemise risk</w:t>
      </w:r>
      <w:r w:rsidRPr="00CF39DD">
        <w:rPr>
          <w:rFonts w:ascii="Times New Roman" w:hAnsi="Times New Roman" w:cs="Times New Roman"/>
          <w:sz w:val="24"/>
          <w:szCs w:val="24"/>
        </w:rPr>
        <w:t xml:space="preserve"> on </w:t>
      </w:r>
      <w:r w:rsidR="005E75C7" w:rsidRPr="00CF39DD">
        <w:rPr>
          <w:rFonts w:ascii="Times New Roman" w:hAnsi="Times New Roman" w:cs="Times New Roman"/>
          <w:b/>
          <w:bCs/>
          <w:color w:val="00000A"/>
          <w:sz w:val="24"/>
          <w:szCs w:val="24"/>
        </w:rPr>
        <w:t>väike</w:t>
      </w:r>
      <w:r w:rsidR="005E75C7" w:rsidRPr="00CF39DD">
        <w:rPr>
          <w:rFonts w:ascii="Times New Roman" w:hAnsi="Times New Roman" w:cs="Times New Roman"/>
          <w:color w:val="00000A"/>
          <w:sz w:val="24"/>
          <w:szCs w:val="24"/>
        </w:rPr>
        <w:t xml:space="preserve">. Pigem on mõju sihtrühmale positiivne, sest </w:t>
      </w:r>
      <w:r w:rsidR="007F35FF">
        <w:rPr>
          <w:rFonts w:ascii="Times New Roman" w:hAnsi="Times New Roman" w:cs="Times New Roman"/>
          <w:color w:val="00000A"/>
          <w:sz w:val="24"/>
          <w:szCs w:val="24"/>
        </w:rPr>
        <w:t xml:space="preserve">vajaliku </w:t>
      </w:r>
      <w:r w:rsidR="00751417" w:rsidRPr="00CF39DD">
        <w:rPr>
          <w:rFonts w:ascii="Times New Roman" w:hAnsi="Times New Roman" w:cs="Times New Roman"/>
          <w:color w:val="00000A"/>
          <w:sz w:val="24"/>
          <w:szCs w:val="24"/>
        </w:rPr>
        <w:t>tööjõu olemasolu</w:t>
      </w:r>
      <w:r w:rsidR="005E75C7" w:rsidRPr="00CF39DD">
        <w:rPr>
          <w:rFonts w:ascii="Times New Roman" w:hAnsi="Times New Roman" w:cs="Times New Roman"/>
          <w:color w:val="00000A"/>
          <w:sz w:val="24"/>
          <w:szCs w:val="24"/>
        </w:rPr>
        <w:t xml:space="preserve"> on paremini tagatud. Võimalikke riske, mis võivad kaasneda teadmatusest</w:t>
      </w:r>
      <w:r w:rsidR="007F35FF">
        <w:rPr>
          <w:rFonts w:ascii="Times New Roman" w:hAnsi="Times New Roman" w:cs="Times New Roman"/>
          <w:color w:val="00000A"/>
          <w:sz w:val="24"/>
          <w:szCs w:val="24"/>
        </w:rPr>
        <w:t xml:space="preserve"> uuest töökohavahetuse regulatsioonist</w:t>
      </w:r>
      <w:r w:rsidR="005E75C7" w:rsidRPr="00CF39DD">
        <w:rPr>
          <w:rFonts w:ascii="Times New Roman" w:hAnsi="Times New Roman" w:cs="Times New Roman"/>
          <w:color w:val="00000A"/>
          <w:sz w:val="24"/>
          <w:szCs w:val="24"/>
        </w:rPr>
        <w:t>, aitavad maandada tõhus ja pidev infovahetus ning teavitustegevus.</w:t>
      </w:r>
    </w:p>
    <w:p w14:paraId="725C5D5E" w14:textId="77777777" w:rsidR="00DE1440" w:rsidRPr="00CF39DD" w:rsidRDefault="00DE1440" w:rsidP="00DE1440">
      <w:pPr>
        <w:spacing w:after="0" w:line="240" w:lineRule="auto"/>
        <w:jc w:val="both"/>
        <w:rPr>
          <w:rFonts w:ascii="Times New Roman" w:hAnsi="Times New Roman" w:cs="Times New Roman"/>
          <w:color w:val="00000A"/>
          <w:sz w:val="24"/>
          <w:szCs w:val="24"/>
        </w:rPr>
      </w:pPr>
    </w:p>
    <w:p w14:paraId="2BE71A83" w14:textId="0E16A2F5" w:rsidR="00C34128" w:rsidRPr="00CF39DD" w:rsidRDefault="00C34128" w:rsidP="00DE1440">
      <w:pPr>
        <w:suppressAutoHyphens/>
        <w:spacing w:after="0" w:line="240" w:lineRule="auto"/>
        <w:jc w:val="both"/>
        <w:rPr>
          <w:rFonts w:ascii="Times New Roman" w:hAnsi="Times New Roman" w:cs="Times New Roman"/>
          <w:color w:val="00000A"/>
          <w:sz w:val="24"/>
          <w:szCs w:val="24"/>
        </w:rPr>
      </w:pPr>
      <w:r w:rsidRPr="00CF39DD">
        <w:rPr>
          <w:rFonts w:ascii="Times New Roman" w:hAnsi="Times New Roman" w:cs="Times New Roman"/>
          <w:b/>
          <w:bCs/>
          <w:sz w:val="24"/>
          <w:szCs w:val="24"/>
        </w:rPr>
        <w:t>Järeldus mõju olulisuse kohta</w:t>
      </w:r>
      <w:r w:rsidRPr="00CF39DD">
        <w:rPr>
          <w:rFonts w:ascii="Times New Roman" w:hAnsi="Times New Roman" w:cs="Times New Roman"/>
          <w:sz w:val="24"/>
          <w:szCs w:val="24"/>
        </w:rPr>
        <w:t>: muudatus</w:t>
      </w:r>
      <w:r w:rsidR="00064AC8" w:rsidRPr="00CF39DD">
        <w:rPr>
          <w:rFonts w:ascii="Times New Roman" w:hAnsi="Times New Roman" w:cs="Times New Roman"/>
          <w:sz w:val="24"/>
          <w:szCs w:val="24"/>
        </w:rPr>
        <w:t xml:space="preserve"> avaldab </w:t>
      </w:r>
      <w:r w:rsidR="00064AC8" w:rsidRPr="00CF39DD">
        <w:rPr>
          <w:rFonts w:ascii="Times New Roman" w:hAnsi="Times New Roman" w:cs="Times New Roman"/>
          <w:color w:val="0070C0"/>
          <w:sz w:val="24"/>
          <w:szCs w:val="24"/>
        </w:rPr>
        <w:t xml:space="preserve">positiivset </w:t>
      </w:r>
      <w:r w:rsidR="008922CD">
        <w:rPr>
          <w:rFonts w:ascii="Times New Roman" w:hAnsi="Times New Roman" w:cs="Times New Roman"/>
          <w:color w:val="0070C0"/>
          <w:sz w:val="24"/>
          <w:szCs w:val="24"/>
        </w:rPr>
        <w:t xml:space="preserve">majanduslikku </w:t>
      </w:r>
      <w:r w:rsidR="00064AC8" w:rsidRPr="00CF39DD">
        <w:rPr>
          <w:rFonts w:ascii="Times New Roman" w:hAnsi="Times New Roman" w:cs="Times New Roman"/>
          <w:color w:val="0070C0"/>
          <w:sz w:val="24"/>
          <w:szCs w:val="24"/>
        </w:rPr>
        <w:t>mõju</w:t>
      </w:r>
      <w:r w:rsidR="00064AC8" w:rsidRPr="00CF39DD">
        <w:rPr>
          <w:rFonts w:ascii="Times New Roman" w:hAnsi="Times New Roman" w:cs="Times New Roman"/>
          <w:sz w:val="24"/>
          <w:szCs w:val="24"/>
        </w:rPr>
        <w:t xml:space="preserve">. </w:t>
      </w:r>
      <w:r w:rsidR="00751417" w:rsidRPr="00CF39DD">
        <w:rPr>
          <w:rFonts w:ascii="Times New Roman" w:hAnsi="Times New Roman" w:cs="Times New Roman"/>
          <w:sz w:val="24"/>
          <w:szCs w:val="24"/>
        </w:rPr>
        <w:t xml:space="preserve">Kuigi tööandja peab </w:t>
      </w:r>
      <w:r w:rsidR="00064AC8" w:rsidRPr="00CF39DD">
        <w:rPr>
          <w:rFonts w:ascii="Times New Roman" w:hAnsi="Times New Roman" w:cs="Times New Roman"/>
          <w:sz w:val="24"/>
          <w:szCs w:val="24"/>
        </w:rPr>
        <w:t>juba Eesti tööturul oleva</w:t>
      </w:r>
      <w:r w:rsidR="00751417" w:rsidRPr="00CF39DD">
        <w:rPr>
          <w:rFonts w:ascii="Times New Roman" w:hAnsi="Times New Roman" w:cs="Times New Roman"/>
          <w:sz w:val="24"/>
          <w:szCs w:val="24"/>
        </w:rPr>
        <w:t xml:space="preserve"> välismaalase tööle võtmiseks esitama </w:t>
      </w:r>
      <w:proofErr w:type="spellStart"/>
      <w:r w:rsidR="00751417" w:rsidRPr="00CF39DD">
        <w:rPr>
          <w:rFonts w:ascii="Times New Roman" w:hAnsi="Times New Roman" w:cs="Times New Roman"/>
          <w:sz w:val="24"/>
          <w:szCs w:val="24"/>
        </w:rPr>
        <w:t>PPA-le</w:t>
      </w:r>
      <w:proofErr w:type="spellEnd"/>
      <w:r w:rsidR="00751417" w:rsidRPr="00CF39DD">
        <w:rPr>
          <w:rFonts w:ascii="Times New Roman" w:hAnsi="Times New Roman" w:cs="Times New Roman"/>
          <w:sz w:val="24"/>
          <w:szCs w:val="24"/>
        </w:rPr>
        <w:t xml:space="preserve"> töökoha</w:t>
      </w:r>
      <w:r w:rsidR="007F35FF">
        <w:rPr>
          <w:rFonts w:ascii="Times New Roman" w:hAnsi="Times New Roman" w:cs="Times New Roman"/>
          <w:sz w:val="24"/>
          <w:szCs w:val="24"/>
        </w:rPr>
        <w:t>vahetuse</w:t>
      </w:r>
      <w:r w:rsidR="00751417" w:rsidRPr="00CF39DD">
        <w:rPr>
          <w:rFonts w:ascii="Times New Roman" w:hAnsi="Times New Roman" w:cs="Times New Roman"/>
          <w:sz w:val="24"/>
          <w:szCs w:val="24"/>
        </w:rPr>
        <w:t xml:space="preserve"> registreerimise taotluse, muutub protsess tööandja jaoks hõlpsamaks ja kiiremaks ning</w:t>
      </w:r>
      <w:r w:rsidR="00CF39DD">
        <w:rPr>
          <w:rFonts w:ascii="Times New Roman" w:hAnsi="Times New Roman" w:cs="Times New Roman"/>
          <w:sz w:val="24"/>
          <w:szCs w:val="24"/>
        </w:rPr>
        <w:t xml:space="preserve"> </w:t>
      </w:r>
      <w:r w:rsidR="00064AC8" w:rsidRPr="00CF39DD">
        <w:rPr>
          <w:rFonts w:ascii="Times New Roman" w:hAnsi="Times New Roman" w:cs="Times New Roman"/>
          <w:sz w:val="24"/>
          <w:szCs w:val="24"/>
        </w:rPr>
        <w:t>väheneb töökohavahet</w:t>
      </w:r>
      <w:r w:rsidR="007F35FF">
        <w:rPr>
          <w:rFonts w:ascii="Times New Roman" w:hAnsi="Times New Roman" w:cs="Times New Roman"/>
          <w:sz w:val="24"/>
          <w:szCs w:val="24"/>
        </w:rPr>
        <w:t>usega</w:t>
      </w:r>
      <w:r w:rsidR="00064AC8" w:rsidRPr="00CF39DD">
        <w:rPr>
          <w:rFonts w:ascii="Times New Roman" w:hAnsi="Times New Roman" w:cs="Times New Roman"/>
          <w:sz w:val="24"/>
          <w:szCs w:val="24"/>
        </w:rPr>
        <w:t xml:space="preserve"> kaasnev bürokraatia. </w:t>
      </w:r>
      <w:r w:rsidRPr="00CF39DD">
        <w:rPr>
          <w:rFonts w:ascii="Times New Roman" w:hAnsi="Times New Roman" w:cs="Times New Roman"/>
          <w:sz w:val="24"/>
          <w:szCs w:val="24"/>
        </w:rPr>
        <w:t xml:space="preserve"> </w:t>
      </w:r>
    </w:p>
    <w:p w14:paraId="1107DA78" w14:textId="77777777" w:rsidR="00C34128" w:rsidRPr="00CF39DD" w:rsidRDefault="00C34128" w:rsidP="007E0942">
      <w:pPr>
        <w:spacing w:after="0" w:line="240" w:lineRule="auto"/>
        <w:jc w:val="both"/>
        <w:rPr>
          <w:rFonts w:ascii="Times New Roman" w:hAnsi="Times New Roman" w:cs="Times New Roman"/>
          <w:color w:val="000000" w:themeColor="text1"/>
          <w:sz w:val="24"/>
          <w:szCs w:val="24"/>
        </w:rPr>
      </w:pPr>
    </w:p>
    <w:p w14:paraId="78D65727" w14:textId="3989B3A1" w:rsidR="00F71FD6" w:rsidRPr="00CF39DD" w:rsidRDefault="00421A51" w:rsidP="00DE1440">
      <w:pPr>
        <w:keepNext/>
        <w:spacing w:after="0" w:line="240" w:lineRule="auto"/>
        <w:jc w:val="both"/>
        <w:rPr>
          <w:rFonts w:ascii="Times New Roman" w:hAnsi="Times New Roman" w:cs="Times New Roman"/>
          <w:b/>
          <w:sz w:val="24"/>
          <w:szCs w:val="24"/>
          <w:lang w:eastAsia="et-EE"/>
        </w:rPr>
      </w:pPr>
      <w:r w:rsidRPr="00CF39DD">
        <w:rPr>
          <w:rFonts w:ascii="Times New Roman" w:hAnsi="Times New Roman" w:cs="Times New Roman"/>
          <w:b/>
          <w:sz w:val="24"/>
          <w:szCs w:val="24"/>
          <w:lang w:eastAsia="et-EE"/>
        </w:rPr>
        <w:t>6.1.</w:t>
      </w:r>
      <w:r w:rsidR="00C34128" w:rsidRPr="00CF39DD">
        <w:rPr>
          <w:rFonts w:ascii="Times New Roman" w:hAnsi="Times New Roman" w:cs="Times New Roman"/>
          <w:b/>
          <w:sz w:val="24"/>
          <w:szCs w:val="24"/>
          <w:lang w:eastAsia="et-EE"/>
        </w:rPr>
        <w:t>3</w:t>
      </w:r>
      <w:r w:rsidRPr="00CF39DD">
        <w:rPr>
          <w:rFonts w:ascii="Times New Roman" w:hAnsi="Times New Roman" w:cs="Times New Roman"/>
          <w:b/>
          <w:sz w:val="24"/>
          <w:szCs w:val="24"/>
          <w:lang w:eastAsia="et-EE"/>
        </w:rPr>
        <w:t xml:space="preserve">. </w:t>
      </w:r>
      <w:r w:rsidR="000E7956" w:rsidRPr="00CF39DD">
        <w:rPr>
          <w:rFonts w:ascii="Times New Roman" w:hAnsi="Times New Roman" w:cs="Times New Roman"/>
          <w:b/>
          <w:sz w:val="24"/>
          <w:szCs w:val="24"/>
          <w:lang w:eastAsia="et-EE"/>
        </w:rPr>
        <w:t>Mõju riigiasutuste</w:t>
      </w:r>
      <w:r w:rsidRPr="00CF39DD">
        <w:rPr>
          <w:rFonts w:ascii="Times New Roman" w:hAnsi="Times New Roman" w:cs="Times New Roman"/>
          <w:b/>
          <w:sz w:val="24"/>
          <w:szCs w:val="24"/>
          <w:lang w:eastAsia="et-EE"/>
        </w:rPr>
        <w:t xml:space="preserve"> töökorraldusele</w:t>
      </w:r>
      <w:bookmarkStart w:id="193" w:name="_Hlk168474694"/>
    </w:p>
    <w:p w14:paraId="4261A2B2" w14:textId="77777777" w:rsidR="00C34128" w:rsidRPr="00CF39DD" w:rsidRDefault="00C34128" w:rsidP="00DE1440">
      <w:pPr>
        <w:keepNext/>
        <w:spacing w:after="0" w:line="240" w:lineRule="auto"/>
        <w:jc w:val="both"/>
        <w:rPr>
          <w:rFonts w:ascii="Times New Roman" w:hAnsi="Times New Roman" w:cs="Times New Roman"/>
          <w:b/>
          <w:sz w:val="24"/>
          <w:szCs w:val="24"/>
          <w:lang w:eastAsia="et-EE"/>
        </w:rPr>
      </w:pPr>
    </w:p>
    <w:p w14:paraId="3F641C7A" w14:textId="31AC7FE2" w:rsidR="00C34128" w:rsidRDefault="00C34128" w:rsidP="00DE1440">
      <w:pPr>
        <w:spacing w:after="0" w:line="240" w:lineRule="auto"/>
        <w:jc w:val="both"/>
        <w:rPr>
          <w:rFonts w:ascii="Times New Roman" w:eastAsia="Arial Unicode MS" w:hAnsi="Times New Roman" w:cs="Times New Roman"/>
          <w:sz w:val="24"/>
          <w:szCs w:val="24"/>
          <w:u w:color="000000"/>
          <w:lang w:eastAsia="et-EE"/>
        </w:rPr>
      </w:pPr>
      <w:r w:rsidRPr="00CF39DD">
        <w:rPr>
          <w:rFonts w:ascii="Times New Roman" w:hAnsi="Times New Roman"/>
          <w:sz w:val="24"/>
          <w:u w:val="single"/>
        </w:rPr>
        <w:t>Sihtrühm</w:t>
      </w:r>
      <w:r w:rsidRPr="00CF39DD">
        <w:rPr>
          <w:rFonts w:ascii="Times New Roman" w:hAnsi="Times New Roman" w:cs="Times New Roman"/>
          <w:sz w:val="24"/>
          <w:szCs w:val="24"/>
        </w:rPr>
        <w:t xml:space="preserve">: </w:t>
      </w:r>
      <w:r w:rsidR="00EC3A30" w:rsidRPr="00CF39DD">
        <w:rPr>
          <w:rFonts w:ascii="Times New Roman" w:hAnsi="Times New Roman"/>
          <w:color w:val="000000" w:themeColor="text1"/>
          <w:sz w:val="24"/>
          <w:szCs w:val="24"/>
        </w:rPr>
        <w:t>PPA ametnikud, kes teevad lühiajalise Eestis töötamise registreerimise ning elamisloa eel- ja järelkontrolli, s.o umbes 2</w:t>
      </w:r>
      <w:r w:rsidR="00A472C2" w:rsidRPr="00CF39DD">
        <w:rPr>
          <w:rFonts w:ascii="Times New Roman" w:hAnsi="Times New Roman"/>
          <w:color w:val="000000" w:themeColor="text1"/>
          <w:sz w:val="24"/>
          <w:szCs w:val="24"/>
        </w:rPr>
        <w:t>5</w:t>
      </w:r>
      <w:r w:rsidR="00EC3A30" w:rsidRPr="00CF39DD">
        <w:rPr>
          <w:rFonts w:ascii="Times New Roman" w:hAnsi="Times New Roman"/>
          <w:color w:val="000000" w:themeColor="text1"/>
          <w:sz w:val="24"/>
          <w:szCs w:val="24"/>
        </w:rPr>
        <w:t>0 ametnikku</w:t>
      </w:r>
      <w:r w:rsidR="00F10D18" w:rsidRPr="00CF39DD">
        <w:rPr>
          <w:rFonts w:ascii="Times New Roman" w:hAnsi="Times New Roman"/>
          <w:color w:val="000000" w:themeColor="text1"/>
          <w:sz w:val="24"/>
          <w:szCs w:val="24"/>
        </w:rPr>
        <w:t>.</w:t>
      </w:r>
      <w:r w:rsidR="00FD4215" w:rsidRPr="00CF39DD">
        <w:rPr>
          <w:rFonts w:ascii="Times New Roman" w:hAnsi="Times New Roman"/>
          <w:color w:val="000000" w:themeColor="text1"/>
          <w:sz w:val="24"/>
          <w:szCs w:val="24"/>
        </w:rPr>
        <w:t xml:space="preserve"> </w:t>
      </w:r>
      <w:proofErr w:type="spellStart"/>
      <w:r w:rsidR="00FD4215" w:rsidRPr="00CF39DD">
        <w:rPr>
          <w:rFonts w:ascii="Times New Roman" w:eastAsia="Arial Unicode MS" w:hAnsi="Times New Roman" w:cs="Times New Roman"/>
          <w:sz w:val="24"/>
          <w:szCs w:val="24"/>
          <w:u w:color="000000"/>
          <w:lang w:eastAsia="et-EE"/>
        </w:rPr>
        <w:t>PPA-s</w:t>
      </w:r>
      <w:proofErr w:type="spellEnd"/>
      <w:r w:rsidR="00FD4215" w:rsidRPr="00CF39DD">
        <w:rPr>
          <w:rFonts w:ascii="Times New Roman" w:eastAsia="Arial Unicode MS" w:hAnsi="Times New Roman" w:cs="Times New Roman"/>
          <w:sz w:val="24"/>
          <w:szCs w:val="24"/>
          <w:u w:color="000000"/>
          <w:lang w:eastAsia="et-EE"/>
        </w:rPr>
        <w:t xml:space="preserve"> tööta</w:t>
      </w:r>
      <w:r w:rsidR="002D4337">
        <w:rPr>
          <w:rFonts w:ascii="Times New Roman" w:eastAsia="Arial Unicode MS" w:hAnsi="Times New Roman" w:cs="Times New Roman"/>
          <w:sz w:val="24"/>
          <w:szCs w:val="24"/>
          <w:u w:color="000000"/>
          <w:lang w:eastAsia="et-EE"/>
        </w:rPr>
        <w:t>s</w:t>
      </w:r>
      <w:r w:rsidR="00FD4215" w:rsidRPr="00CF39DD">
        <w:rPr>
          <w:rFonts w:ascii="Times New Roman" w:eastAsia="Arial Unicode MS" w:hAnsi="Times New Roman" w:cs="Times New Roman"/>
          <w:sz w:val="24"/>
          <w:szCs w:val="24"/>
          <w:u w:color="000000"/>
          <w:lang w:eastAsia="et-EE"/>
        </w:rPr>
        <w:t xml:space="preserve"> 2024. aasta seisuga 4504 teenistujat. Võttes arvesse PPA teenistujate koguarvu ja asjaolu, et mõjutatud teenistujatel on peale töökohavahet</w:t>
      </w:r>
      <w:r w:rsidR="00E73142">
        <w:rPr>
          <w:rFonts w:ascii="Times New Roman" w:eastAsia="Arial Unicode MS" w:hAnsi="Times New Roman" w:cs="Times New Roman"/>
          <w:sz w:val="24"/>
          <w:szCs w:val="24"/>
          <w:u w:color="000000"/>
          <w:lang w:eastAsia="et-EE"/>
        </w:rPr>
        <w:t>use</w:t>
      </w:r>
      <w:r w:rsidR="00FD4215" w:rsidRPr="00CF39DD">
        <w:rPr>
          <w:rFonts w:ascii="Times New Roman" w:eastAsia="Arial Unicode MS" w:hAnsi="Times New Roman" w:cs="Times New Roman"/>
          <w:sz w:val="24"/>
          <w:szCs w:val="24"/>
          <w:u w:color="000000"/>
          <w:lang w:eastAsia="et-EE"/>
        </w:rPr>
        <w:t xml:space="preserve"> registreerimise ka muid ülesandeid, on sihtrühm </w:t>
      </w:r>
      <w:r w:rsidR="00FD4215" w:rsidRPr="00CF39DD">
        <w:rPr>
          <w:rFonts w:ascii="Times New Roman" w:eastAsia="Arial Unicode MS" w:hAnsi="Times New Roman" w:cs="Times New Roman"/>
          <w:b/>
          <w:bCs/>
          <w:sz w:val="24"/>
          <w:szCs w:val="24"/>
          <w:u w:color="000000"/>
          <w:lang w:eastAsia="et-EE"/>
        </w:rPr>
        <w:t>väike</w:t>
      </w:r>
      <w:r w:rsidR="00FD4215" w:rsidRPr="00CF39DD">
        <w:rPr>
          <w:rFonts w:ascii="Times New Roman" w:eastAsia="Arial Unicode MS" w:hAnsi="Times New Roman" w:cs="Times New Roman"/>
          <w:sz w:val="24"/>
          <w:szCs w:val="24"/>
          <w:u w:color="000000"/>
          <w:lang w:eastAsia="et-EE"/>
        </w:rPr>
        <w:t>.</w:t>
      </w:r>
    </w:p>
    <w:p w14:paraId="2C4436BA" w14:textId="77777777" w:rsidR="00DE1440" w:rsidRPr="00CF39DD" w:rsidRDefault="00DE1440" w:rsidP="00DE1440">
      <w:pPr>
        <w:spacing w:after="0" w:line="240" w:lineRule="auto"/>
        <w:jc w:val="both"/>
        <w:rPr>
          <w:rFonts w:ascii="Times New Roman" w:hAnsi="Times New Roman"/>
          <w:color w:val="000000" w:themeColor="text1"/>
          <w:sz w:val="24"/>
          <w:szCs w:val="24"/>
        </w:rPr>
      </w:pPr>
    </w:p>
    <w:p w14:paraId="323FFD01" w14:textId="4CFF1F06" w:rsidR="005E75C7" w:rsidRPr="00CF39DD" w:rsidRDefault="00C34128" w:rsidP="00DE1440">
      <w:pPr>
        <w:spacing w:after="0" w:line="240" w:lineRule="auto"/>
        <w:jc w:val="both"/>
        <w:rPr>
          <w:rFonts w:ascii="Times New Roman" w:hAnsi="Times New Roman"/>
          <w:color w:val="000000" w:themeColor="text1"/>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w:t>
      </w:r>
      <w:r w:rsidR="00EC3A30" w:rsidRPr="00CF39DD">
        <w:rPr>
          <w:rFonts w:ascii="Times New Roman" w:hAnsi="Times New Roman" w:cs="Times New Roman"/>
          <w:sz w:val="24"/>
          <w:szCs w:val="24"/>
        </w:rPr>
        <w:t xml:space="preserve"> </w:t>
      </w:r>
      <w:r w:rsidR="00EC3A30" w:rsidRPr="00CF39DD">
        <w:rPr>
          <w:rFonts w:ascii="Times New Roman" w:hAnsi="Times New Roman" w:cs="Times New Roman"/>
          <w:b/>
          <w:bCs/>
          <w:sz w:val="24"/>
          <w:szCs w:val="24"/>
        </w:rPr>
        <w:t>keskmi</w:t>
      </w:r>
      <w:r w:rsidR="00EC3A30" w:rsidRPr="00CF39DD">
        <w:rPr>
          <w:rFonts w:ascii="Times New Roman" w:hAnsi="Times New Roman"/>
          <w:b/>
          <w:bCs/>
          <w:color w:val="000000" w:themeColor="text1"/>
          <w:sz w:val="24"/>
          <w:szCs w:val="24"/>
        </w:rPr>
        <w:t>ne</w:t>
      </w:r>
      <w:r w:rsidR="00EC3A30" w:rsidRPr="00CF39DD">
        <w:rPr>
          <w:rFonts w:ascii="Times New Roman" w:hAnsi="Times New Roman"/>
          <w:color w:val="000000" w:themeColor="text1"/>
          <w:sz w:val="24"/>
          <w:szCs w:val="24"/>
        </w:rPr>
        <w:t xml:space="preserve">. Muudatused avaldavad PPA töökoormusele positiivset mõju, kuna väheneb töötamiseks </w:t>
      </w:r>
      <w:r w:rsidR="006618A1">
        <w:rPr>
          <w:rFonts w:ascii="Times New Roman" w:hAnsi="Times New Roman"/>
          <w:color w:val="000000" w:themeColor="text1"/>
          <w:sz w:val="24"/>
          <w:szCs w:val="24"/>
        </w:rPr>
        <w:t>antud</w:t>
      </w:r>
      <w:r w:rsidR="003A08CA" w:rsidRPr="00CF39DD">
        <w:rPr>
          <w:rFonts w:ascii="Times New Roman" w:hAnsi="Times New Roman"/>
          <w:color w:val="000000" w:themeColor="text1"/>
          <w:sz w:val="24"/>
          <w:szCs w:val="24"/>
        </w:rPr>
        <w:t xml:space="preserve"> tähtajalise</w:t>
      </w:r>
      <w:r w:rsidR="00EC3A30" w:rsidRPr="00CF39DD">
        <w:rPr>
          <w:rFonts w:ascii="Times New Roman" w:hAnsi="Times New Roman"/>
          <w:color w:val="000000" w:themeColor="text1"/>
          <w:sz w:val="24"/>
          <w:szCs w:val="24"/>
        </w:rPr>
        <w:t xml:space="preserve"> elamisloa </w:t>
      </w:r>
      <w:r w:rsidR="00C97522" w:rsidRPr="00CF39DD">
        <w:rPr>
          <w:rFonts w:ascii="Times New Roman" w:hAnsi="Times New Roman"/>
          <w:color w:val="000000" w:themeColor="text1"/>
          <w:sz w:val="24"/>
          <w:szCs w:val="24"/>
        </w:rPr>
        <w:t xml:space="preserve">saamiseks esitatavate </w:t>
      </w:r>
      <w:r w:rsidR="00EC3A30" w:rsidRPr="00CF39DD">
        <w:rPr>
          <w:rFonts w:ascii="Times New Roman" w:hAnsi="Times New Roman"/>
          <w:color w:val="000000" w:themeColor="text1"/>
          <w:sz w:val="24"/>
          <w:szCs w:val="24"/>
        </w:rPr>
        <w:t xml:space="preserve">taotluste </w:t>
      </w:r>
      <w:r w:rsidR="00C97522" w:rsidRPr="00CF39DD">
        <w:rPr>
          <w:rFonts w:ascii="Times New Roman" w:hAnsi="Times New Roman"/>
          <w:color w:val="000000" w:themeColor="text1"/>
          <w:sz w:val="24"/>
          <w:szCs w:val="24"/>
        </w:rPr>
        <w:t xml:space="preserve">ja seega ka läbiviidavate menetluste </w:t>
      </w:r>
      <w:r w:rsidR="00EC3A30" w:rsidRPr="00CF39DD">
        <w:rPr>
          <w:rFonts w:ascii="Times New Roman" w:hAnsi="Times New Roman"/>
          <w:color w:val="000000" w:themeColor="text1"/>
          <w:sz w:val="24"/>
          <w:szCs w:val="24"/>
        </w:rPr>
        <w:t>hulk</w:t>
      </w:r>
      <w:r w:rsidR="00A35D22" w:rsidRPr="00CF39DD">
        <w:rPr>
          <w:rFonts w:ascii="Times New Roman" w:hAnsi="Times New Roman"/>
          <w:color w:val="000000" w:themeColor="text1"/>
          <w:sz w:val="24"/>
          <w:szCs w:val="24"/>
        </w:rPr>
        <w:t xml:space="preserve">. Kuigi edaspidi peab PPA </w:t>
      </w:r>
      <w:r w:rsidR="006C07E4">
        <w:rPr>
          <w:rFonts w:ascii="Times New Roman" w:hAnsi="Times New Roman"/>
          <w:color w:val="000000" w:themeColor="text1"/>
          <w:sz w:val="24"/>
          <w:szCs w:val="24"/>
        </w:rPr>
        <w:t>välismaalase töökohavahetuseks</w:t>
      </w:r>
      <w:r w:rsidR="005578AA">
        <w:rPr>
          <w:rFonts w:ascii="Times New Roman" w:hAnsi="Times New Roman"/>
          <w:color w:val="000000" w:themeColor="text1"/>
          <w:sz w:val="24"/>
          <w:szCs w:val="24"/>
        </w:rPr>
        <w:t xml:space="preserve"> </w:t>
      </w:r>
      <w:r w:rsidR="00A35D22" w:rsidRPr="00CF39DD">
        <w:rPr>
          <w:rFonts w:ascii="Times New Roman" w:hAnsi="Times New Roman"/>
          <w:color w:val="000000" w:themeColor="text1"/>
          <w:sz w:val="24"/>
          <w:szCs w:val="24"/>
        </w:rPr>
        <w:lastRenderedPageBreak/>
        <w:t xml:space="preserve">elamisloa </w:t>
      </w:r>
      <w:r w:rsidR="006C07E4">
        <w:rPr>
          <w:rFonts w:ascii="Times New Roman" w:hAnsi="Times New Roman"/>
          <w:color w:val="000000" w:themeColor="text1"/>
          <w:sz w:val="24"/>
          <w:szCs w:val="24"/>
        </w:rPr>
        <w:t>taotluse menetluse</w:t>
      </w:r>
      <w:r w:rsidR="00A35D22" w:rsidRPr="00CF39DD">
        <w:rPr>
          <w:rFonts w:ascii="Times New Roman" w:hAnsi="Times New Roman"/>
          <w:color w:val="000000" w:themeColor="text1"/>
          <w:sz w:val="24"/>
          <w:szCs w:val="24"/>
        </w:rPr>
        <w:t xml:space="preserve"> asemel läbi viima töökohavahet</w:t>
      </w:r>
      <w:r w:rsidR="006C07E4">
        <w:rPr>
          <w:rFonts w:ascii="Times New Roman" w:hAnsi="Times New Roman"/>
          <w:color w:val="000000" w:themeColor="text1"/>
          <w:sz w:val="24"/>
          <w:szCs w:val="24"/>
        </w:rPr>
        <w:t>use</w:t>
      </w:r>
      <w:r w:rsidR="00A35D22" w:rsidRPr="00CF39DD">
        <w:rPr>
          <w:rFonts w:ascii="Times New Roman" w:hAnsi="Times New Roman"/>
          <w:color w:val="000000" w:themeColor="text1"/>
          <w:sz w:val="24"/>
          <w:szCs w:val="24"/>
        </w:rPr>
        <w:t xml:space="preserve"> registreerimise menetluse, siis on töökohavahet</w:t>
      </w:r>
      <w:r w:rsidR="00F75698">
        <w:rPr>
          <w:rFonts w:ascii="Times New Roman" w:hAnsi="Times New Roman"/>
          <w:color w:val="000000" w:themeColor="text1"/>
          <w:sz w:val="24"/>
          <w:szCs w:val="24"/>
        </w:rPr>
        <w:t>use</w:t>
      </w:r>
      <w:r w:rsidR="00A35D22" w:rsidRPr="00CF39DD">
        <w:rPr>
          <w:rFonts w:ascii="Times New Roman" w:hAnsi="Times New Roman"/>
          <w:color w:val="000000" w:themeColor="text1"/>
          <w:sz w:val="24"/>
          <w:szCs w:val="24"/>
        </w:rPr>
        <w:t xml:space="preserve"> registreerimise menetlus </w:t>
      </w:r>
      <w:proofErr w:type="spellStart"/>
      <w:r w:rsidR="00A35D22" w:rsidRPr="00CF39DD">
        <w:rPr>
          <w:rFonts w:ascii="Times New Roman" w:hAnsi="Times New Roman"/>
          <w:color w:val="000000" w:themeColor="text1"/>
          <w:sz w:val="24"/>
          <w:szCs w:val="24"/>
        </w:rPr>
        <w:t>PPA-le</w:t>
      </w:r>
      <w:proofErr w:type="spellEnd"/>
      <w:r w:rsidR="00A35D22" w:rsidRPr="00CF39DD">
        <w:rPr>
          <w:rFonts w:ascii="Times New Roman" w:hAnsi="Times New Roman"/>
          <w:color w:val="000000" w:themeColor="text1"/>
          <w:sz w:val="24"/>
          <w:szCs w:val="24"/>
        </w:rPr>
        <w:t xml:space="preserve"> väiksema töömahuga – kontrollitakse üksnes uue töö</w:t>
      </w:r>
      <w:r w:rsidR="008922CD">
        <w:rPr>
          <w:rFonts w:ascii="Times New Roman" w:hAnsi="Times New Roman"/>
          <w:color w:val="000000" w:themeColor="text1"/>
          <w:sz w:val="24"/>
          <w:szCs w:val="24"/>
        </w:rPr>
        <w:t>tamisega</w:t>
      </w:r>
      <w:r w:rsidR="00A35D22" w:rsidRPr="00CF39DD">
        <w:rPr>
          <w:rFonts w:ascii="Times New Roman" w:hAnsi="Times New Roman"/>
          <w:color w:val="000000" w:themeColor="text1"/>
          <w:sz w:val="24"/>
          <w:szCs w:val="24"/>
        </w:rPr>
        <w:t xml:space="preserve"> seonduvaid asjaolusid.</w:t>
      </w:r>
      <w:r w:rsidR="003A08CA" w:rsidRPr="00CF39DD">
        <w:rPr>
          <w:rFonts w:ascii="Times New Roman" w:hAnsi="Times New Roman"/>
          <w:color w:val="000000" w:themeColor="text1"/>
          <w:sz w:val="24"/>
          <w:szCs w:val="24"/>
        </w:rPr>
        <w:t xml:space="preserve"> </w:t>
      </w:r>
      <w:r w:rsidR="00A35D22" w:rsidRPr="00CF39DD">
        <w:rPr>
          <w:rFonts w:ascii="Times New Roman" w:hAnsi="Times New Roman"/>
          <w:color w:val="000000" w:themeColor="text1"/>
          <w:sz w:val="24"/>
          <w:szCs w:val="24"/>
        </w:rPr>
        <w:t xml:space="preserve">Samuti väheneb </w:t>
      </w:r>
      <w:r w:rsidR="00EC3A30" w:rsidRPr="00CF39DD">
        <w:rPr>
          <w:rFonts w:ascii="Times New Roman" w:hAnsi="Times New Roman"/>
          <w:color w:val="000000" w:themeColor="text1"/>
          <w:sz w:val="24"/>
          <w:szCs w:val="24"/>
        </w:rPr>
        <w:t>lühiajalise töötamise registreeri</w:t>
      </w:r>
      <w:r w:rsidR="00F75698">
        <w:rPr>
          <w:rFonts w:ascii="Times New Roman" w:hAnsi="Times New Roman"/>
          <w:color w:val="000000" w:themeColor="text1"/>
          <w:sz w:val="24"/>
          <w:szCs w:val="24"/>
        </w:rPr>
        <w:t>miste</w:t>
      </w:r>
      <w:r w:rsidR="00EC3A30" w:rsidRPr="00CF39DD">
        <w:rPr>
          <w:rFonts w:ascii="Times New Roman" w:hAnsi="Times New Roman"/>
          <w:color w:val="000000" w:themeColor="text1"/>
          <w:sz w:val="24"/>
          <w:szCs w:val="24"/>
        </w:rPr>
        <w:t xml:space="preserve"> </w:t>
      </w:r>
      <w:r w:rsidR="00C97522" w:rsidRPr="00CF39DD">
        <w:rPr>
          <w:rFonts w:ascii="Times New Roman" w:hAnsi="Times New Roman"/>
          <w:color w:val="000000" w:themeColor="text1"/>
          <w:sz w:val="24"/>
          <w:szCs w:val="24"/>
        </w:rPr>
        <w:t xml:space="preserve">menetluste </w:t>
      </w:r>
      <w:r w:rsidR="00EC3A30" w:rsidRPr="00CF39DD">
        <w:rPr>
          <w:rFonts w:ascii="Times New Roman" w:hAnsi="Times New Roman"/>
          <w:color w:val="000000" w:themeColor="text1"/>
          <w:sz w:val="24"/>
          <w:szCs w:val="24"/>
        </w:rPr>
        <w:t>hul</w:t>
      </w:r>
      <w:r w:rsidR="002E4C91" w:rsidRPr="00CF39DD">
        <w:rPr>
          <w:rFonts w:ascii="Times New Roman" w:hAnsi="Times New Roman"/>
          <w:color w:val="000000" w:themeColor="text1"/>
          <w:sz w:val="24"/>
          <w:szCs w:val="24"/>
        </w:rPr>
        <w:t>k</w:t>
      </w:r>
      <w:r w:rsidR="00EC3A30" w:rsidRPr="00CF39DD">
        <w:rPr>
          <w:rFonts w:ascii="Times New Roman" w:hAnsi="Times New Roman"/>
          <w:color w:val="000000" w:themeColor="text1"/>
          <w:sz w:val="24"/>
          <w:szCs w:val="24"/>
        </w:rPr>
        <w:t>.</w:t>
      </w:r>
      <w:r w:rsidR="002E4C91" w:rsidRPr="00CF39DD">
        <w:rPr>
          <w:rFonts w:ascii="Times New Roman" w:hAnsi="Times New Roman"/>
          <w:color w:val="000000" w:themeColor="text1"/>
          <w:sz w:val="24"/>
          <w:szCs w:val="24"/>
        </w:rPr>
        <w:t xml:space="preserve"> </w:t>
      </w:r>
      <w:r w:rsidR="00C97522" w:rsidRPr="00CF39DD">
        <w:rPr>
          <w:rFonts w:ascii="Times New Roman" w:hAnsi="Times New Roman"/>
          <w:color w:val="000000" w:themeColor="text1"/>
          <w:sz w:val="24"/>
          <w:szCs w:val="24"/>
        </w:rPr>
        <w:t xml:space="preserve">2024. </w:t>
      </w:r>
      <w:r w:rsidR="00251913">
        <w:rPr>
          <w:rFonts w:ascii="Times New Roman" w:hAnsi="Times New Roman"/>
          <w:color w:val="000000" w:themeColor="text1"/>
          <w:sz w:val="24"/>
          <w:szCs w:val="24"/>
        </w:rPr>
        <w:t>aastal</w:t>
      </w:r>
      <w:r w:rsidR="00C97522" w:rsidRPr="00CF39DD">
        <w:rPr>
          <w:rFonts w:ascii="Times New Roman" w:hAnsi="Times New Roman"/>
          <w:color w:val="000000" w:themeColor="text1"/>
          <w:sz w:val="24"/>
          <w:szCs w:val="24"/>
        </w:rPr>
        <w:t xml:space="preserve"> taotles lühiajalise töötamise registreerimist 249 välismaalast, kellel oli kehtiv elamisluba töötamiseks. Keskmiselt 37% neist välismaalastest, kes omasid töötamiseks </w:t>
      </w:r>
      <w:r w:rsidR="006618A1">
        <w:rPr>
          <w:rFonts w:ascii="Times New Roman" w:hAnsi="Times New Roman"/>
          <w:color w:val="000000" w:themeColor="text1"/>
          <w:sz w:val="24"/>
          <w:szCs w:val="24"/>
        </w:rPr>
        <w:t>antud</w:t>
      </w:r>
      <w:r w:rsidR="00C97522" w:rsidRPr="00CF39DD">
        <w:rPr>
          <w:rFonts w:ascii="Times New Roman" w:hAnsi="Times New Roman"/>
          <w:color w:val="000000" w:themeColor="text1"/>
          <w:sz w:val="24"/>
          <w:szCs w:val="24"/>
        </w:rPr>
        <w:t xml:space="preserve"> </w:t>
      </w:r>
      <w:r w:rsidR="00F75698">
        <w:rPr>
          <w:rFonts w:ascii="Times New Roman" w:hAnsi="Times New Roman"/>
          <w:color w:val="000000" w:themeColor="text1"/>
          <w:sz w:val="24"/>
          <w:szCs w:val="24"/>
        </w:rPr>
        <w:t xml:space="preserve">tähtajalist </w:t>
      </w:r>
      <w:r w:rsidR="00C97522" w:rsidRPr="00CF39DD">
        <w:rPr>
          <w:rFonts w:ascii="Times New Roman" w:hAnsi="Times New Roman"/>
          <w:color w:val="000000" w:themeColor="text1"/>
          <w:sz w:val="24"/>
          <w:szCs w:val="24"/>
        </w:rPr>
        <w:t xml:space="preserve">elamisluba ja taotlesid uut töötamiseks </w:t>
      </w:r>
      <w:r w:rsidR="008922CD">
        <w:rPr>
          <w:rFonts w:ascii="Times New Roman" w:hAnsi="Times New Roman"/>
          <w:color w:val="000000" w:themeColor="text1"/>
          <w:sz w:val="24"/>
          <w:szCs w:val="24"/>
        </w:rPr>
        <w:t>ant</w:t>
      </w:r>
      <w:r w:rsidR="00042927">
        <w:rPr>
          <w:rFonts w:ascii="Times New Roman" w:hAnsi="Times New Roman"/>
          <w:color w:val="000000" w:themeColor="text1"/>
          <w:sz w:val="24"/>
          <w:szCs w:val="24"/>
        </w:rPr>
        <w:t>ud</w:t>
      </w:r>
      <w:r w:rsidR="005578AA">
        <w:rPr>
          <w:rFonts w:ascii="Times New Roman" w:hAnsi="Times New Roman"/>
          <w:color w:val="000000" w:themeColor="text1"/>
          <w:sz w:val="24"/>
          <w:szCs w:val="24"/>
        </w:rPr>
        <w:t xml:space="preserve"> </w:t>
      </w:r>
      <w:r w:rsidR="00F75698">
        <w:rPr>
          <w:rFonts w:ascii="Times New Roman" w:hAnsi="Times New Roman"/>
          <w:color w:val="000000" w:themeColor="text1"/>
          <w:sz w:val="24"/>
          <w:szCs w:val="24"/>
        </w:rPr>
        <w:t xml:space="preserve">tähtajalist </w:t>
      </w:r>
      <w:r w:rsidR="00C97522" w:rsidRPr="00CF39DD">
        <w:rPr>
          <w:rFonts w:ascii="Times New Roman" w:hAnsi="Times New Roman"/>
          <w:color w:val="000000" w:themeColor="text1"/>
          <w:sz w:val="24"/>
          <w:szCs w:val="24"/>
        </w:rPr>
        <w:t xml:space="preserve">elamisluba, taotlesid </w:t>
      </w:r>
      <w:r w:rsidR="003A08CA" w:rsidRPr="00CF39DD">
        <w:rPr>
          <w:rFonts w:ascii="Times New Roman" w:hAnsi="Times New Roman"/>
          <w:color w:val="000000" w:themeColor="text1"/>
          <w:sz w:val="24"/>
          <w:szCs w:val="24"/>
        </w:rPr>
        <w:t>samaaegselt</w:t>
      </w:r>
      <w:r w:rsidR="00C97522" w:rsidRPr="00CF39DD">
        <w:rPr>
          <w:rFonts w:ascii="Times New Roman" w:hAnsi="Times New Roman"/>
          <w:color w:val="000000" w:themeColor="text1"/>
          <w:sz w:val="24"/>
          <w:szCs w:val="24"/>
        </w:rPr>
        <w:t xml:space="preserve"> ka lühiajalise töötamise registreerimist. </w:t>
      </w:r>
    </w:p>
    <w:p w14:paraId="5A694ECC" w14:textId="77777777" w:rsidR="007A655F" w:rsidRPr="00CF39DD" w:rsidRDefault="007A655F" w:rsidP="007E0942">
      <w:pPr>
        <w:spacing w:after="0" w:line="240" w:lineRule="auto"/>
        <w:jc w:val="both"/>
        <w:rPr>
          <w:rFonts w:ascii="Times New Roman" w:hAnsi="Times New Roman"/>
          <w:color w:val="000000" w:themeColor="text1"/>
          <w:sz w:val="24"/>
          <w:szCs w:val="24"/>
        </w:rPr>
      </w:pPr>
    </w:p>
    <w:p w14:paraId="1E54B805" w14:textId="6890E6EC" w:rsidR="006E7214" w:rsidRPr="00CF39DD" w:rsidRDefault="006E7214" w:rsidP="007E0942">
      <w:pPr>
        <w:spacing w:after="0" w:line="240" w:lineRule="auto"/>
        <w:jc w:val="both"/>
        <w:rPr>
          <w:rFonts w:ascii="Times New Roman" w:hAnsi="Times New Roman"/>
          <w:b/>
          <w:bCs/>
          <w:color w:val="000000" w:themeColor="text1"/>
          <w:sz w:val="24"/>
          <w:szCs w:val="24"/>
        </w:rPr>
      </w:pPr>
      <w:r w:rsidRPr="00CF39DD">
        <w:rPr>
          <w:rFonts w:ascii="Times New Roman" w:hAnsi="Times New Roman"/>
          <w:b/>
          <w:bCs/>
          <w:color w:val="000000" w:themeColor="text1"/>
          <w:sz w:val="24"/>
          <w:szCs w:val="24"/>
        </w:rPr>
        <w:t xml:space="preserve">Tabel </w:t>
      </w:r>
      <w:r w:rsidR="00767615">
        <w:rPr>
          <w:rFonts w:ascii="Times New Roman" w:hAnsi="Times New Roman"/>
          <w:b/>
          <w:bCs/>
          <w:color w:val="000000" w:themeColor="text1"/>
          <w:sz w:val="24"/>
          <w:szCs w:val="24"/>
        </w:rPr>
        <w:t>10</w:t>
      </w:r>
      <w:r w:rsidRPr="00CF39DD">
        <w:rPr>
          <w:rFonts w:ascii="Times New Roman" w:hAnsi="Times New Roman"/>
          <w:b/>
          <w:bCs/>
          <w:color w:val="000000" w:themeColor="text1"/>
          <w:sz w:val="24"/>
          <w:szCs w:val="24"/>
        </w:rPr>
        <w:t>. Välismaalased, kelle puhul esitati elamisloa taotlusele lisaks ka lühiajalise töötamise registreerimise taotlus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32"/>
        <w:gridCol w:w="993"/>
        <w:gridCol w:w="850"/>
        <w:gridCol w:w="992"/>
      </w:tblGrid>
      <w:tr w:rsidR="00A2003E" w:rsidRPr="00CF39DD" w14:paraId="639FAF02" w14:textId="77777777" w:rsidTr="000668F8">
        <w:trPr>
          <w:trHeight w:val="290"/>
        </w:trPr>
        <w:tc>
          <w:tcPr>
            <w:tcW w:w="6232" w:type="dxa"/>
            <w:noWrap/>
            <w:vAlign w:val="bottom"/>
            <w:hideMark/>
          </w:tcPr>
          <w:p w14:paraId="224C902E" w14:textId="77777777" w:rsidR="00C97522" w:rsidRPr="00CF39DD" w:rsidRDefault="00C97522" w:rsidP="007E0942">
            <w:pPr>
              <w:spacing w:after="0" w:line="240" w:lineRule="auto"/>
              <w:rPr>
                <w:rFonts w:ascii="Times New Roman" w:hAnsi="Times New Roman" w:cs="Times New Roman"/>
                <w:sz w:val="24"/>
                <w:szCs w:val="24"/>
                <w:lang w:eastAsia="et-EE"/>
              </w:rPr>
            </w:pPr>
          </w:p>
        </w:tc>
        <w:tc>
          <w:tcPr>
            <w:tcW w:w="993" w:type="dxa"/>
            <w:shd w:val="clear" w:color="000000" w:fill="0070C0"/>
            <w:noWrap/>
            <w:vAlign w:val="center"/>
            <w:hideMark/>
          </w:tcPr>
          <w:p w14:paraId="6E43FDD7" w14:textId="653A2F41" w:rsidR="00C97522" w:rsidRPr="007E18BE" w:rsidRDefault="007E18BE" w:rsidP="00841F9D">
            <w:pPr>
              <w:spacing w:after="0" w:line="240" w:lineRule="auto"/>
              <w:jc w:val="center"/>
              <w:rPr>
                <w:rFonts w:ascii="Times New Roman" w:hAnsi="Times New Roman" w:cs="Times New Roman"/>
                <w:b/>
                <w:bCs/>
                <w:lang w:eastAsia="et-EE"/>
              </w:rPr>
            </w:pPr>
            <w:r w:rsidRPr="00963553">
              <w:rPr>
                <w:rFonts w:ascii="Times New Roman" w:hAnsi="Times New Roman" w:cs="Times New Roman"/>
                <w:b/>
                <w:bCs/>
                <w:color w:val="FFFFFF" w:themeColor="background1"/>
                <w:sz w:val="24"/>
                <w:szCs w:val="24"/>
              </w:rPr>
              <w:t>2022</w:t>
            </w:r>
          </w:p>
        </w:tc>
        <w:tc>
          <w:tcPr>
            <w:tcW w:w="850" w:type="dxa"/>
            <w:shd w:val="clear" w:color="000000" w:fill="0070C0"/>
            <w:noWrap/>
            <w:vAlign w:val="center"/>
            <w:hideMark/>
          </w:tcPr>
          <w:p w14:paraId="416E05BC" w14:textId="310F2033" w:rsidR="00C97522" w:rsidRPr="007E18BE" w:rsidRDefault="007E18BE" w:rsidP="00841F9D">
            <w:pPr>
              <w:spacing w:after="0" w:line="240" w:lineRule="auto"/>
              <w:jc w:val="center"/>
              <w:rPr>
                <w:rFonts w:ascii="Times New Roman" w:hAnsi="Times New Roman" w:cs="Times New Roman"/>
                <w:b/>
                <w:bCs/>
                <w:lang w:eastAsia="et-EE"/>
              </w:rPr>
            </w:pPr>
            <w:r w:rsidRPr="00963553">
              <w:rPr>
                <w:rFonts w:ascii="Times New Roman" w:hAnsi="Times New Roman" w:cs="Times New Roman"/>
                <w:b/>
                <w:bCs/>
                <w:color w:val="FFFFFF" w:themeColor="background1"/>
                <w:sz w:val="24"/>
                <w:szCs w:val="24"/>
              </w:rPr>
              <w:t>202</w:t>
            </w:r>
            <w:r>
              <w:rPr>
                <w:rFonts w:ascii="Times New Roman" w:hAnsi="Times New Roman" w:cs="Times New Roman"/>
                <w:b/>
                <w:bCs/>
                <w:color w:val="FFFFFF" w:themeColor="background1"/>
                <w:sz w:val="24"/>
                <w:szCs w:val="24"/>
              </w:rPr>
              <w:t>3</w:t>
            </w:r>
          </w:p>
        </w:tc>
        <w:tc>
          <w:tcPr>
            <w:tcW w:w="992" w:type="dxa"/>
            <w:shd w:val="clear" w:color="000000" w:fill="0070C0"/>
            <w:noWrap/>
            <w:vAlign w:val="center"/>
            <w:hideMark/>
          </w:tcPr>
          <w:p w14:paraId="34DED50A" w14:textId="0AEC22E5" w:rsidR="00C97522" w:rsidRPr="007E18BE" w:rsidRDefault="007E18BE" w:rsidP="00841F9D">
            <w:pPr>
              <w:spacing w:after="0" w:line="240" w:lineRule="auto"/>
              <w:jc w:val="center"/>
              <w:rPr>
                <w:rFonts w:ascii="Times New Roman" w:hAnsi="Times New Roman" w:cs="Times New Roman"/>
                <w:b/>
                <w:bCs/>
                <w:lang w:eastAsia="et-EE"/>
              </w:rPr>
            </w:pPr>
            <w:r w:rsidRPr="00963553">
              <w:rPr>
                <w:rFonts w:ascii="Times New Roman" w:hAnsi="Times New Roman" w:cs="Times New Roman"/>
                <w:b/>
                <w:bCs/>
                <w:color w:val="FFFFFF" w:themeColor="background1"/>
                <w:sz w:val="24"/>
                <w:szCs w:val="24"/>
              </w:rPr>
              <w:t>202</w:t>
            </w:r>
            <w:r>
              <w:rPr>
                <w:rFonts w:ascii="Times New Roman" w:hAnsi="Times New Roman" w:cs="Times New Roman"/>
                <w:b/>
                <w:bCs/>
                <w:color w:val="FFFFFF" w:themeColor="background1"/>
                <w:sz w:val="24"/>
                <w:szCs w:val="24"/>
              </w:rPr>
              <w:t>4</w:t>
            </w:r>
          </w:p>
        </w:tc>
      </w:tr>
      <w:tr w:rsidR="00C97522" w:rsidRPr="00CF39DD" w14:paraId="195856D4" w14:textId="77777777" w:rsidTr="000668F8">
        <w:trPr>
          <w:trHeight w:val="310"/>
        </w:trPr>
        <w:tc>
          <w:tcPr>
            <w:tcW w:w="6232" w:type="dxa"/>
            <w:noWrap/>
            <w:vAlign w:val="center"/>
            <w:hideMark/>
          </w:tcPr>
          <w:p w14:paraId="0009B96C" w14:textId="7255FC59" w:rsidR="00C97522" w:rsidRPr="00CF39DD" w:rsidRDefault="00C97522" w:rsidP="005578AA">
            <w:pPr>
              <w:spacing w:after="0" w:line="240" w:lineRule="auto"/>
              <w:jc w:val="both"/>
              <w:rPr>
                <w:rFonts w:ascii="Times New Roman" w:hAnsi="Times New Roman" w:cs="Times New Roman"/>
                <w:color w:val="000000"/>
                <w:sz w:val="24"/>
                <w:szCs w:val="24"/>
                <w:lang w:eastAsia="et-EE"/>
              </w:rPr>
            </w:pPr>
            <w:r w:rsidRPr="00CF39DD">
              <w:rPr>
                <w:rFonts w:ascii="Times New Roman" w:eastAsia="Calibri" w:hAnsi="Times New Roman" w:cs="Times New Roman"/>
                <w:color w:val="000000"/>
                <w:sz w:val="24"/>
                <w:szCs w:val="24"/>
                <w:lang w:eastAsia="et-EE"/>
              </w:rPr>
              <w:t xml:space="preserve">Uue töötamiseks </w:t>
            </w:r>
            <w:r w:rsidR="006618A1">
              <w:rPr>
                <w:rFonts w:ascii="Times New Roman" w:eastAsia="Calibri" w:hAnsi="Times New Roman" w:cs="Times New Roman"/>
                <w:color w:val="000000"/>
                <w:sz w:val="24"/>
                <w:szCs w:val="24"/>
                <w:lang w:eastAsia="et-EE"/>
              </w:rPr>
              <w:t>ant</w:t>
            </w:r>
            <w:r w:rsidR="00042927">
              <w:rPr>
                <w:rFonts w:ascii="Times New Roman" w:eastAsia="Calibri" w:hAnsi="Times New Roman" w:cs="Times New Roman"/>
                <w:color w:val="000000"/>
                <w:sz w:val="24"/>
                <w:szCs w:val="24"/>
                <w:lang w:eastAsia="et-EE"/>
              </w:rPr>
              <w:t>ud</w:t>
            </w:r>
            <w:r w:rsidRPr="00CF39DD">
              <w:rPr>
                <w:rFonts w:ascii="Times New Roman" w:eastAsia="Calibri" w:hAnsi="Times New Roman" w:cs="Times New Roman"/>
                <w:color w:val="000000"/>
                <w:sz w:val="24"/>
                <w:szCs w:val="24"/>
                <w:lang w:eastAsia="et-EE"/>
              </w:rPr>
              <w:t xml:space="preserve"> tähtajalise elamisloa taotluse esitanute arv </w:t>
            </w:r>
          </w:p>
        </w:tc>
        <w:tc>
          <w:tcPr>
            <w:tcW w:w="993" w:type="dxa"/>
            <w:noWrap/>
            <w:vAlign w:val="center"/>
            <w:hideMark/>
          </w:tcPr>
          <w:p w14:paraId="101B019C" w14:textId="77777777" w:rsidR="00C97522" w:rsidRPr="00CF39DD" w:rsidRDefault="00C97522"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eastAsia="Calibri" w:hAnsi="Times New Roman" w:cs="Times New Roman"/>
                <w:color w:val="000000"/>
                <w:sz w:val="24"/>
                <w:szCs w:val="24"/>
                <w:lang w:eastAsia="et-EE"/>
              </w:rPr>
              <w:t>704</w:t>
            </w:r>
          </w:p>
        </w:tc>
        <w:tc>
          <w:tcPr>
            <w:tcW w:w="850" w:type="dxa"/>
            <w:noWrap/>
            <w:vAlign w:val="center"/>
            <w:hideMark/>
          </w:tcPr>
          <w:p w14:paraId="771978F0" w14:textId="77777777" w:rsidR="00C97522" w:rsidRPr="00CF39DD" w:rsidRDefault="00C97522"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eastAsia="Calibri" w:hAnsi="Times New Roman" w:cs="Times New Roman"/>
                <w:color w:val="000000"/>
                <w:sz w:val="24"/>
                <w:szCs w:val="24"/>
                <w:lang w:eastAsia="et-EE"/>
              </w:rPr>
              <w:t>740</w:t>
            </w:r>
          </w:p>
        </w:tc>
        <w:tc>
          <w:tcPr>
            <w:tcW w:w="992" w:type="dxa"/>
            <w:noWrap/>
            <w:vAlign w:val="center"/>
            <w:hideMark/>
          </w:tcPr>
          <w:p w14:paraId="274190AF" w14:textId="77777777" w:rsidR="00C97522" w:rsidRPr="00CF39DD" w:rsidRDefault="00C97522"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eastAsia="Calibri" w:hAnsi="Times New Roman" w:cs="Times New Roman"/>
                <w:color w:val="000000"/>
                <w:sz w:val="24"/>
                <w:szCs w:val="24"/>
                <w:lang w:eastAsia="et-EE"/>
              </w:rPr>
              <w:t>711</w:t>
            </w:r>
          </w:p>
        </w:tc>
      </w:tr>
      <w:tr w:rsidR="00C97522" w:rsidRPr="00CF39DD" w14:paraId="246857C0" w14:textId="77777777" w:rsidTr="000668F8">
        <w:trPr>
          <w:trHeight w:val="310"/>
        </w:trPr>
        <w:tc>
          <w:tcPr>
            <w:tcW w:w="6232" w:type="dxa"/>
            <w:noWrap/>
            <w:vAlign w:val="center"/>
            <w:hideMark/>
          </w:tcPr>
          <w:p w14:paraId="6D07C0E7" w14:textId="267CF391" w:rsidR="00C97522" w:rsidRPr="00CF39DD" w:rsidRDefault="00C97522" w:rsidP="005578AA">
            <w:pPr>
              <w:spacing w:after="0" w:line="240" w:lineRule="auto"/>
              <w:jc w:val="both"/>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Lühiajalise töötamise registreeritud isikute arv, kellel oli elamisluba töötamiseks</w:t>
            </w:r>
          </w:p>
        </w:tc>
        <w:tc>
          <w:tcPr>
            <w:tcW w:w="993" w:type="dxa"/>
            <w:noWrap/>
            <w:vAlign w:val="center"/>
            <w:hideMark/>
          </w:tcPr>
          <w:p w14:paraId="5D805F78" w14:textId="77777777" w:rsidR="00C97522" w:rsidRPr="00CF39DD" w:rsidRDefault="00C97522"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334</w:t>
            </w:r>
          </w:p>
        </w:tc>
        <w:tc>
          <w:tcPr>
            <w:tcW w:w="850" w:type="dxa"/>
            <w:noWrap/>
            <w:vAlign w:val="center"/>
            <w:hideMark/>
          </w:tcPr>
          <w:p w14:paraId="20DB5AAF" w14:textId="77777777" w:rsidR="00C97522" w:rsidRPr="00CF39DD" w:rsidRDefault="00C97522"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232</w:t>
            </w:r>
          </w:p>
        </w:tc>
        <w:tc>
          <w:tcPr>
            <w:tcW w:w="992" w:type="dxa"/>
            <w:noWrap/>
            <w:vAlign w:val="center"/>
            <w:hideMark/>
          </w:tcPr>
          <w:p w14:paraId="1A32A81E" w14:textId="77777777" w:rsidR="00C97522" w:rsidRPr="00CF39DD" w:rsidRDefault="00C97522"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249</w:t>
            </w:r>
          </w:p>
        </w:tc>
      </w:tr>
      <w:tr w:rsidR="00C97522" w:rsidRPr="00CF39DD" w14:paraId="068EF335" w14:textId="77777777" w:rsidTr="007E18BE">
        <w:trPr>
          <w:trHeight w:val="290"/>
        </w:trPr>
        <w:tc>
          <w:tcPr>
            <w:tcW w:w="6232" w:type="dxa"/>
            <w:noWrap/>
            <w:vAlign w:val="bottom"/>
            <w:hideMark/>
          </w:tcPr>
          <w:p w14:paraId="51FB13DA" w14:textId="0710F0AB" w:rsidR="00C97522" w:rsidRPr="00CF39DD" w:rsidRDefault="00C97522" w:rsidP="005578AA">
            <w:pPr>
              <w:spacing w:after="0" w:line="240" w:lineRule="auto"/>
              <w:jc w:val="both"/>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 xml:space="preserve">Osakaal neist, kes esitas uuele elamisloa taotlusele paralleelselt ka </w:t>
            </w:r>
            <w:r w:rsidR="006E7214" w:rsidRPr="00CF39DD">
              <w:rPr>
                <w:rFonts w:ascii="Times New Roman" w:hAnsi="Times New Roman" w:cs="Times New Roman"/>
                <w:color w:val="000000"/>
                <w:sz w:val="24"/>
                <w:szCs w:val="24"/>
                <w:lang w:eastAsia="et-EE"/>
              </w:rPr>
              <w:t>lühiajalise töötamise registreerimise</w:t>
            </w:r>
            <w:r w:rsidRPr="00CF39DD">
              <w:rPr>
                <w:rFonts w:ascii="Times New Roman" w:hAnsi="Times New Roman" w:cs="Times New Roman"/>
                <w:color w:val="000000"/>
                <w:sz w:val="24"/>
                <w:szCs w:val="24"/>
                <w:lang w:eastAsia="et-EE"/>
              </w:rPr>
              <w:t xml:space="preserve"> taotluse</w:t>
            </w:r>
          </w:p>
        </w:tc>
        <w:tc>
          <w:tcPr>
            <w:tcW w:w="993" w:type="dxa"/>
            <w:noWrap/>
            <w:vAlign w:val="center"/>
            <w:hideMark/>
          </w:tcPr>
          <w:p w14:paraId="28356764" w14:textId="77777777" w:rsidR="00C97522" w:rsidRPr="00CF39DD" w:rsidRDefault="00C97522" w:rsidP="007E18BE">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47%</w:t>
            </w:r>
          </w:p>
        </w:tc>
        <w:tc>
          <w:tcPr>
            <w:tcW w:w="850" w:type="dxa"/>
            <w:noWrap/>
            <w:vAlign w:val="center"/>
            <w:hideMark/>
          </w:tcPr>
          <w:p w14:paraId="23CC2EF6" w14:textId="77777777" w:rsidR="00C97522" w:rsidRPr="00CF39DD" w:rsidRDefault="00C97522" w:rsidP="007E18BE">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31%</w:t>
            </w:r>
          </w:p>
        </w:tc>
        <w:tc>
          <w:tcPr>
            <w:tcW w:w="992" w:type="dxa"/>
            <w:noWrap/>
            <w:vAlign w:val="center"/>
            <w:hideMark/>
          </w:tcPr>
          <w:p w14:paraId="6B325FB8" w14:textId="77777777" w:rsidR="00C97522" w:rsidRPr="00CF39DD" w:rsidRDefault="00C97522" w:rsidP="007E18BE">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35%</w:t>
            </w:r>
          </w:p>
        </w:tc>
      </w:tr>
    </w:tbl>
    <w:p w14:paraId="14E3C37B" w14:textId="7915E577" w:rsidR="005E75C7" w:rsidRPr="00CF39DD" w:rsidRDefault="00C97522" w:rsidP="007E0942">
      <w:pPr>
        <w:spacing w:after="0" w:line="240" w:lineRule="auto"/>
        <w:jc w:val="both"/>
        <w:rPr>
          <w:rFonts w:ascii="Times New Roman" w:hAnsi="Times New Roman" w:cs="Times New Roman"/>
        </w:rPr>
      </w:pPr>
      <w:r w:rsidRPr="00CF39DD">
        <w:rPr>
          <w:rFonts w:ascii="Times New Roman" w:hAnsi="Times New Roman" w:cs="Times New Roman"/>
        </w:rPr>
        <w:t>Allikas: PPA</w:t>
      </w:r>
    </w:p>
    <w:p w14:paraId="3052D082" w14:textId="77777777" w:rsidR="003A08CA" w:rsidRPr="00CF39DD" w:rsidRDefault="003A08CA" w:rsidP="007E0942">
      <w:pPr>
        <w:spacing w:after="0" w:line="240" w:lineRule="auto"/>
        <w:jc w:val="both"/>
        <w:rPr>
          <w:rFonts w:ascii="Times New Roman" w:hAnsi="Times New Roman" w:cs="Times New Roman"/>
          <w:sz w:val="24"/>
          <w:szCs w:val="24"/>
        </w:rPr>
      </w:pPr>
    </w:p>
    <w:p w14:paraId="77CAEAA4" w14:textId="0D9EFF75" w:rsidR="00F75698" w:rsidRDefault="00F75698" w:rsidP="007E0942">
      <w:pPr>
        <w:spacing w:after="0" w:line="240" w:lineRule="auto"/>
        <w:jc w:val="both"/>
        <w:rPr>
          <w:rFonts w:ascii="Times New Roman" w:hAnsi="Times New Roman"/>
          <w:color w:val="000000" w:themeColor="text1"/>
          <w:sz w:val="24"/>
          <w:szCs w:val="24"/>
        </w:rPr>
      </w:pPr>
      <w:r w:rsidRPr="00CF39DD">
        <w:rPr>
          <w:rFonts w:ascii="Times New Roman" w:hAnsi="Times New Roman"/>
          <w:color w:val="000000" w:themeColor="text1"/>
          <w:sz w:val="24"/>
          <w:szCs w:val="24"/>
        </w:rPr>
        <w:t>Kuna töökohavahet</w:t>
      </w:r>
      <w:r>
        <w:rPr>
          <w:rFonts w:ascii="Times New Roman" w:hAnsi="Times New Roman"/>
          <w:color w:val="000000" w:themeColor="text1"/>
          <w:sz w:val="24"/>
          <w:szCs w:val="24"/>
        </w:rPr>
        <w:t>use</w:t>
      </w:r>
      <w:r w:rsidRPr="00CF39DD">
        <w:rPr>
          <w:rFonts w:ascii="Times New Roman" w:hAnsi="Times New Roman"/>
          <w:color w:val="000000" w:themeColor="text1"/>
          <w:sz w:val="24"/>
          <w:szCs w:val="24"/>
        </w:rPr>
        <w:t xml:space="preserve"> registreerimise taotlusega kiireneb töökohavahet</w:t>
      </w:r>
      <w:r>
        <w:rPr>
          <w:rFonts w:ascii="Times New Roman" w:hAnsi="Times New Roman"/>
          <w:color w:val="000000" w:themeColor="text1"/>
          <w:sz w:val="24"/>
          <w:szCs w:val="24"/>
        </w:rPr>
        <w:t>useks</w:t>
      </w:r>
      <w:r w:rsidRPr="00CF39DD">
        <w:rPr>
          <w:rFonts w:ascii="Times New Roman" w:hAnsi="Times New Roman"/>
          <w:color w:val="000000" w:themeColor="text1"/>
          <w:sz w:val="24"/>
          <w:szCs w:val="24"/>
        </w:rPr>
        <w:t xml:space="preserve"> vajalike menetluste aeg, siis ei ole enam tööandjatel tarvilik esitada lühiajalise töötamise registreerimise taotlust, et välismaalane saaks kiiremini nende juures tööle asuda.</w:t>
      </w:r>
    </w:p>
    <w:p w14:paraId="6FDB96AC" w14:textId="77777777" w:rsidR="00F75698" w:rsidRPr="00CF39DD" w:rsidRDefault="00F75698" w:rsidP="007E0942">
      <w:pPr>
        <w:spacing w:after="0" w:line="240" w:lineRule="auto"/>
        <w:jc w:val="both"/>
        <w:rPr>
          <w:rFonts w:ascii="Times New Roman" w:hAnsi="Times New Roman" w:cs="Times New Roman"/>
          <w:sz w:val="24"/>
          <w:szCs w:val="24"/>
        </w:rPr>
      </w:pPr>
    </w:p>
    <w:p w14:paraId="7626CE24" w14:textId="77777777" w:rsidR="003A08CA" w:rsidRPr="00CF39DD" w:rsidRDefault="003A08CA" w:rsidP="007E0942">
      <w:pPr>
        <w:spacing w:after="0" w:line="240" w:lineRule="auto"/>
        <w:jc w:val="both"/>
        <w:rPr>
          <w:rFonts w:ascii="Times New Roman" w:hAnsi="Times New Roman"/>
          <w:color w:val="000000" w:themeColor="text1"/>
          <w:sz w:val="24"/>
          <w:szCs w:val="24"/>
        </w:rPr>
      </w:pPr>
      <w:r w:rsidRPr="00CF39DD">
        <w:rPr>
          <w:rFonts w:ascii="Times New Roman" w:hAnsi="Times New Roman"/>
          <w:color w:val="000000" w:themeColor="text1"/>
          <w:sz w:val="24"/>
          <w:szCs w:val="24"/>
        </w:rPr>
        <w:t>Muudatused toovad kaasa mõningase mõju PPA töökorraldusele. Muudatuste tulemusena tuleb teha teavitus</w:t>
      </w:r>
      <w:r w:rsidRPr="00CF39DD">
        <w:rPr>
          <w:rFonts w:ascii="Times New Roman" w:hAnsi="Times New Roman"/>
          <w:color w:val="000000" w:themeColor="text1"/>
          <w:sz w:val="24"/>
          <w:szCs w:val="24"/>
        </w:rPr>
        <w:softHyphen/>
        <w:t>tegevusi ning täiendada infomaterjale ja veebikeskkondade infot. PPA peab täiendama menetlusjuhendeid ning koolitama ametnikke, kes viivad läbi elamisloa- ja viisamenetlusi.</w:t>
      </w:r>
    </w:p>
    <w:p w14:paraId="02D15F17" w14:textId="77777777" w:rsidR="003A08CA" w:rsidRPr="00CF39DD" w:rsidRDefault="003A08CA" w:rsidP="007E0942">
      <w:pPr>
        <w:spacing w:after="0" w:line="240" w:lineRule="auto"/>
        <w:jc w:val="both"/>
        <w:rPr>
          <w:rFonts w:ascii="Times New Roman" w:hAnsi="Times New Roman" w:cs="Times New Roman"/>
          <w:sz w:val="24"/>
          <w:szCs w:val="24"/>
        </w:rPr>
      </w:pPr>
    </w:p>
    <w:p w14:paraId="3F21EEC2" w14:textId="7D12C537" w:rsidR="000324B1" w:rsidRPr="00CF39DD" w:rsidRDefault="000324B1" w:rsidP="007E0942">
      <w:pPr>
        <w:spacing w:after="0" w:line="240" w:lineRule="auto"/>
        <w:jc w:val="both"/>
        <w:rPr>
          <w:rFonts w:ascii="Times New Roman" w:hAnsi="Times New Roman" w:cs="Times New Roman"/>
          <w:color w:val="000000" w:themeColor="text1"/>
          <w:sz w:val="24"/>
          <w:szCs w:val="24"/>
        </w:rPr>
      </w:pPr>
      <w:bookmarkStart w:id="194" w:name="_Hlk176350718"/>
      <w:r w:rsidRPr="00CF39DD">
        <w:rPr>
          <w:rFonts w:ascii="Times New Roman" w:hAnsi="Times New Roman" w:cs="Times New Roman"/>
          <w:color w:val="000000" w:themeColor="text1"/>
          <w:sz w:val="24"/>
          <w:szCs w:val="24"/>
          <w:u w:val="single"/>
        </w:rPr>
        <w:t>Mõju avaldumise sagedus</w:t>
      </w:r>
      <w:r w:rsidRPr="00CF39DD">
        <w:rPr>
          <w:rFonts w:ascii="Times New Roman" w:hAnsi="Times New Roman" w:cs="Times New Roman"/>
          <w:color w:val="000000" w:themeColor="text1"/>
          <w:sz w:val="24"/>
          <w:szCs w:val="24"/>
        </w:rPr>
        <w:t xml:space="preserve"> </w:t>
      </w:r>
      <w:r w:rsidRPr="00CF39DD">
        <w:rPr>
          <w:rFonts w:ascii="Times New Roman" w:hAnsi="Times New Roman" w:cs="Times New Roman"/>
          <w:bCs/>
          <w:iCs/>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kuna ei muudeta </w:t>
      </w:r>
      <w:r w:rsidR="000D170B">
        <w:rPr>
          <w:rFonts w:ascii="Times New Roman" w:hAnsi="Times New Roman" w:cs="Times New Roman"/>
          <w:color w:val="000000" w:themeColor="text1"/>
          <w:sz w:val="24"/>
          <w:szCs w:val="24"/>
        </w:rPr>
        <w:t>PPA</w:t>
      </w:r>
      <w:r w:rsidR="000D170B" w:rsidRPr="00CF39DD">
        <w:rPr>
          <w:rFonts w:ascii="Times New Roman" w:hAnsi="Times New Roman" w:cs="Times New Roman"/>
          <w:color w:val="000000" w:themeColor="text1"/>
          <w:sz w:val="24"/>
          <w:szCs w:val="24"/>
        </w:rPr>
        <w:t xml:space="preserve"> </w:t>
      </w:r>
      <w:r w:rsidRPr="00CF39DD">
        <w:rPr>
          <w:rFonts w:ascii="Times New Roman" w:hAnsi="Times New Roman" w:cs="Times New Roman"/>
          <w:color w:val="000000" w:themeColor="text1"/>
          <w:sz w:val="24"/>
          <w:szCs w:val="24"/>
        </w:rPr>
        <w:t>põhiülesandeid ja töö</w:t>
      </w:r>
      <w:r w:rsidRPr="00CF39DD">
        <w:rPr>
          <w:rFonts w:ascii="Times New Roman" w:hAnsi="Times New Roman" w:cs="Times New Roman"/>
          <w:color w:val="000000" w:themeColor="text1"/>
          <w:sz w:val="24"/>
          <w:szCs w:val="24"/>
        </w:rPr>
        <w:softHyphen/>
        <w:t>korraldusmuudatused on ühekordsed.</w:t>
      </w:r>
    </w:p>
    <w:bookmarkEnd w:id="194"/>
    <w:p w14:paraId="6D6EE4D5" w14:textId="77777777" w:rsidR="00C34128" w:rsidRPr="00CF39DD" w:rsidRDefault="00C34128" w:rsidP="007E0942">
      <w:pPr>
        <w:spacing w:after="0" w:line="240" w:lineRule="auto"/>
        <w:jc w:val="both"/>
        <w:rPr>
          <w:rFonts w:ascii="Times New Roman" w:hAnsi="Times New Roman" w:cs="Times New Roman"/>
          <w:sz w:val="24"/>
          <w:szCs w:val="24"/>
        </w:rPr>
      </w:pPr>
    </w:p>
    <w:p w14:paraId="07C1F6A9" w14:textId="1F25092F" w:rsidR="00C34128" w:rsidRPr="00CF39DD" w:rsidRDefault="000324B1"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color w:val="000000" w:themeColor="text1"/>
          <w:sz w:val="24"/>
          <w:szCs w:val="24"/>
        </w:rPr>
        <w:t xml:space="preserve"> 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Riski, et muudatustest ei olda teadlikud ja neid ei rakendata eesmärgipäraselt, aitavad maandada tõhus ja pidev teavitus ja koolitus.</w:t>
      </w:r>
    </w:p>
    <w:p w14:paraId="776ACB71" w14:textId="77777777" w:rsidR="000324B1" w:rsidRPr="00CF39DD" w:rsidRDefault="000324B1" w:rsidP="007E0942">
      <w:pPr>
        <w:spacing w:after="0" w:line="240" w:lineRule="auto"/>
        <w:jc w:val="both"/>
        <w:rPr>
          <w:rFonts w:ascii="Times New Roman" w:hAnsi="Times New Roman" w:cs="Times New Roman"/>
          <w:sz w:val="24"/>
          <w:szCs w:val="24"/>
        </w:rPr>
      </w:pPr>
    </w:p>
    <w:p w14:paraId="37206C70" w14:textId="3CD59595" w:rsidR="00C34128" w:rsidRPr="00CF39DD" w:rsidRDefault="00C34128"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b/>
          <w:bCs/>
          <w:sz w:val="24"/>
          <w:szCs w:val="24"/>
        </w:rPr>
        <w:t>Järeldus mõju olulisuse kohta</w:t>
      </w:r>
      <w:r w:rsidRPr="00CF39DD">
        <w:rPr>
          <w:rFonts w:ascii="Times New Roman" w:hAnsi="Times New Roman" w:cs="Times New Roman"/>
          <w:sz w:val="24"/>
          <w:szCs w:val="24"/>
        </w:rPr>
        <w:t>: mu</w:t>
      </w:r>
      <w:r w:rsidRPr="00CF39DD">
        <w:rPr>
          <w:rFonts w:ascii="Times New Roman" w:hAnsi="Times New Roman" w:cs="Times New Roman"/>
          <w:color w:val="000000" w:themeColor="text1"/>
          <w:sz w:val="24"/>
          <w:szCs w:val="24"/>
        </w:rPr>
        <w:t>udatus</w:t>
      </w:r>
      <w:r w:rsidR="005E75C7" w:rsidRPr="00CF39DD">
        <w:rPr>
          <w:rFonts w:ascii="Times New Roman" w:hAnsi="Times New Roman" w:cs="Times New Roman"/>
          <w:color w:val="000000" w:themeColor="text1"/>
          <w:sz w:val="24"/>
          <w:szCs w:val="24"/>
        </w:rPr>
        <w:t xml:space="preserve">ega kaasneb sihtrühmale </w:t>
      </w:r>
      <w:r w:rsidR="005E75C7" w:rsidRPr="00CF39DD">
        <w:rPr>
          <w:rFonts w:ascii="Times New Roman" w:hAnsi="Times New Roman" w:cs="Times New Roman"/>
          <w:color w:val="0070C0"/>
          <w:sz w:val="24"/>
          <w:szCs w:val="24"/>
        </w:rPr>
        <w:t>positiivne mõju</w:t>
      </w:r>
      <w:r w:rsidR="005E75C7" w:rsidRPr="00CF39DD">
        <w:rPr>
          <w:rFonts w:ascii="Times New Roman" w:hAnsi="Times New Roman" w:cs="Times New Roman"/>
          <w:color w:val="000000" w:themeColor="text1"/>
          <w:sz w:val="24"/>
          <w:szCs w:val="24"/>
        </w:rPr>
        <w:t xml:space="preserve">, kuna väheneb </w:t>
      </w:r>
      <w:r w:rsidR="000D170B">
        <w:rPr>
          <w:rFonts w:ascii="Times New Roman" w:hAnsi="Times New Roman" w:cs="Times New Roman"/>
          <w:color w:val="000000" w:themeColor="text1"/>
          <w:sz w:val="24"/>
          <w:szCs w:val="24"/>
        </w:rPr>
        <w:t xml:space="preserve">haldusorgani </w:t>
      </w:r>
      <w:r w:rsidR="005E75C7" w:rsidRPr="00CF39DD">
        <w:rPr>
          <w:rFonts w:ascii="Times New Roman" w:hAnsi="Times New Roman" w:cs="Times New Roman"/>
          <w:color w:val="000000" w:themeColor="text1"/>
          <w:sz w:val="24"/>
          <w:szCs w:val="24"/>
        </w:rPr>
        <w:t>halduskoormus. Kuigi töökohavahet</w:t>
      </w:r>
      <w:r w:rsidR="000D170B">
        <w:rPr>
          <w:rFonts w:ascii="Times New Roman" w:hAnsi="Times New Roman" w:cs="Times New Roman"/>
          <w:color w:val="000000" w:themeColor="text1"/>
          <w:sz w:val="24"/>
          <w:szCs w:val="24"/>
        </w:rPr>
        <w:t>use</w:t>
      </w:r>
      <w:r w:rsidR="005E75C7" w:rsidRPr="00CF39DD">
        <w:rPr>
          <w:rFonts w:ascii="Times New Roman" w:hAnsi="Times New Roman" w:cs="Times New Roman"/>
          <w:color w:val="000000" w:themeColor="text1"/>
          <w:sz w:val="24"/>
          <w:szCs w:val="24"/>
        </w:rPr>
        <w:t xml:space="preserve"> uus regulatsioon toob kaasa mõningase kohanemise vajaduse, vähendab muudatus koondina PPA ametnikele töö</w:t>
      </w:r>
      <w:r w:rsidR="003A08CA" w:rsidRPr="00CF39DD">
        <w:rPr>
          <w:rFonts w:ascii="Times New Roman" w:hAnsi="Times New Roman" w:cs="Times New Roman"/>
          <w:color w:val="000000" w:themeColor="text1"/>
          <w:sz w:val="24"/>
          <w:szCs w:val="24"/>
        </w:rPr>
        <w:t xml:space="preserve">koormust. </w:t>
      </w:r>
    </w:p>
    <w:p w14:paraId="0741BA18" w14:textId="77777777" w:rsidR="006B20F6" w:rsidRPr="00CF39DD" w:rsidRDefault="006B20F6" w:rsidP="007E0942">
      <w:pPr>
        <w:keepNext/>
        <w:spacing w:after="0" w:line="240" w:lineRule="auto"/>
        <w:jc w:val="both"/>
        <w:rPr>
          <w:rFonts w:ascii="Times New Roman" w:hAnsi="Times New Roman" w:cs="Times New Roman"/>
          <w:b/>
          <w:sz w:val="24"/>
          <w:szCs w:val="24"/>
        </w:rPr>
      </w:pPr>
    </w:p>
    <w:p w14:paraId="5323BF84" w14:textId="33562171" w:rsidR="006B20F6" w:rsidRPr="00CF39DD" w:rsidRDefault="006B20F6" w:rsidP="007E0942">
      <w:pPr>
        <w:keepNext/>
        <w:spacing w:after="0" w:line="240" w:lineRule="auto"/>
        <w:jc w:val="both"/>
        <w:rPr>
          <w:rFonts w:ascii="Times New Roman" w:hAnsi="Times New Roman" w:cs="Times New Roman"/>
          <w:b/>
          <w:sz w:val="24"/>
          <w:szCs w:val="24"/>
        </w:rPr>
      </w:pPr>
      <w:r w:rsidRPr="00CF39DD">
        <w:rPr>
          <w:rFonts w:ascii="Times New Roman" w:hAnsi="Times New Roman" w:cs="Times New Roman"/>
          <w:b/>
          <w:sz w:val="24"/>
          <w:szCs w:val="24"/>
        </w:rPr>
        <w:t xml:space="preserve">6.4.4. Mõju </w:t>
      </w:r>
      <w:r w:rsidR="000324B1" w:rsidRPr="00CF39DD">
        <w:rPr>
          <w:rFonts w:ascii="Times New Roman" w:hAnsi="Times New Roman" w:cs="Times New Roman"/>
          <w:b/>
          <w:sz w:val="24"/>
          <w:szCs w:val="24"/>
        </w:rPr>
        <w:t xml:space="preserve">riigi julgeolekule ja </w:t>
      </w:r>
      <w:r w:rsidRPr="00CF39DD">
        <w:rPr>
          <w:rFonts w:ascii="Times New Roman" w:hAnsi="Times New Roman" w:cs="Times New Roman"/>
          <w:b/>
          <w:sz w:val="24"/>
          <w:szCs w:val="24"/>
        </w:rPr>
        <w:t>siseturvalisusele</w:t>
      </w:r>
    </w:p>
    <w:p w14:paraId="1D770000" w14:textId="77777777" w:rsidR="006B20F6" w:rsidRPr="00CF39DD" w:rsidRDefault="006B20F6" w:rsidP="007E0942">
      <w:pPr>
        <w:keepNext/>
        <w:spacing w:after="0" w:line="240" w:lineRule="auto"/>
        <w:jc w:val="both"/>
        <w:rPr>
          <w:rFonts w:ascii="Times New Roman" w:hAnsi="Times New Roman" w:cs="Times New Roman"/>
          <w:bCs/>
          <w:sz w:val="24"/>
          <w:szCs w:val="24"/>
        </w:rPr>
      </w:pPr>
    </w:p>
    <w:p w14:paraId="21511B53" w14:textId="770C6C1C" w:rsidR="000324B1" w:rsidRPr="00CF39DD" w:rsidRDefault="000324B1" w:rsidP="007E0942">
      <w:pPr>
        <w:spacing w:after="0" w:line="240" w:lineRule="auto"/>
        <w:rPr>
          <w:rFonts w:ascii="Times New Roman" w:eastAsia="Arial Unicode MS" w:hAnsi="Times New Roman" w:cs="Times New Roman"/>
          <w:sz w:val="24"/>
          <w:szCs w:val="24"/>
          <w:u w:color="000000"/>
          <w:lang w:eastAsia="et-EE"/>
        </w:rPr>
      </w:pPr>
      <w:r w:rsidRPr="00CF39DD">
        <w:rPr>
          <w:rFonts w:ascii="Times New Roman" w:eastAsia="Arial Unicode MS" w:hAnsi="Times New Roman" w:cs="Times New Roman"/>
          <w:sz w:val="24"/>
          <w:szCs w:val="24"/>
          <w:u w:val="single" w:color="000000"/>
          <w:lang w:eastAsia="et-EE"/>
        </w:rPr>
        <w:t>Sihtrühm</w:t>
      </w:r>
      <w:r w:rsidRPr="00CF39DD">
        <w:rPr>
          <w:rFonts w:ascii="Times New Roman" w:eastAsia="Arial Unicode MS" w:hAnsi="Times New Roman" w:cs="Times New Roman"/>
          <w:sz w:val="24"/>
          <w:szCs w:val="24"/>
          <w:u w:color="000000"/>
          <w:lang w:eastAsia="et-EE"/>
        </w:rPr>
        <w:t>: Eesti elanikud. 202</w:t>
      </w:r>
      <w:r w:rsidR="005E75C7" w:rsidRPr="00CF39DD">
        <w:rPr>
          <w:rFonts w:ascii="Times New Roman" w:eastAsia="Arial Unicode MS" w:hAnsi="Times New Roman" w:cs="Times New Roman"/>
          <w:sz w:val="24"/>
          <w:szCs w:val="24"/>
          <w:u w:color="000000"/>
          <w:lang w:eastAsia="et-EE"/>
        </w:rPr>
        <w:t>5</w:t>
      </w:r>
      <w:r w:rsidRPr="00CF39DD">
        <w:rPr>
          <w:rFonts w:ascii="Times New Roman" w:eastAsia="Arial Unicode MS" w:hAnsi="Times New Roman" w:cs="Times New Roman"/>
          <w:sz w:val="24"/>
          <w:szCs w:val="24"/>
          <w:u w:color="000000"/>
          <w:lang w:eastAsia="et-EE"/>
        </w:rPr>
        <w:t>. aasta alguse seisuga elas Eestis 1</w:t>
      </w:r>
      <w:r w:rsidR="005E75C7" w:rsidRPr="00CF39DD">
        <w:rPr>
          <w:rFonts w:ascii="Times New Roman" w:eastAsia="Arial Unicode MS" w:hAnsi="Times New Roman" w:cs="Times New Roman"/>
          <w:sz w:val="24"/>
          <w:szCs w:val="24"/>
          <w:u w:color="000000"/>
          <w:lang w:eastAsia="et-EE"/>
        </w:rPr>
        <w:t> </w:t>
      </w:r>
      <w:r w:rsidRPr="00CF39DD">
        <w:rPr>
          <w:rFonts w:ascii="Times New Roman" w:eastAsia="Arial Unicode MS" w:hAnsi="Times New Roman" w:cs="Times New Roman"/>
          <w:sz w:val="24"/>
          <w:szCs w:val="24"/>
          <w:u w:color="000000"/>
          <w:lang w:eastAsia="et-EE"/>
        </w:rPr>
        <w:t>3</w:t>
      </w:r>
      <w:r w:rsidR="005E75C7" w:rsidRPr="00CF39DD">
        <w:rPr>
          <w:rFonts w:ascii="Times New Roman" w:eastAsia="Arial Unicode MS" w:hAnsi="Times New Roman" w:cs="Times New Roman"/>
          <w:sz w:val="24"/>
          <w:szCs w:val="24"/>
          <w:u w:color="000000"/>
          <w:lang w:eastAsia="et-EE"/>
        </w:rPr>
        <w:t>69 285</w:t>
      </w:r>
      <w:r w:rsidRPr="00CF39DD">
        <w:rPr>
          <w:rFonts w:ascii="Times New Roman" w:eastAsia="Arial Unicode MS" w:hAnsi="Times New Roman" w:cs="Times New Roman"/>
          <w:sz w:val="24"/>
          <w:szCs w:val="24"/>
          <w:u w:color="000000"/>
          <w:lang w:eastAsia="et-EE"/>
        </w:rPr>
        <w:t xml:space="preserve"> inimest.</w:t>
      </w:r>
      <w:r w:rsidRPr="00CF39DD">
        <w:rPr>
          <w:rFonts w:ascii="Times New Roman" w:eastAsia="Arial Unicode MS" w:hAnsi="Times New Roman" w:cs="Times New Roman"/>
          <w:sz w:val="24"/>
          <w:szCs w:val="24"/>
          <w:u w:color="000000"/>
          <w:vertAlign w:val="superscript"/>
          <w:lang w:eastAsia="et-EE"/>
        </w:rPr>
        <w:footnoteReference w:id="31"/>
      </w:r>
    </w:p>
    <w:p w14:paraId="3F91F553" w14:textId="77777777" w:rsidR="000324B1" w:rsidRPr="00CF39DD" w:rsidRDefault="000324B1" w:rsidP="007E0942">
      <w:pPr>
        <w:spacing w:after="0" w:line="240" w:lineRule="auto"/>
        <w:rPr>
          <w:rFonts w:ascii="Times New Roman" w:eastAsia="Arial Unicode MS" w:hAnsi="Times New Roman" w:cs="Times New Roman"/>
          <w:sz w:val="24"/>
          <w:szCs w:val="24"/>
          <w:u w:color="000000"/>
          <w:lang w:eastAsia="et-EE"/>
        </w:rPr>
      </w:pPr>
    </w:p>
    <w:p w14:paraId="661B92C6" w14:textId="1ED7CC9C" w:rsidR="005E75C7" w:rsidRPr="00CF39DD" w:rsidRDefault="000324B1"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 </w:t>
      </w:r>
      <w:r w:rsidRPr="00CF39DD">
        <w:rPr>
          <w:rFonts w:ascii="Times New Roman" w:hAnsi="Times New Roman" w:cs="Times New Roman"/>
          <w:b/>
          <w:bCs/>
          <w:sz w:val="24"/>
          <w:szCs w:val="24"/>
        </w:rPr>
        <w:t>väike</w:t>
      </w:r>
      <w:r w:rsidRPr="00CF39DD">
        <w:rPr>
          <w:rFonts w:ascii="Times New Roman" w:hAnsi="Times New Roman" w:cs="Times New Roman"/>
          <w:sz w:val="24"/>
          <w:szCs w:val="24"/>
        </w:rPr>
        <w:t xml:space="preserve">. Eelnõu ei muuda Eesti elanike senist toimimist ega mõjuta negatiivselt riigi julgeolekut. </w:t>
      </w:r>
      <w:r w:rsidR="005E75C7" w:rsidRPr="00CF39DD">
        <w:rPr>
          <w:rFonts w:ascii="Times New Roman" w:hAnsi="Times New Roman" w:cs="Times New Roman"/>
          <w:sz w:val="24"/>
          <w:szCs w:val="24"/>
        </w:rPr>
        <w:t xml:space="preserve">Töötamiseks </w:t>
      </w:r>
      <w:proofErr w:type="spellStart"/>
      <w:r w:rsidR="006618A1">
        <w:rPr>
          <w:rFonts w:ascii="Times New Roman" w:hAnsi="Times New Roman" w:cs="Times New Roman"/>
          <w:sz w:val="24"/>
          <w:szCs w:val="24"/>
        </w:rPr>
        <w:t>an</w:t>
      </w:r>
      <w:r w:rsidR="00042927">
        <w:rPr>
          <w:rFonts w:ascii="Times New Roman" w:hAnsi="Times New Roman" w:cs="Times New Roman"/>
          <w:sz w:val="24"/>
          <w:szCs w:val="24"/>
        </w:rPr>
        <w:t>tu</w:t>
      </w:r>
      <w:commentRangeStart w:id="195"/>
      <w:r w:rsidR="00042927">
        <w:rPr>
          <w:rFonts w:ascii="Times New Roman" w:hAnsi="Times New Roman" w:cs="Times New Roman"/>
          <w:sz w:val="24"/>
          <w:szCs w:val="24"/>
        </w:rPr>
        <w:t>d</w:t>
      </w:r>
      <w:r w:rsidR="00F32D46">
        <w:rPr>
          <w:rFonts w:ascii="Times New Roman" w:hAnsi="Times New Roman" w:cs="Times New Roman"/>
          <w:sz w:val="24"/>
          <w:szCs w:val="24"/>
        </w:rPr>
        <w:t>a</w:t>
      </w:r>
      <w:proofErr w:type="spellEnd"/>
      <w:r w:rsidR="005E75C7" w:rsidRPr="00CF39DD">
        <w:rPr>
          <w:rFonts w:ascii="Times New Roman" w:hAnsi="Times New Roman" w:cs="Times New Roman"/>
          <w:sz w:val="24"/>
          <w:szCs w:val="24"/>
        </w:rPr>
        <w:t xml:space="preserve"> </w:t>
      </w:r>
      <w:commentRangeEnd w:id="195"/>
      <w:r w:rsidR="00C4045A">
        <w:rPr>
          <w:rStyle w:val="Kommentaariviide"/>
          <w:rFonts w:asciiTheme="minorHAnsi" w:eastAsiaTheme="minorHAnsi" w:hAnsiTheme="minorHAnsi" w:cstheme="minorBidi"/>
        </w:rPr>
        <w:commentReference w:id="195"/>
      </w:r>
      <w:r w:rsidR="005E75C7" w:rsidRPr="00CF39DD">
        <w:rPr>
          <w:rFonts w:ascii="Times New Roman" w:hAnsi="Times New Roman" w:cs="Times New Roman"/>
          <w:sz w:val="24"/>
          <w:szCs w:val="24"/>
        </w:rPr>
        <w:t>tähtajalise elamisloa andmise tingimusi ei muudeta. Ka eda</w:t>
      </w:r>
      <w:r w:rsidR="00425204" w:rsidRPr="00CF39DD">
        <w:rPr>
          <w:rFonts w:ascii="Times New Roman" w:hAnsi="Times New Roman" w:cs="Times New Roman"/>
          <w:sz w:val="24"/>
          <w:szCs w:val="24"/>
        </w:rPr>
        <w:t>s</w:t>
      </w:r>
      <w:r w:rsidR="005E75C7" w:rsidRPr="00CF39DD">
        <w:rPr>
          <w:rFonts w:ascii="Times New Roman" w:hAnsi="Times New Roman" w:cs="Times New Roman"/>
          <w:sz w:val="24"/>
          <w:szCs w:val="24"/>
        </w:rPr>
        <w:t xml:space="preserve">pidi kontrollitakse elamisloa andmisel, et välismaalane ei oleks ohuks riigi avalikule korrale või julgeolekule. Küll võimaldatakse kehtiva elamisloa alusel paindlikumatel tingimustel ja vähesema bürokraatiaga </w:t>
      </w:r>
      <w:r w:rsidR="000D170B">
        <w:rPr>
          <w:rFonts w:ascii="Times New Roman" w:hAnsi="Times New Roman" w:cs="Times New Roman"/>
          <w:sz w:val="24"/>
          <w:szCs w:val="24"/>
        </w:rPr>
        <w:t>töökohavahetust</w:t>
      </w:r>
      <w:r w:rsidR="005E75C7" w:rsidRPr="00CF39DD">
        <w:rPr>
          <w:rFonts w:ascii="Times New Roman" w:hAnsi="Times New Roman" w:cs="Times New Roman"/>
          <w:sz w:val="24"/>
          <w:szCs w:val="24"/>
        </w:rPr>
        <w:t xml:space="preserve">. </w:t>
      </w:r>
      <w:r w:rsidR="00425204" w:rsidRPr="00CF39DD">
        <w:rPr>
          <w:rFonts w:ascii="Times New Roman" w:hAnsi="Times New Roman" w:cs="Times New Roman"/>
          <w:sz w:val="24"/>
          <w:szCs w:val="24"/>
        </w:rPr>
        <w:t>Seejuures – nii nagu ka praegu – ei anta luba töökoha vahetamiseks, kui seaduses sätestatud töötamise tingimused, m</w:t>
      </w:r>
      <w:r w:rsidR="00A94BDB">
        <w:rPr>
          <w:rFonts w:ascii="Times New Roman" w:hAnsi="Times New Roman" w:cs="Times New Roman"/>
          <w:sz w:val="24"/>
          <w:szCs w:val="24"/>
        </w:rPr>
        <w:t>uuhulgas</w:t>
      </w:r>
      <w:r w:rsidR="00425204" w:rsidRPr="00CF39DD">
        <w:rPr>
          <w:rFonts w:ascii="Times New Roman" w:hAnsi="Times New Roman" w:cs="Times New Roman"/>
          <w:sz w:val="24"/>
          <w:szCs w:val="24"/>
        </w:rPr>
        <w:t xml:space="preserve"> töötasu nõude osas, ei ole täidetud. Mõistlikuma ja kiirema töökohavahet</w:t>
      </w:r>
      <w:r w:rsidR="000D170B">
        <w:rPr>
          <w:rFonts w:ascii="Times New Roman" w:hAnsi="Times New Roman" w:cs="Times New Roman"/>
          <w:sz w:val="24"/>
          <w:szCs w:val="24"/>
        </w:rPr>
        <w:t>use</w:t>
      </w:r>
      <w:r w:rsidR="00425204" w:rsidRPr="00CF39DD">
        <w:rPr>
          <w:rFonts w:ascii="Times New Roman" w:hAnsi="Times New Roman" w:cs="Times New Roman"/>
          <w:sz w:val="24"/>
          <w:szCs w:val="24"/>
        </w:rPr>
        <w:t xml:space="preserve"> protsessiga suureneb tõenäosus, et töökohavahet</w:t>
      </w:r>
      <w:r w:rsidR="000D170B">
        <w:rPr>
          <w:rFonts w:ascii="Times New Roman" w:hAnsi="Times New Roman" w:cs="Times New Roman"/>
          <w:sz w:val="24"/>
          <w:szCs w:val="24"/>
        </w:rPr>
        <w:t>useks</w:t>
      </w:r>
      <w:r w:rsidR="00425204" w:rsidRPr="00CF39DD">
        <w:rPr>
          <w:rFonts w:ascii="Times New Roman" w:hAnsi="Times New Roman" w:cs="Times New Roman"/>
          <w:sz w:val="24"/>
          <w:szCs w:val="24"/>
        </w:rPr>
        <w:t xml:space="preserve"> viiakse </w:t>
      </w:r>
      <w:r w:rsidR="000D170B">
        <w:rPr>
          <w:rFonts w:ascii="Times New Roman" w:hAnsi="Times New Roman" w:cs="Times New Roman"/>
          <w:sz w:val="24"/>
          <w:szCs w:val="24"/>
        </w:rPr>
        <w:t>välismaalase ja tööandja poolt</w:t>
      </w:r>
      <w:r w:rsidR="00425204" w:rsidRPr="00CF39DD">
        <w:rPr>
          <w:rFonts w:ascii="Times New Roman" w:hAnsi="Times New Roman" w:cs="Times New Roman"/>
          <w:sz w:val="24"/>
          <w:szCs w:val="24"/>
        </w:rPr>
        <w:t xml:space="preserve"> läbi seaduses </w:t>
      </w:r>
      <w:r w:rsidR="00425204" w:rsidRPr="00CF39DD">
        <w:rPr>
          <w:rFonts w:ascii="Times New Roman" w:hAnsi="Times New Roman" w:cs="Times New Roman"/>
          <w:sz w:val="24"/>
          <w:szCs w:val="24"/>
        </w:rPr>
        <w:lastRenderedPageBreak/>
        <w:t xml:space="preserve">ette nähtud </w:t>
      </w:r>
      <w:r w:rsidR="003A08CA" w:rsidRPr="00CF39DD">
        <w:rPr>
          <w:rFonts w:ascii="Times New Roman" w:hAnsi="Times New Roman" w:cs="Times New Roman"/>
          <w:sz w:val="24"/>
          <w:szCs w:val="24"/>
        </w:rPr>
        <w:t>toimingud</w:t>
      </w:r>
      <w:r w:rsidR="00425204" w:rsidRPr="00CF39DD">
        <w:rPr>
          <w:rFonts w:ascii="Times New Roman" w:hAnsi="Times New Roman" w:cs="Times New Roman"/>
          <w:sz w:val="24"/>
          <w:szCs w:val="24"/>
        </w:rPr>
        <w:t xml:space="preserve">. </w:t>
      </w:r>
      <w:r w:rsidR="00A35D22" w:rsidRPr="00CF39DD">
        <w:rPr>
          <w:rFonts w:ascii="Times New Roman" w:hAnsi="Times New Roman" w:cs="Times New Roman"/>
          <w:sz w:val="24"/>
          <w:szCs w:val="24"/>
        </w:rPr>
        <w:t>Seeläbi mõjub muudatus positiivselt ka elanike turvatundele ja elukeskkonna turvalisusele.</w:t>
      </w:r>
      <w:r w:rsidR="003A08CA" w:rsidRPr="00CF39DD">
        <w:rPr>
          <w:rFonts w:ascii="Times New Roman" w:hAnsi="Times New Roman" w:cs="Times New Roman"/>
          <w:sz w:val="24"/>
          <w:szCs w:val="24"/>
        </w:rPr>
        <w:t xml:space="preserve"> </w:t>
      </w:r>
      <w:r w:rsidR="005E75C7" w:rsidRPr="00CF39DD">
        <w:rPr>
          <w:rFonts w:ascii="Times New Roman" w:hAnsi="Times New Roman" w:cs="Times New Roman"/>
          <w:sz w:val="24"/>
          <w:szCs w:val="24"/>
        </w:rPr>
        <w:t xml:space="preserve">Kuivõrd Eestis töötamise tingimustes ei tehta </w:t>
      </w:r>
      <w:r w:rsidR="00425204" w:rsidRPr="00CF39DD">
        <w:rPr>
          <w:rFonts w:ascii="Times New Roman" w:hAnsi="Times New Roman" w:cs="Times New Roman"/>
          <w:sz w:val="24"/>
          <w:szCs w:val="24"/>
        </w:rPr>
        <w:t>eelnõuga</w:t>
      </w:r>
      <w:r w:rsidR="005E75C7" w:rsidRPr="00CF39DD">
        <w:rPr>
          <w:rFonts w:ascii="Times New Roman" w:hAnsi="Times New Roman" w:cs="Times New Roman"/>
          <w:sz w:val="24"/>
          <w:szCs w:val="24"/>
        </w:rPr>
        <w:t xml:space="preserve"> põhi</w:t>
      </w:r>
      <w:r w:rsidR="005E75C7" w:rsidRPr="00CF39DD">
        <w:rPr>
          <w:rFonts w:ascii="Times New Roman" w:hAnsi="Times New Roman" w:cs="Times New Roman"/>
          <w:sz w:val="24"/>
          <w:szCs w:val="24"/>
        </w:rPr>
        <w:softHyphen/>
        <w:t xml:space="preserve">mõttelisi muudatusi, ei ole põhjust eeldada, et muudatused suurendavad </w:t>
      </w:r>
      <w:proofErr w:type="spellStart"/>
      <w:r w:rsidR="005E75C7" w:rsidRPr="00CF39DD">
        <w:rPr>
          <w:rFonts w:ascii="Times New Roman" w:hAnsi="Times New Roman" w:cs="Times New Roman"/>
          <w:sz w:val="24"/>
          <w:szCs w:val="24"/>
        </w:rPr>
        <w:t>välistööjõu</w:t>
      </w:r>
      <w:proofErr w:type="spellEnd"/>
      <w:r w:rsidR="005E75C7" w:rsidRPr="00CF39DD">
        <w:rPr>
          <w:rFonts w:ascii="Times New Roman" w:hAnsi="Times New Roman" w:cs="Times New Roman"/>
          <w:sz w:val="24"/>
          <w:szCs w:val="24"/>
        </w:rPr>
        <w:t xml:space="preserve"> sisserännet.</w:t>
      </w:r>
      <w:r w:rsidR="00425204" w:rsidRPr="00CF39DD">
        <w:rPr>
          <w:rFonts w:ascii="Times New Roman" w:hAnsi="Times New Roman" w:cs="Times New Roman"/>
          <w:sz w:val="24"/>
          <w:szCs w:val="24"/>
        </w:rPr>
        <w:t xml:space="preserve"> Pigem suureneb võimalus tõhusamalt kaasata tööturule neid välismaalasi, kes siin juba viibivad, mis võib täiendavat </w:t>
      </w:r>
      <w:proofErr w:type="spellStart"/>
      <w:r w:rsidR="00425204" w:rsidRPr="00CF39DD">
        <w:rPr>
          <w:rFonts w:ascii="Times New Roman" w:hAnsi="Times New Roman" w:cs="Times New Roman"/>
          <w:sz w:val="24"/>
          <w:szCs w:val="24"/>
        </w:rPr>
        <w:t>välistööjõu</w:t>
      </w:r>
      <w:proofErr w:type="spellEnd"/>
      <w:r w:rsidR="00425204" w:rsidRPr="00CF39DD">
        <w:rPr>
          <w:rFonts w:ascii="Times New Roman" w:hAnsi="Times New Roman" w:cs="Times New Roman"/>
          <w:sz w:val="24"/>
          <w:szCs w:val="24"/>
        </w:rPr>
        <w:t xml:space="preserve"> sisserännet vähendada. </w:t>
      </w:r>
    </w:p>
    <w:p w14:paraId="2C92CE59" w14:textId="77777777" w:rsidR="000324B1" w:rsidRPr="00CF39DD" w:rsidRDefault="000324B1" w:rsidP="007E0942">
      <w:pPr>
        <w:spacing w:after="0" w:line="240" w:lineRule="auto"/>
        <w:jc w:val="both"/>
        <w:rPr>
          <w:rFonts w:ascii="Times New Roman" w:hAnsi="Times New Roman" w:cs="Times New Roman"/>
          <w:color w:val="000000" w:themeColor="text1"/>
          <w:sz w:val="24"/>
          <w:szCs w:val="24"/>
          <w:u w:val="single"/>
        </w:rPr>
      </w:pPr>
    </w:p>
    <w:p w14:paraId="1703080C" w14:textId="77777777" w:rsidR="000324B1" w:rsidRPr="00CF39DD" w:rsidRDefault="000324B1"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Mõju avaldumise sagedus</w:t>
      </w:r>
      <w:r w:rsidRPr="00CF39DD">
        <w:rPr>
          <w:rFonts w:ascii="Times New Roman" w:hAnsi="Times New Roman" w:cs="Times New Roman"/>
          <w:b/>
          <w:bCs/>
          <w:color w:val="000000" w:themeColor="text1"/>
          <w:sz w:val="24"/>
          <w:szCs w:val="24"/>
        </w:rPr>
        <w:t xml:space="preserve"> </w:t>
      </w:r>
      <w:r w:rsidRPr="00CF39DD">
        <w:rPr>
          <w:rFonts w:ascii="Times New Roman" w:hAnsi="Times New Roman" w:cs="Times New Roman"/>
          <w:bCs/>
          <w:iCs/>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kuna muudatused ei mõjuta Eesti elanike igapäevast elu</w:t>
      </w:r>
      <w:r w:rsidRPr="00CF39DD">
        <w:rPr>
          <w:rFonts w:ascii="Times New Roman" w:hAnsi="Times New Roman" w:cs="Times New Roman"/>
          <w:color w:val="000000" w:themeColor="text1"/>
          <w:sz w:val="24"/>
          <w:szCs w:val="24"/>
        </w:rPr>
        <w:softHyphen/>
        <w:t>korraldust. Samuti on Eesti elanike kokkupuude muudatustega ebaregulaarne ja juhuslik.</w:t>
      </w:r>
    </w:p>
    <w:p w14:paraId="6A58746C" w14:textId="77777777" w:rsidR="000324B1" w:rsidRPr="00CF39DD" w:rsidRDefault="000324B1" w:rsidP="007E0942">
      <w:pPr>
        <w:spacing w:after="0" w:line="240" w:lineRule="auto"/>
        <w:jc w:val="both"/>
        <w:rPr>
          <w:rFonts w:ascii="Times New Roman" w:hAnsi="Times New Roman" w:cs="Times New Roman"/>
          <w:b/>
          <w:bCs/>
          <w:color w:val="000000" w:themeColor="text1"/>
          <w:sz w:val="24"/>
          <w:szCs w:val="24"/>
        </w:rPr>
      </w:pPr>
    </w:p>
    <w:p w14:paraId="08A8B902" w14:textId="4FBC96D7" w:rsidR="006F51C6" w:rsidRPr="00CF39DD" w:rsidRDefault="005E75C7" w:rsidP="007E0942">
      <w:pPr>
        <w:spacing w:after="0" w:line="240" w:lineRule="auto"/>
        <w:jc w:val="both"/>
        <w:rPr>
          <w:rFonts w:ascii="Times New Roman" w:eastAsia="Calibri" w:hAnsi="Times New Roman" w:cs="Times New Roman"/>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color w:val="000000" w:themeColor="text1"/>
          <w:sz w:val="24"/>
          <w:szCs w:val="24"/>
        </w:rPr>
        <w:t xml:space="preserve"> 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Võimalikku ebasoovitavat mõju, mis võib tuleneda paindlikuma töötamise regulatsiooni väärkasutusest, aitab vältida töökohavahet</w:t>
      </w:r>
      <w:r w:rsidR="000D170B">
        <w:rPr>
          <w:rFonts w:ascii="Times New Roman" w:hAnsi="Times New Roman" w:cs="Times New Roman"/>
          <w:color w:val="000000" w:themeColor="text1"/>
          <w:sz w:val="24"/>
          <w:szCs w:val="24"/>
        </w:rPr>
        <w:t>use</w:t>
      </w:r>
      <w:r w:rsidRPr="00CF39DD">
        <w:rPr>
          <w:rFonts w:ascii="Times New Roman" w:hAnsi="Times New Roman" w:cs="Times New Roman"/>
          <w:color w:val="000000" w:themeColor="text1"/>
          <w:sz w:val="24"/>
          <w:szCs w:val="24"/>
        </w:rPr>
        <w:t xml:space="preserve"> registreerimise menetlus, samuti PPA tõhus järelkontrollimenetlus. Nii eel- kui ka järelkontrolli menetluses on võimalik selgitada ja maandada välismaalasega seotud võimalikke väärkasutu</w:t>
      </w:r>
      <w:r w:rsidR="006F51C6" w:rsidRPr="00CF39DD">
        <w:rPr>
          <w:rFonts w:ascii="Times New Roman" w:hAnsi="Times New Roman" w:cs="Times New Roman"/>
          <w:color w:val="000000" w:themeColor="text1"/>
          <w:sz w:val="24"/>
          <w:szCs w:val="24"/>
        </w:rPr>
        <w:t>s</w:t>
      </w:r>
      <w:r w:rsidRPr="00CF39DD">
        <w:rPr>
          <w:rFonts w:ascii="Times New Roman" w:hAnsi="Times New Roman" w:cs="Times New Roman"/>
          <w:color w:val="000000" w:themeColor="text1"/>
          <w:sz w:val="24"/>
          <w:szCs w:val="24"/>
        </w:rPr>
        <w:t xml:space="preserve">e riske. </w:t>
      </w:r>
      <w:r w:rsidR="006F51C6" w:rsidRPr="00CF39DD">
        <w:rPr>
          <w:rFonts w:ascii="Times New Roman" w:hAnsi="Times New Roman" w:cs="Times New Roman"/>
          <w:color w:val="000000" w:themeColor="text1"/>
          <w:sz w:val="24"/>
          <w:szCs w:val="24"/>
        </w:rPr>
        <w:t xml:space="preserve">Ka edaspidi lähtutakse </w:t>
      </w:r>
      <w:r w:rsidR="006F51C6" w:rsidRPr="00CF39DD">
        <w:rPr>
          <w:rFonts w:ascii="Times New Roman" w:eastAsia="Calibri" w:hAnsi="Times New Roman" w:cs="Times New Roman"/>
          <w:sz w:val="24"/>
          <w:szCs w:val="24"/>
        </w:rPr>
        <w:t>rahvusvahelise õiguse üldtunnustatud põhimõttest, et igal riigil on suveräänne õigus otsustada välisriigi kodaniku oma riiki saabumise, seal viibimise ja sealt lahkumise üle, arvestades oma rahvusvahelisi kohustusi. Välisriigi kodanikul puudub õigustatud ootus saabuda mittekodakondsusjärgsesse riiki ja seal viibida.</w:t>
      </w:r>
    </w:p>
    <w:p w14:paraId="39C84434" w14:textId="77777777" w:rsidR="006F51C6" w:rsidRPr="00CF39DD" w:rsidRDefault="006F51C6" w:rsidP="007E0942">
      <w:pPr>
        <w:spacing w:after="0" w:line="240" w:lineRule="auto"/>
        <w:jc w:val="both"/>
        <w:rPr>
          <w:rFonts w:ascii="Times New Roman" w:eastAsia="Calibri" w:hAnsi="Times New Roman" w:cs="Times New Roman"/>
          <w:sz w:val="24"/>
          <w:szCs w:val="24"/>
        </w:rPr>
      </w:pPr>
    </w:p>
    <w:p w14:paraId="717290A3" w14:textId="37C53F47" w:rsidR="006B20F6" w:rsidRPr="00CF39DD" w:rsidRDefault="000324B1"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Järeldus mõju olulisuse kohta:</w:t>
      </w:r>
      <w:r w:rsidRPr="00CF39DD">
        <w:rPr>
          <w:rFonts w:ascii="Times New Roman" w:hAnsi="Times New Roman" w:cs="Times New Roman"/>
          <w:sz w:val="24"/>
          <w:szCs w:val="24"/>
        </w:rPr>
        <w:t xml:space="preserve"> muudatus </w:t>
      </w:r>
      <w:r w:rsidRPr="00CF39DD">
        <w:rPr>
          <w:rFonts w:ascii="Times New Roman" w:hAnsi="Times New Roman" w:cs="Times New Roman"/>
          <w:color w:val="0070C0"/>
          <w:sz w:val="24"/>
          <w:szCs w:val="24"/>
        </w:rPr>
        <w:t>ei avalda olulist mõju riigi julgeolekule ega sise</w:t>
      </w:r>
      <w:r w:rsidRPr="00CF39DD">
        <w:rPr>
          <w:rFonts w:ascii="Times New Roman" w:hAnsi="Times New Roman" w:cs="Times New Roman"/>
          <w:color w:val="0070C0"/>
          <w:sz w:val="24"/>
          <w:szCs w:val="24"/>
        </w:rPr>
        <w:softHyphen/>
        <w:t>turvalisusele</w:t>
      </w:r>
      <w:r w:rsidRPr="00CF39DD">
        <w:rPr>
          <w:rFonts w:ascii="Times New Roman" w:hAnsi="Times New Roman" w:cs="Times New Roman"/>
          <w:sz w:val="24"/>
          <w:szCs w:val="24"/>
        </w:rPr>
        <w:t>, kuna mõju Eesti elanikele on väike ja muudatused ei too kaasa negatiivset mõju.</w:t>
      </w:r>
    </w:p>
    <w:p w14:paraId="58FBFFC4" w14:textId="77777777" w:rsidR="000324B1" w:rsidRPr="00CF39DD" w:rsidRDefault="000324B1" w:rsidP="007E0942">
      <w:pPr>
        <w:spacing w:after="0" w:line="240" w:lineRule="auto"/>
        <w:jc w:val="both"/>
        <w:rPr>
          <w:rFonts w:ascii="Times New Roman" w:hAnsi="Times New Roman" w:cs="Times New Roman"/>
          <w:sz w:val="24"/>
          <w:szCs w:val="24"/>
        </w:rPr>
      </w:pPr>
    </w:p>
    <w:p w14:paraId="4D3AE493" w14:textId="77777777" w:rsidR="000324B1" w:rsidRPr="00CF39DD" w:rsidRDefault="000324B1" w:rsidP="007E0942">
      <w:pPr>
        <w:keepNext/>
        <w:spacing w:after="0" w:line="240" w:lineRule="auto"/>
        <w:jc w:val="both"/>
        <w:rPr>
          <w:rFonts w:ascii="Times New Roman" w:hAnsi="Times New Roman" w:cs="Times New Roman"/>
          <w:b/>
          <w:sz w:val="24"/>
          <w:szCs w:val="24"/>
        </w:rPr>
      </w:pPr>
      <w:r w:rsidRPr="00CF39DD">
        <w:rPr>
          <w:rFonts w:ascii="Times New Roman" w:hAnsi="Times New Roman" w:cs="Times New Roman"/>
          <w:b/>
          <w:sz w:val="24"/>
          <w:szCs w:val="24"/>
        </w:rPr>
        <w:t>6.1.3. Mõju välissuhetele</w:t>
      </w:r>
    </w:p>
    <w:p w14:paraId="675FBD7B" w14:textId="77777777" w:rsidR="000324B1" w:rsidRPr="00CF39DD" w:rsidRDefault="000324B1" w:rsidP="007E0942">
      <w:pPr>
        <w:keepNext/>
        <w:spacing w:after="0" w:line="240" w:lineRule="auto"/>
        <w:rPr>
          <w:rFonts w:ascii="Times New Roman" w:eastAsia="Arial Unicode MS" w:hAnsi="Times New Roman" w:cs="Times New Roman"/>
          <w:sz w:val="24"/>
          <w:szCs w:val="24"/>
          <w:u w:color="000000"/>
          <w:lang w:eastAsia="et-EE"/>
        </w:rPr>
      </w:pPr>
    </w:p>
    <w:p w14:paraId="5EF50EF8" w14:textId="0FF1486F" w:rsidR="000324B1" w:rsidRPr="00CF39DD" w:rsidRDefault="000324B1"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 </w:t>
      </w:r>
      <w:r w:rsidRPr="00CF39DD">
        <w:rPr>
          <w:rFonts w:ascii="Times New Roman" w:hAnsi="Times New Roman" w:cs="Times New Roman"/>
          <w:b/>
          <w:bCs/>
          <w:sz w:val="24"/>
          <w:szCs w:val="24"/>
        </w:rPr>
        <w:t>keskmine</w:t>
      </w:r>
      <w:r w:rsidRPr="00CF39DD">
        <w:rPr>
          <w:rFonts w:ascii="Times New Roman" w:hAnsi="Times New Roman" w:cs="Times New Roman"/>
          <w:sz w:val="24"/>
          <w:szCs w:val="24"/>
        </w:rPr>
        <w:t xml:space="preserve">. Eelnõu soodustab riigi välissuhteid tänu sellele, et Eesti õigus viiakse kooskõlla </w:t>
      </w:r>
      <w:r w:rsidR="00227FF4" w:rsidRPr="00CF39DD">
        <w:rPr>
          <w:rFonts w:ascii="Times New Roman" w:hAnsi="Times New Roman" w:cs="Times New Roman"/>
          <w:sz w:val="24"/>
          <w:szCs w:val="24"/>
        </w:rPr>
        <w:t>EL</w:t>
      </w:r>
      <w:r w:rsidRPr="00CF39DD">
        <w:rPr>
          <w:rFonts w:ascii="Times New Roman" w:hAnsi="Times New Roman" w:cs="Times New Roman"/>
          <w:sz w:val="24"/>
          <w:szCs w:val="24"/>
        </w:rPr>
        <w:t xml:space="preserve"> õigusega. </w:t>
      </w:r>
    </w:p>
    <w:p w14:paraId="7A4C2086" w14:textId="77777777" w:rsidR="000324B1" w:rsidRPr="00CF39DD" w:rsidRDefault="000324B1" w:rsidP="007E0942">
      <w:pPr>
        <w:spacing w:after="0" w:line="240" w:lineRule="auto"/>
        <w:jc w:val="both"/>
        <w:rPr>
          <w:rFonts w:ascii="Times New Roman" w:hAnsi="Times New Roman" w:cs="Times New Roman"/>
          <w:sz w:val="24"/>
          <w:szCs w:val="24"/>
        </w:rPr>
      </w:pPr>
    </w:p>
    <w:p w14:paraId="5588AC1D" w14:textId="6A3BC20F" w:rsidR="000324B1" w:rsidRPr="00CF39DD" w:rsidRDefault="000324B1"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Mõju avaldumise sagedus</w:t>
      </w:r>
      <w:r w:rsidRPr="00CF39DD">
        <w:rPr>
          <w:rFonts w:ascii="Times New Roman" w:hAnsi="Times New Roman" w:cs="Times New Roman"/>
          <w:b/>
          <w:bCs/>
          <w:color w:val="000000" w:themeColor="text1"/>
          <w:sz w:val="24"/>
          <w:szCs w:val="24"/>
        </w:rPr>
        <w:t xml:space="preserve"> </w:t>
      </w:r>
      <w:r w:rsidRPr="00CF39DD">
        <w:rPr>
          <w:rFonts w:ascii="Times New Roman" w:hAnsi="Times New Roman" w:cs="Times New Roman"/>
          <w:bCs/>
          <w:iCs/>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Eelnõuga viiakse Eesti õigus kooskõlla </w:t>
      </w:r>
      <w:r w:rsidR="00227FF4" w:rsidRPr="00CF39DD">
        <w:rPr>
          <w:rFonts w:ascii="Times New Roman" w:hAnsi="Times New Roman" w:cs="Times New Roman"/>
          <w:color w:val="000000" w:themeColor="text1"/>
          <w:sz w:val="24"/>
          <w:szCs w:val="24"/>
        </w:rPr>
        <w:t>EL</w:t>
      </w:r>
      <w:r w:rsidR="001762E8">
        <w:rPr>
          <w:rFonts w:ascii="Times New Roman" w:hAnsi="Times New Roman" w:cs="Times New Roman"/>
          <w:color w:val="000000" w:themeColor="text1"/>
          <w:sz w:val="24"/>
          <w:szCs w:val="24"/>
        </w:rPr>
        <w:t>-i</w:t>
      </w:r>
      <w:r w:rsidRPr="00CF39DD">
        <w:rPr>
          <w:rFonts w:ascii="Times New Roman" w:hAnsi="Times New Roman" w:cs="Times New Roman"/>
          <w:color w:val="000000" w:themeColor="text1"/>
          <w:sz w:val="24"/>
          <w:szCs w:val="24"/>
        </w:rPr>
        <w:t xml:space="preserve"> õigusega, mistõttu on muudatused eelduslikult ühekordsed.</w:t>
      </w:r>
    </w:p>
    <w:p w14:paraId="773FC30D" w14:textId="77777777" w:rsidR="000324B1" w:rsidRPr="00CF39DD" w:rsidRDefault="000324B1" w:rsidP="007E0942">
      <w:pPr>
        <w:spacing w:after="0" w:line="240" w:lineRule="auto"/>
        <w:jc w:val="both"/>
        <w:rPr>
          <w:rFonts w:ascii="Times New Roman" w:hAnsi="Times New Roman" w:cs="Times New Roman"/>
          <w:b/>
          <w:bCs/>
          <w:color w:val="000000" w:themeColor="text1"/>
          <w:sz w:val="24"/>
          <w:szCs w:val="24"/>
        </w:rPr>
      </w:pPr>
    </w:p>
    <w:p w14:paraId="642AC6DA" w14:textId="77777777" w:rsidR="000324B1" w:rsidRPr="00CF39DD" w:rsidRDefault="000324B1" w:rsidP="007E0942">
      <w:pPr>
        <w:spacing w:after="0" w:line="240" w:lineRule="auto"/>
        <w:jc w:val="both"/>
        <w:rPr>
          <w:rFonts w:ascii="Times New Roman" w:eastAsia="Calibri" w:hAnsi="Times New Roman" w:cs="Times New Roman"/>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sz w:val="24"/>
          <w:szCs w:val="24"/>
        </w:rPr>
        <w:t xml:space="preserve"> </w:t>
      </w:r>
      <w:r w:rsidRPr="00CF39DD">
        <w:rPr>
          <w:rFonts w:ascii="Times New Roman" w:hAnsi="Times New Roman" w:cs="Times New Roman"/>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Ka edaspidi lähtutakse </w:t>
      </w:r>
      <w:r w:rsidRPr="00CF39DD">
        <w:rPr>
          <w:rFonts w:ascii="Times New Roman" w:eastAsia="Calibri" w:hAnsi="Times New Roman" w:cs="Times New Roman"/>
          <w:sz w:val="24"/>
          <w:szCs w:val="24"/>
        </w:rPr>
        <w:t>rahvusvahelise õiguse üldtunnustatud põhimõttest, et igal riigil on suveräänne õigus otsustada välisriigi kodaniku oma riiki saabumise, seal viibimise ja sealt lahkumise üle, arvestades oma rahvusvahelisi kohustusi. Välisriigi kodanikul puudub õigustatud ootus saabuda mittekodakondsusjärgsesse riiki ja seal viibida.</w:t>
      </w:r>
    </w:p>
    <w:p w14:paraId="581B8038" w14:textId="77777777" w:rsidR="000324B1" w:rsidRPr="00CF39DD" w:rsidRDefault="000324B1" w:rsidP="007E0942">
      <w:pPr>
        <w:spacing w:after="0" w:line="240" w:lineRule="auto"/>
        <w:jc w:val="both"/>
        <w:rPr>
          <w:rFonts w:ascii="Times New Roman" w:hAnsi="Times New Roman" w:cs="Times New Roman"/>
          <w:sz w:val="24"/>
          <w:szCs w:val="24"/>
        </w:rPr>
      </w:pPr>
    </w:p>
    <w:p w14:paraId="319A8251" w14:textId="78D02D69" w:rsidR="0084025E" w:rsidRPr="00CF39DD" w:rsidRDefault="000324B1"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Järeldus mõju olulisuse kohta:</w:t>
      </w:r>
      <w:r w:rsidRPr="00CF39DD">
        <w:rPr>
          <w:rFonts w:ascii="Times New Roman" w:hAnsi="Times New Roman" w:cs="Times New Roman"/>
          <w:sz w:val="24"/>
          <w:szCs w:val="24"/>
        </w:rPr>
        <w:t xml:space="preserve"> muudatused avaldavad </w:t>
      </w:r>
      <w:r w:rsidRPr="00CF39DD">
        <w:rPr>
          <w:rFonts w:ascii="Times New Roman" w:hAnsi="Times New Roman" w:cs="Times New Roman"/>
          <w:color w:val="0070C0"/>
          <w:sz w:val="24"/>
          <w:szCs w:val="24"/>
        </w:rPr>
        <w:t>positiivset mõju riigi välissuhetele</w:t>
      </w:r>
      <w:r w:rsidRPr="00CF39DD">
        <w:rPr>
          <w:rFonts w:ascii="Times New Roman" w:hAnsi="Times New Roman" w:cs="Times New Roman"/>
          <w:sz w:val="24"/>
          <w:szCs w:val="24"/>
        </w:rPr>
        <w:t xml:space="preserve">, kuid mõju ei ole oluline. </w:t>
      </w:r>
    </w:p>
    <w:p w14:paraId="6959D2BF" w14:textId="77777777" w:rsidR="00C34128" w:rsidRPr="00CF39DD" w:rsidRDefault="00C34128" w:rsidP="007E0942">
      <w:pPr>
        <w:keepNext/>
        <w:spacing w:after="0" w:line="240" w:lineRule="auto"/>
        <w:jc w:val="both"/>
        <w:rPr>
          <w:rFonts w:ascii="Times New Roman" w:hAnsi="Times New Roman" w:cs="Times New Roman"/>
          <w:b/>
          <w:sz w:val="24"/>
          <w:szCs w:val="24"/>
          <w:lang w:eastAsia="et-EE"/>
        </w:rPr>
      </w:pPr>
    </w:p>
    <w:p w14:paraId="3B3719C4" w14:textId="0B597A2B" w:rsidR="00C34128" w:rsidRPr="00CF39DD" w:rsidRDefault="00C34128" w:rsidP="007E0942">
      <w:pPr>
        <w:keepNext/>
        <w:spacing w:after="0" w:line="240" w:lineRule="auto"/>
        <w:jc w:val="both"/>
        <w:rPr>
          <w:rFonts w:ascii="Times New Roman" w:hAnsi="Times New Roman" w:cs="Times New Roman"/>
          <w:b/>
          <w:bCs/>
          <w:sz w:val="26"/>
          <w:szCs w:val="26"/>
        </w:rPr>
      </w:pPr>
      <w:r w:rsidRPr="00CF39DD">
        <w:rPr>
          <w:rFonts w:ascii="Times New Roman" w:hAnsi="Times New Roman" w:cs="Times New Roman"/>
          <w:b/>
          <w:bCs/>
          <w:sz w:val="26"/>
          <w:szCs w:val="26"/>
        </w:rPr>
        <w:t xml:space="preserve">6.2. </w:t>
      </w:r>
      <w:proofErr w:type="spellStart"/>
      <w:r w:rsidR="008A0BF0">
        <w:rPr>
          <w:rFonts w:ascii="Times New Roman" w:hAnsi="Times New Roman" w:cs="Times New Roman"/>
          <w:b/>
          <w:bCs/>
          <w:sz w:val="26"/>
          <w:szCs w:val="26"/>
        </w:rPr>
        <w:t>Töötaolek</w:t>
      </w:r>
      <w:proofErr w:type="spellEnd"/>
    </w:p>
    <w:p w14:paraId="1D861096" w14:textId="77777777" w:rsidR="00C34128" w:rsidRPr="00CF39DD" w:rsidRDefault="00C34128" w:rsidP="007E0942">
      <w:pPr>
        <w:keepNext/>
        <w:spacing w:after="0" w:line="240" w:lineRule="auto"/>
        <w:jc w:val="both"/>
        <w:rPr>
          <w:rFonts w:ascii="Times New Roman" w:hAnsi="Times New Roman" w:cs="Times New Roman"/>
          <w:b/>
          <w:sz w:val="24"/>
          <w:szCs w:val="24"/>
          <w:lang w:eastAsia="et-EE"/>
        </w:rPr>
      </w:pPr>
    </w:p>
    <w:p w14:paraId="01157CBC" w14:textId="283C8D8C" w:rsidR="00C34128" w:rsidRPr="00CF39DD" w:rsidRDefault="00C34128" w:rsidP="007E0942">
      <w:pPr>
        <w:keepNext/>
        <w:spacing w:after="0" w:line="240" w:lineRule="auto"/>
        <w:jc w:val="both"/>
        <w:rPr>
          <w:rFonts w:ascii="Times New Roman" w:hAnsi="Times New Roman" w:cs="Times New Roman"/>
          <w:b/>
          <w:bCs/>
          <w:sz w:val="24"/>
          <w:szCs w:val="24"/>
        </w:rPr>
      </w:pPr>
      <w:bookmarkStart w:id="196" w:name="_Toc448760602"/>
      <w:bookmarkStart w:id="197" w:name="_Toc448869265"/>
      <w:bookmarkStart w:id="198" w:name="_Toc448870077"/>
      <w:bookmarkStart w:id="199" w:name="_Toc448909508"/>
      <w:bookmarkStart w:id="200" w:name="_Toc448909554"/>
      <w:bookmarkStart w:id="201" w:name="_Toc448913289"/>
      <w:bookmarkStart w:id="202" w:name="_Toc449089537"/>
      <w:bookmarkStart w:id="203" w:name="_Toc449089619"/>
      <w:bookmarkStart w:id="204" w:name="_Toc449089836"/>
      <w:bookmarkStart w:id="205" w:name="_Toc449089876"/>
      <w:bookmarkStart w:id="206" w:name="_Toc449089955"/>
      <w:bookmarkStart w:id="207" w:name="_Toc449366706"/>
      <w:bookmarkStart w:id="208" w:name="_Toc449367591"/>
      <w:bookmarkStart w:id="209" w:name="_Toc449367816"/>
      <w:bookmarkStart w:id="210" w:name="_Toc449367923"/>
      <w:bookmarkStart w:id="211" w:name="_Toc449369071"/>
      <w:bookmarkStart w:id="212" w:name="_Toc449448900"/>
      <w:bookmarkStart w:id="213" w:name="_Toc451528078"/>
      <w:bookmarkStart w:id="214" w:name="_Toc451528121"/>
      <w:r w:rsidRPr="00CF39DD">
        <w:rPr>
          <w:rFonts w:ascii="Times New Roman" w:hAnsi="Times New Roman" w:cs="Times New Roman"/>
          <w:b/>
          <w:bCs/>
          <w:sz w:val="24"/>
          <w:szCs w:val="24"/>
        </w:rPr>
        <w:t>6.2.1. Sotsiaalne mõju</w:t>
      </w:r>
    </w:p>
    <w:p w14:paraId="305EF1B1" w14:textId="77777777" w:rsidR="00C34128" w:rsidRPr="00CF39DD" w:rsidRDefault="00C34128" w:rsidP="007E0942">
      <w:pPr>
        <w:keepNext/>
        <w:spacing w:after="0" w:line="240" w:lineRule="auto"/>
        <w:jc w:val="both"/>
        <w:rPr>
          <w:rFonts w:ascii="Times New Roman" w:hAnsi="Times New Roman" w:cs="Times New Roman"/>
          <w:b/>
          <w:bCs/>
          <w:sz w:val="24"/>
          <w:szCs w:val="24"/>
        </w:rPr>
      </w:pPr>
    </w:p>
    <w:p w14:paraId="11AFC44B" w14:textId="02B06D5C" w:rsidR="00A670FE" w:rsidRDefault="00C34128" w:rsidP="007E0942">
      <w:pPr>
        <w:spacing w:after="0" w:line="240" w:lineRule="auto"/>
        <w:jc w:val="both"/>
        <w:rPr>
          <w:rFonts w:ascii="Times New Roman" w:hAnsi="Times New Roman" w:cs="Times New Roman"/>
          <w:sz w:val="24"/>
          <w:szCs w:val="24"/>
        </w:rPr>
      </w:pPr>
      <w:r w:rsidRPr="00CF39DD">
        <w:rPr>
          <w:rFonts w:ascii="Times New Roman" w:hAnsi="Times New Roman"/>
          <w:sz w:val="24"/>
          <w:u w:val="single"/>
        </w:rPr>
        <w:t>Sihtrühm</w:t>
      </w:r>
      <w:r w:rsidRPr="00CF39DD">
        <w:rPr>
          <w:rFonts w:ascii="Times New Roman" w:hAnsi="Times New Roman" w:cs="Times New Roman"/>
          <w:sz w:val="24"/>
          <w:szCs w:val="24"/>
        </w:rPr>
        <w:t xml:space="preserve">: </w:t>
      </w:r>
      <w:r w:rsidR="00944C36" w:rsidRPr="00CF39DD">
        <w:rPr>
          <w:rFonts w:ascii="Times New Roman" w:hAnsi="Times New Roman" w:cs="Times New Roman"/>
          <w:sz w:val="24"/>
          <w:szCs w:val="24"/>
        </w:rPr>
        <w:t xml:space="preserve">välismaalased, kes omavad töötamiseks </w:t>
      </w:r>
      <w:r w:rsidR="008922CD">
        <w:rPr>
          <w:rFonts w:ascii="Times New Roman" w:hAnsi="Times New Roman" w:cs="Times New Roman"/>
          <w:sz w:val="24"/>
          <w:szCs w:val="24"/>
        </w:rPr>
        <w:t>antud</w:t>
      </w:r>
      <w:r w:rsidR="00944C36" w:rsidRPr="00CF39DD">
        <w:rPr>
          <w:rFonts w:ascii="Times New Roman" w:hAnsi="Times New Roman" w:cs="Times New Roman"/>
          <w:sz w:val="24"/>
          <w:szCs w:val="24"/>
        </w:rPr>
        <w:t xml:space="preserve"> tähtajalist elamisluba ja jäävad </w:t>
      </w:r>
      <w:r w:rsidR="00042927">
        <w:rPr>
          <w:rFonts w:ascii="Times New Roman" w:hAnsi="Times New Roman" w:cs="Times New Roman"/>
          <w:sz w:val="24"/>
          <w:szCs w:val="24"/>
        </w:rPr>
        <w:t>tööta</w:t>
      </w:r>
      <w:r w:rsidR="00944C36" w:rsidRPr="00CF39DD">
        <w:rPr>
          <w:rFonts w:ascii="Times New Roman" w:hAnsi="Times New Roman" w:cs="Times New Roman"/>
          <w:sz w:val="24"/>
          <w:szCs w:val="24"/>
        </w:rPr>
        <w:t xml:space="preserve">. </w:t>
      </w:r>
    </w:p>
    <w:p w14:paraId="74B90021" w14:textId="77777777" w:rsidR="002B56B5" w:rsidRDefault="002B56B5" w:rsidP="007E0942">
      <w:pPr>
        <w:spacing w:after="0" w:line="240" w:lineRule="auto"/>
        <w:jc w:val="both"/>
        <w:rPr>
          <w:rFonts w:ascii="Times New Roman" w:hAnsi="Times New Roman" w:cs="Times New Roman"/>
          <w:sz w:val="24"/>
          <w:szCs w:val="24"/>
        </w:rPr>
      </w:pPr>
    </w:p>
    <w:p w14:paraId="24A0555D" w14:textId="38B195BF" w:rsidR="00F43F01" w:rsidRPr="00CF39DD" w:rsidRDefault="00F43F01" w:rsidP="007E0942">
      <w:pPr>
        <w:spacing w:after="0" w:line="240" w:lineRule="auto"/>
        <w:jc w:val="both"/>
        <w:rPr>
          <w:rFonts w:ascii="Times New Roman" w:eastAsia="Calibri" w:hAnsi="Times New Roman" w:cs="Times New Roman"/>
          <w:sz w:val="24"/>
          <w:szCs w:val="24"/>
        </w:rPr>
      </w:pPr>
      <w:r w:rsidRPr="00CF39DD">
        <w:rPr>
          <w:rFonts w:ascii="Times New Roman" w:eastAsia="Calibri" w:hAnsi="Times New Roman" w:cs="Times New Roman"/>
          <w:sz w:val="24"/>
          <w:szCs w:val="24"/>
        </w:rPr>
        <w:t>1. jaanuari 2025. a</w:t>
      </w:r>
      <w:r w:rsidR="00D821B9">
        <w:rPr>
          <w:rFonts w:ascii="Times New Roman" w:eastAsia="Calibri" w:hAnsi="Times New Roman" w:cs="Times New Roman"/>
          <w:sz w:val="24"/>
          <w:szCs w:val="24"/>
        </w:rPr>
        <w:t>asta</w:t>
      </w:r>
      <w:r w:rsidRPr="00CF39DD">
        <w:rPr>
          <w:rFonts w:ascii="Times New Roman" w:eastAsia="Calibri" w:hAnsi="Times New Roman" w:cs="Times New Roman"/>
          <w:sz w:val="24"/>
          <w:szCs w:val="24"/>
        </w:rPr>
        <w:t xml:space="preserve"> seisuga omas kehtivat elamisluba töötamiseks 10 306 välismaalast. </w:t>
      </w:r>
      <w:r w:rsidR="00584175" w:rsidRPr="00CF39DD">
        <w:rPr>
          <w:rFonts w:ascii="Times New Roman" w:eastAsia="Calibri" w:hAnsi="Times New Roman" w:cs="Times New Roman"/>
          <w:sz w:val="24"/>
          <w:szCs w:val="24"/>
        </w:rPr>
        <w:t xml:space="preserve">Kuivõrd kehtiv kord ei luba reeglina töötamiseks </w:t>
      </w:r>
      <w:r w:rsidR="006618A1">
        <w:rPr>
          <w:rFonts w:ascii="Times New Roman" w:eastAsia="Calibri" w:hAnsi="Times New Roman" w:cs="Times New Roman"/>
          <w:sz w:val="24"/>
          <w:szCs w:val="24"/>
        </w:rPr>
        <w:t>antud</w:t>
      </w:r>
      <w:r w:rsidR="00584175" w:rsidRPr="00CF39DD">
        <w:rPr>
          <w:rFonts w:ascii="Times New Roman" w:eastAsia="Calibri" w:hAnsi="Times New Roman" w:cs="Times New Roman"/>
          <w:sz w:val="24"/>
          <w:szCs w:val="24"/>
        </w:rPr>
        <w:t xml:space="preserve"> tähtajalise elamisloa alusel olla </w:t>
      </w:r>
      <w:r w:rsidR="00042927">
        <w:rPr>
          <w:rFonts w:ascii="Times New Roman" w:eastAsia="Calibri" w:hAnsi="Times New Roman" w:cs="Times New Roman"/>
          <w:sz w:val="24"/>
          <w:szCs w:val="24"/>
        </w:rPr>
        <w:t>tööta</w:t>
      </w:r>
      <w:r w:rsidR="00584175" w:rsidRPr="00CF39DD">
        <w:rPr>
          <w:rFonts w:ascii="Times New Roman" w:eastAsia="Calibri" w:hAnsi="Times New Roman" w:cs="Times New Roman"/>
          <w:sz w:val="24"/>
          <w:szCs w:val="24"/>
        </w:rPr>
        <w:t xml:space="preserve">, on keeruline prognoosida, milline võiks olla nende välismaalaste arv, kes muudatuste järgselt </w:t>
      </w:r>
      <w:r w:rsidR="00042927">
        <w:rPr>
          <w:rFonts w:ascii="Times New Roman" w:eastAsia="Calibri" w:hAnsi="Times New Roman" w:cs="Times New Roman"/>
          <w:sz w:val="24"/>
          <w:szCs w:val="24"/>
        </w:rPr>
        <w:t>tööta</w:t>
      </w:r>
      <w:r w:rsidR="00584175" w:rsidRPr="00CF39DD">
        <w:rPr>
          <w:rFonts w:ascii="Times New Roman" w:eastAsia="Calibri" w:hAnsi="Times New Roman" w:cs="Times New Roman"/>
          <w:sz w:val="24"/>
          <w:szCs w:val="24"/>
        </w:rPr>
        <w:t xml:space="preserve"> jäämise õigust kasutavad. Võtte</w:t>
      </w:r>
      <w:r w:rsidR="00A670FE">
        <w:rPr>
          <w:rFonts w:ascii="Times New Roman" w:eastAsia="Calibri" w:hAnsi="Times New Roman" w:cs="Times New Roman"/>
          <w:sz w:val="24"/>
          <w:szCs w:val="24"/>
        </w:rPr>
        <w:t>s</w:t>
      </w:r>
      <w:r w:rsidR="00584175" w:rsidRPr="00CF39DD">
        <w:rPr>
          <w:rFonts w:ascii="Times New Roman" w:eastAsia="Calibri" w:hAnsi="Times New Roman" w:cs="Times New Roman"/>
          <w:sz w:val="24"/>
          <w:szCs w:val="24"/>
        </w:rPr>
        <w:t xml:space="preserve"> aluseks välismaalaste arvu, kes omasid</w:t>
      </w:r>
      <w:r w:rsidR="00C97F58" w:rsidRPr="00CF39DD">
        <w:rPr>
          <w:rFonts w:ascii="Times New Roman" w:eastAsia="Calibri" w:hAnsi="Times New Roman" w:cs="Times New Roman"/>
          <w:sz w:val="24"/>
          <w:szCs w:val="24"/>
        </w:rPr>
        <w:t xml:space="preserve"> kehtivat </w:t>
      </w:r>
      <w:r w:rsidR="00A670FE">
        <w:rPr>
          <w:rFonts w:ascii="Times New Roman" w:eastAsia="Calibri" w:hAnsi="Times New Roman" w:cs="Times New Roman"/>
          <w:sz w:val="24"/>
          <w:szCs w:val="24"/>
        </w:rPr>
        <w:t xml:space="preserve">tähtajalist </w:t>
      </w:r>
      <w:r w:rsidR="00C97F58" w:rsidRPr="00CF39DD">
        <w:rPr>
          <w:rFonts w:ascii="Times New Roman" w:eastAsia="Calibri" w:hAnsi="Times New Roman" w:cs="Times New Roman"/>
          <w:sz w:val="24"/>
          <w:szCs w:val="24"/>
        </w:rPr>
        <w:t xml:space="preserve">elamisluba töötamiseks </w:t>
      </w:r>
      <w:r w:rsidR="00584175" w:rsidRPr="00CF39DD">
        <w:rPr>
          <w:rFonts w:ascii="Times New Roman" w:eastAsia="Calibri" w:hAnsi="Times New Roman" w:cs="Times New Roman"/>
          <w:sz w:val="24"/>
          <w:szCs w:val="24"/>
        </w:rPr>
        <w:t xml:space="preserve">ja taotlesid </w:t>
      </w:r>
      <w:r w:rsidR="00A670FE">
        <w:rPr>
          <w:rFonts w:ascii="Times New Roman" w:eastAsia="Calibri" w:hAnsi="Times New Roman" w:cs="Times New Roman"/>
          <w:sz w:val="24"/>
          <w:szCs w:val="24"/>
        </w:rPr>
        <w:t>töökohavahetuseks</w:t>
      </w:r>
      <w:r w:rsidR="00C97F58" w:rsidRPr="00CF39DD">
        <w:rPr>
          <w:rFonts w:ascii="Times New Roman" w:eastAsia="Calibri" w:hAnsi="Times New Roman" w:cs="Times New Roman"/>
          <w:sz w:val="24"/>
          <w:szCs w:val="24"/>
        </w:rPr>
        <w:t xml:space="preserve"> uut </w:t>
      </w:r>
      <w:r w:rsidR="00584175" w:rsidRPr="00CF39DD">
        <w:rPr>
          <w:rFonts w:ascii="Times New Roman" w:eastAsia="Calibri" w:hAnsi="Times New Roman" w:cs="Times New Roman"/>
          <w:sz w:val="24"/>
          <w:szCs w:val="24"/>
        </w:rPr>
        <w:t xml:space="preserve">tähtajalist </w:t>
      </w:r>
      <w:r w:rsidR="00C97F58" w:rsidRPr="00CF39DD">
        <w:rPr>
          <w:rFonts w:ascii="Times New Roman" w:eastAsia="Calibri" w:hAnsi="Times New Roman" w:cs="Times New Roman"/>
          <w:sz w:val="24"/>
          <w:szCs w:val="24"/>
        </w:rPr>
        <w:t>elamisluba töötamiseks</w:t>
      </w:r>
      <w:r w:rsidR="00584175" w:rsidRPr="00CF39DD">
        <w:rPr>
          <w:rFonts w:ascii="Times New Roman" w:eastAsia="Calibri" w:hAnsi="Times New Roman" w:cs="Times New Roman"/>
          <w:sz w:val="24"/>
          <w:szCs w:val="24"/>
        </w:rPr>
        <w:t xml:space="preserve">, võib eelduslikult </w:t>
      </w:r>
      <w:r w:rsidR="00042927">
        <w:rPr>
          <w:rFonts w:ascii="Times New Roman" w:eastAsia="Calibri" w:hAnsi="Times New Roman" w:cs="Times New Roman"/>
          <w:sz w:val="24"/>
          <w:szCs w:val="24"/>
        </w:rPr>
        <w:t>tööta</w:t>
      </w:r>
      <w:r w:rsidR="00584175" w:rsidRPr="00CF39DD">
        <w:rPr>
          <w:rFonts w:ascii="Times New Roman" w:eastAsia="Calibri" w:hAnsi="Times New Roman" w:cs="Times New Roman"/>
          <w:sz w:val="24"/>
          <w:szCs w:val="24"/>
        </w:rPr>
        <w:t xml:space="preserve"> jäävate välismaalaste arv olla ca 720 välismaalaste aastas (ehk ca 8% töötamiseks </w:t>
      </w:r>
      <w:r w:rsidR="006618A1">
        <w:rPr>
          <w:rFonts w:ascii="Times New Roman" w:eastAsia="Calibri" w:hAnsi="Times New Roman" w:cs="Times New Roman"/>
          <w:sz w:val="24"/>
          <w:szCs w:val="24"/>
        </w:rPr>
        <w:t>antud</w:t>
      </w:r>
      <w:r w:rsidR="00584175" w:rsidRPr="00CF39DD">
        <w:rPr>
          <w:rFonts w:ascii="Times New Roman" w:eastAsia="Calibri" w:hAnsi="Times New Roman" w:cs="Times New Roman"/>
          <w:sz w:val="24"/>
          <w:szCs w:val="24"/>
        </w:rPr>
        <w:t xml:space="preserve"> </w:t>
      </w:r>
      <w:r w:rsidR="009C0406">
        <w:rPr>
          <w:rFonts w:ascii="Times New Roman" w:eastAsia="Calibri" w:hAnsi="Times New Roman" w:cs="Times New Roman"/>
          <w:sz w:val="24"/>
          <w:szCs w:val="24"/>
        </w:rPr>
        <w:t xml:space="preserve">tähtajalise </w:t>
      </w:r>
      <w:r w:rsidR="00584175" w:rsidRPr="00CF39DD">
        <w:rPr>
          <w:rFonts w:ascii="Times New Roman" w:eastAsia="Calibri" w:hAnsi="Times New Roman" w:cs="Times New Roman"/>
          <w:sz w:val="24"/>
          <w:szCs w:val="24"/>
        </w:rPr>
        <w:t>elamisloa saajatest)</w:t>
      </w:r>
      <w:r w:rsidR="00C97F58" w:rsidRPr="00CF39DD">
        <w:rPr>
          <w:rFonts w:ascii="Times New Roman" w:eastAsia="Calibri" w:hAnsi="Times New Roman" w:cs="Times New Roman"/>
          <w:sz w:val="24"/>
          <w:szCs w:val="24"/>
        </w:rPr>
        <w:t xml:space="preserve">. </w:t>
      </w:r>
      <w:r w:rsidR="00A670FE" w:rsidRPr="00A670FE">
        <w:rPr>
          <w:rFonts w:ascii="Times New Roman" w:eastAsia="Calibri" w:hAnsi="Times New Roman" w:cs="Times New Roman"/>
          <w:sz w:val="24"/>
          <w:szCs w:val="24"/>
        </w:rPr>
        <w:t xml:space="preserve">Samas ei ole </w:t>
      </w:r>
      <w:r w:rsidR="00042927">
        <w:rPr>
          <w:rFonts w:ascii="Times New Roman" w:eastAsia="Calibri" w:hAnsi="Times New Roman" w:cs="Times New Roman"/>
          <w:sz w:val="24"/>
          <w:szCs w:val="24"/>
        </w:rPr>
        <w:t>tööta</w:t>
      </w:r>
      <w:r w:rsidR="00A670FE" w:rsidRPr="00A670FE">
        <w:rPr>
          <w:rFonts w:ascii="Times New Roman" w:eastAsia="Calibri" w:hAnsi="Times New Roman" w:cs="Times New Roman"/>
          <w:sz w:val="24"/>
          <w:szCs w:val="24"/>
        </w:rPr>
        <w:t xml:space="preserve"> jäävatel välismaalastel kohustust end töötuna arvele võtta, välismaalane võib uut tööd otsida iseseisvalt. </w:t>
      </w:r>
      <w:r w:rsidR="00A670FE" w:rsidRPr="00A670FE">
        <w:rPr>
          <w:rFonts w:ascii="Times New Roman" w:eastAsia="Calibri" w:hAnsi="Times New Roman" w:cs="Times New Roman"/>
          <w:sz w:val="24"/>
          <w:szCs w:val="24"/>
        </w:rPr>
        <w:lastRenderedPageBreak/>
        <w:t xml:space="preserve">1. jaanuari </w:t>
      </w:r>
      <w:r w:rsidR="002B56B5" w:rsidRPr="00A670FE">
        <w:rPr>
          <w:rFonts w:ascii="Times New Roman" w:eastAsia="Calibri" w:hAnsi="Times New Roman" w:cs="Times New Roman"/>
          <w:sz w:val="24"/>
          <w:szCs w:val="24"/>
        </w:rPr>
        <w:t xml:space="preserve">2025. aasta </w:t>
      </w:r>
      <w:r w:rsidR="00A670FE" w:rsidRPr="00A670FE">
        <w:rPr>
          <w:rFonts w:ascii="Times New Roman" w:eastAsia="Calibri" w:hAnsi="Times New Roman" w:cs="Times New Roman"/>
          <w:sz w:val="24"/>
          <w:szCs w:val="24"/>
        </w:rPr>
        <w:t xml:space="preserve">seisuga oli tähtajaline elamisluba, mille aluseks ei olnud rahvusvahelise kaitse saamine või püsivalt Eestisse elama asumine </w:t>
      </w:r>
      <w:r w:rsidR="00A670FE">
        <w:rPr>
          <w:rFonts w:ascii="Times New Roman" w:eastAsia="Calibri" w:hAnsi="Times New Roman" w:cs="Times New Roman"/>
          <w:sz w:val="24"/>
          <w:szCs w:val="24"/>
        </w:rPr>
        <w:t>umbes</w:t>
      </w:r>
      <w:r w:rsidR="00A670FE" w:rsidRPr="00A670FE">
        <w:rPr>
          <w:rFonts w:ascii="Times New Roman" w:eastAsia="Calibri" w:hAnsi="Times New Roman" w:cs="Times New Roman"/>
          <w:sz w:val="24"/>
          <w:szCs w:val="24"/>
        </w:rPr>
        <w:t xml:space="preserve"> 28</w:t>
      </w:r>
      <w:r w:rsidR="00A670FE">
        <w:rPr>
          <w:rFonts w:ascii="Times New Roman" w:eastAsia="Calibri" w:hAnsi="Times New Roman" w:cs="Times New Roman"/>
          <w:sz w:val="24"/>
          <w:szCs w:val="24"/>
        </w:rPr>
        <w:t xml:space="preserve"> 000</w:t>
      </w:r>
      <w:r w:rsidR="00A670FE" w:rsidRPr="00A670FE">
        <w:rPr>
          <w:rFonts w:ascii="Times New Roman" w:eastAsia="Calibri" w:hAnsi="Times New Roman" w:cs="Times New Roman"/>
          <w:sz w:val="24"/>
          <w:szCs w:val="24"/>
        </w:rPr>
        <w:t xml:space="preserve"> välismaalasel ning töötuna tuli 2024</w:t>
      </w:r>
      <w:r w:rsidR="00A670FE">
        <w:rPr>
          <w:rFonts w:ascii="Times New Roman" w:eastAsia="Calibri" w:hAnsi="Times New Roman" w:cs="Times New Roman"/>
          <w:sz w:val="24"/>
          <w:szCs w:val="24"/>
        </w:rPr>
        <w:t>.</w:t>
      </w:r>
      <w:r w:rsidR="00A670FE" w:rsidRPr="00A670FE">
        <w:rPr>
          <w:rFonts w:ascii="Times New Roman" w:eastAsia="Calibri" w:hAnsi="Times New Roman" w:cs="Times New Roman"/>
          <w:sz w:val="24"/>
          <w:szCs w:val="24"/>
        </w:rPr>
        <w:t xml:space="preserve"> aasta jooksul arvele </w:t>
      </w:r>
      <w:r w:rsidR="00A670FE">
        <w:rPr>
          <w:rFonts w:ascii="Times New Roman" w:eastAsia="Calibri" w:hAnsi="Times New Roman" w:cs="Times New Roman"/>
          <w:sz w:val="24"/>
          <w:szCs w:val="24"/>
        </w:rPr>
        <w:t>umbes</w:t>
      </w:r>
      <w:r w:rsidR="00A670FE" w:rsidRPr="00A670FE">
        <w:rPr>
          <w:rFonts w:ascii="Times New Roman" w:eastAsia="Calibri" w:hAnsi="Times New Roman" w:cs="Times New Roman"/>
          <w:sz w:val="24"/>
          <w:szCs w:val="24"/>
        </w:rPr>
        <w:t xml:space="preserve"> 2800 tähtajalis</w:t>
      </w:r>
      <w:r w:rsidR="00A670FE">
        <w:rPr>
          <w:rFonts w:ascii="Times New Roman" w:eastAsia="Calibri" w:hAnsi="Times New Roman" w:cs="Times New Roman"/>
          <w:sz w:val="24"/>
          <w:szCs w:val="24"/>
        </w:rPr>
        <w:t>t</w:t>
      </w:r>
      <w:r w:rsidR="00A670FE" w:rsidRPr="00A670FE">
        <w:rPr>
          <w:rFonts w:ascii="Times New Roman" w:eastAsia="Calibri" w:hAnsi="Times New Roman" w:cs="Times New Roman"/>
          <w:sz w:val="24"/>
          <w:szCs w:val="24"/>
        </w:rPr>
        <w:t xml:space="preserve"> elamisl</w:t>
      </w:r>
      <w:r w:rsidR="00A670FE">
        <w:rPr>
          <w:rFonts w:ascii="Times New Roman" w:eastAsia="Calibri" w:hAnsi="Times New Roman" w:cs="Times New Roman"/>
          <w:sz w:val="24"/>
          <w:szCs w:val="24"/>
        </w:rPr>
        <w:t>uba omavat</w:t>
      </w:r>
      <w:r w:rsidR="00A670FE" w:rsidRPr="00A670FE">
        <w:rPr>
          <w:rFonts w:ascii="Times New Roman" w:eastAsia="Calibri" w:hAnsi="Times New Roman" w:cs="Times New Roman"/>
          <w:sz w:val="24"/>
          <w:szCs w:val="24"/>
        </w:rPr>
        <w:t xml:space="preserve"> välismaalast. </w:t>
      </w:r>
      <w:r w:rsidR="00A670FE">
        <w:rPr>
          <w:rFonts w:ascii="Times New Roman" w:eastAsia="Calibri" w:hAnsi="Times New Roman" w:cs="Times New Roman"/>
          <w:sz w:val="24"/>
          <w:szCs w:val="24"/>
        </w:rPr>
        <w:t>Eelneva</w:t>
      </w:r>
      <w:r w:rsidR="00A670FE" w:rsidRPr="00A670FE">
        <w:rPr>
          <w:rFonts w:ascii="Times New Roman" w:eastAsia="Calibri" w:hAnsi="Times New Roman" w:cs="Times New Roman"/>
          <w:sz w:val="24"/>
          <w:szCs w:val="24"/>
        </w:rPr>
        <w:t xml:space="preserve"> põhjal võiks hinnanguliselt end </w:t>
      </w:r>
      <w:r w:rsidR="00A670FE">
        <w:rPr>
          <w:rFonts w:ascii="Times New Roman" w:eastAsia="Calibri" w:hAnsi="Times New Roman" w:cs="Times New Roman"/>
          <w:sz w:val="24"/>
          <w:szCs w:val="24"/>
        </w:rPr>
        <w:t>Eesti T</w:t>
      </w:r>
      <w:r w:rsidR="00A670FE" w:rsidRPr="00A670FE">
        <w:rPr>
          <w:rFonts w:ascii="Times New Roman" w:eastAsia="Calibri" w:hAnsi="Times New Roman" w:cs="Times New Roman"/>
          <w:sz w:val="24"/>
          <w:szCs w:val="24"/>
        </w:rPr>
        <w:t xml:space="preserve">öötukassas töötuna arvele võtta umbes 10% uuest sihtrühmast, kel tekib muudatusega õigus </w:t>
      </w:r>
      <w:r w:rsidR="00042927">
        <w:rPr>
          <w:rFonts w:ascii="Times New Roman" w:eastAsia="Calibri" w:hAnsi="Times New Roman" w:cs="Times New Roman"/>
          <w:sz w:val="24"/>
          <w:szCs w:val="24"/>
        </w:rPr>
        <w:t>tööta</w:t>
      </w:r>
      <w:r w:rsidR="00A670FE" w:rsidRPr="00A670FE">
        <w:rPr>
          <w:rFonts w:ascii="Times New Roman" w:eastAsia="Calibri" w:hAnsi="Times New Roman" w:cs="Times New Roman"/>
          <w:sz w:val="24"/>
          <w:szCs w:val="24"/>
        </w:rPr>
        <w:t xml:space="preserve"> olla ja kes seda õigust kasutavad ehk 72 inimest aastas. </w:t>
      </w:r>
      <w:r w:rsidRPr="00CF39DD">
        <w:rPr>
          <w:rFonts w:ascii="Times New Roman" w:eastAsia="Calibri" w:hAnsi="Times New Roman" w:cs="Times New Roman"/>
          <w:sz w:val="24"/>
          <w:szCs w:val="24"/>
        </w:rPr>
        <w:t xml:space="preserve">Seega võib öelda, et sihtrühm on </w:t>
      </w:r>
      <w:r w:rsidR="00A670FE">
        <w:rPr>
          <w:rFonts w:ascii="Times New Roman" w:eastAsia="Calibri" w:hAnsi="Times New Roman" w:cs="Times New Roman"/>
          <w:b/>
          <w:bCs/>
          <w:sz w:val="24"/>
          <w:szCs w:val="24"/>
        </w:rPr>
        <w:t>väike</w:t>
      </w:r>
      <w:r w:rsidRPr="00CF39DD">
        <w:rPr>
          <w:rFonts w:ascii="Times New Roman" w:eastAsia="Calibri" w:hAnsi="Times New Roman" w:cs="Times New Roman"/>
          <w:sz w:val="24"/>
          <w:szCs w:val="24"/>
        </w:rPr>
        <w:t xml:space="preserve">. </w:t>
      </w:r>
    </w:p>
    <w:p w14:paraId="32E19233" w14:textId="77777777" w:rsidR="00C34128" w:rsidRPr="00CF39DD" w:rsidRDefault="00C34128" w:rsidP="007E0942">
      <w:pPr>
        <w:spacing w:after="0" w:line="240" w:lineRule="auto"/>
        <w:jc w:val="both"/>
        <w:rPr>
          <w:rFonts w:ascii="Times New Roman" w:hAnsi="Times New Roman" w:cs="Times New Roman"/>
          <w:sz w:val="24"/>
          <w:szCs w:val="24"/>
        </w:rPr>
      </w:pPr>
    </w:p>
    <w:p w14:paraId="12B2829A" w14:textId="69971FBC" w:rsidR="00C34128" w:rsidRPr="00CF39DD" w:rsidRDefault="00C3412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w:t>
      </w:r>
      <w:r w:rsidR="00C97F58" w:rsidRPr="00CF39DD">
        <w:rPr>
          <w:rFonts w:ascii="Times New Roman" w:hAnsi="Times New Roman" w:cs="Times New Roman"/>
          <w:sz w:val="24"/>
          <w:szCs w:val="24"/>
        </w:rPr>
        <w:t xml:space="preserve"> </w:t>
      </w:r>
      <w:r w:rsidR="009C0406">
        <w:rPr>
          <w:rFonts w:ascii="Times New Roman" w:hAnsi="Times New Roman" w:cs="Times New Roman"/>
          <w:b/>
          <w:bCs/>
          <w:sz w:val="24"/>
          <w:szCs w:val="24"/>
        </w:rPr>
        <w:t>väike</w:t>
      </w:r>
      <w:r w:rsidR="00C97F58" w:rsidRPr="00CF39DD">
        <w:rPr>
          <w:rFonts w:ascii="Times New Roman" w:hAnsi="Times New Roman" w:cs="Times New Roman"/>
          <w:sz w:val="24"/>
          <w:szCs w:val="24"/>
        </w:rPr>
        <w:t xml:space="preserve">. Kehtiva korra kohaselt toob reeglina töötamiseks </w:t>
      </w:r>
      <w:r w:rsidR="009C0406">
        <w:rPr>
          <w:rFonts w:ascii="Times New Roman" w:hAnsi="Times New Roman" w:cs="Times New Roman"/>
          <w:sz w:val="24"/>
          <w:szCs w:val="24"/>
        </w:rPr>
        <w:t>antud tähtajalist</w:t>
      </w:r>
      <w:r w:rsidR="00C97F58" w:rsidRPr="00CF39DD">
        <w:rPr>
          <w:rFonts w:ascii="Times New Roman" w:hAnsi="Times New Roman" w:cs="Times New Roman"/>
          <w:sz w:val="24"/>
          <w:szCs w:val="24"/>
        </w:rPr>
        <w:t xml:space="preserve"> elamisluba omava välismaalase tööta jäämine kaasa elamisloa kehtetuks tunnistamise. Erandina on lubatud olla</w:t>
      </w:r>
      <w:r w:rsidR="000F0D4F" w:rsidRPr="00CF39DD">
        <w:rPr>
          <w:rFonts w:ascii="Times New Roman" w:hAnsi="Times New Roman" w:cs="Times New Roman"/>
          <w:sz w:val="24"/>
          <w:szCs w:val="24"/>
        </w:rPr>
        <w:t xml:space="preserve"> tööta</w:t>
      </w:r>
      <w:r w:rsidR="00C97F58" w:rsidRPr="00CF39DD">
        <w:rPr>
          <w:rFonts w:ascii="Times New Roman" w:hAnsi="Times New Roman" w:cs="Times New Roman"/>
          <w:sz w:val="24"/>
          <w:szCs w:val="24"/>
        </w:rPr>
        <w:t xml:space="preserve"> vaid siis, kui töösuhe lõppes koondamisega majanduslikel põhjustel. Muudatuse järgselt on </w:t>
      </w:r>
      <w:proofErr w:type="spellStart"/>
      <w:r w:rsidR="00C97F58" w:rsidRPr="00CF39DD">
        <w:rPr>
          <w:rFonts w:ascii="Times New Roman" w:hAnsi="Times New Roman" w:cs="Times New Roman"/>
          <w:sz w:val="24"/>
          <w:szCs w:val="24"/>
        </w:rPr>
        <w:t>välistöötajatel</w:t>
      </w:r>
      <w:proofErr w:type="spellEnd"/>
      <w:r w:rsidR="00C97F58" w:rsidRPr="00CF39DD">
        <w:rPr>
          <w:rFonts w:ascii="Times New Roman" w:hAnsi="Times New Roman" w:cs="Times New Roman"/>
          <w:sz w:val="24"/>
          <w:szCs w:val="24"/>
        </w:rPr>
        <w:t xml:space="preserve"> lubatud elamisloa kehtivusaja jooksul jääda </w:t>
      </w:r>
      <w:r w:rsidR="00042927">
        <w:rPr>
          <w:rFonts w:ascii="Times New Roman" w:hAnsi="Times New Roman" w:cs="Times New Roman"/>
          <w:sz w:val="24"/>
          <w:szCs w:val="24"/>
        </w:rPr>
        <w:t>tööta</w:t>
      </w:r>
      <w:r w:rsidR="00C97F58" w:rsidRPr="00CF39DD">
        <w:rPr>
          <w:rFonts w:ascii="Times New Roman" w:hAnsi="Times New Roman" w:cs="Times New Roman"/>
          <w:sz w:val="24"/>
          <w:szCs w:val="24"/>
        </w:rPr>
        <w:t xml:space="preserve"> ka muul põhjusel, s</w:t>
      </w:r>
      <w:r w:rsidR="00F32D46">
        <w:rPr>
          <w:rFonts w:ascii="Times New Roman" w:hAnsi="Times New Roman" w:cs="Times New Roman"/>
          <w:sz w:val="24"/>
          <w:szCs w:val="24"/>
        </w:rPr>
        <w:t>eal</w:t>
      </w:r>
      <w:r w:rsidR="00C97F58" w:rsidRPr="00CF39DD">
        <w:rPr>
          <w:rFonts w:ascii="Times New Roman" w:hAnsi="Times New Roman" w:cs="Times New Roman"/>
          <w:sz w:val="24"/>
          <w:szCs w:val="24"/>
        </w:rPr>
        <w:t>h</w:t>
      </w:r>
      <w:r w:rsidR="00F32D46">
        <w:rPr>
          <w:rFonts w:ascii="Times New Roman" w:hAnsi="Times New Roman" w:cs="Times New Roman"/>
          <w:sz w:val="24"/>
          <w:szCs w:val="24"/>
        </w:rPr>
        <w:t>ulgas</w:t>
      </w:r>
      <w:r w:rsidR="00C97F58" w:rsidRPr="00CF39DD">
        <w:rPr>
          <w:rFonts w:ascii="Times New Roman" w:hAnsi="Times New Roman" w:cs="Times New Roman"/>
          <w:sz w:val="24"/>
          <w:szCs w:val="24"/>
        </w:rPr>
        <w:t xml:space="preserve"> vabatahtlikult töösuhte lõpetamise korral. Sellel perioodil on tal võimalik otsida uut tööandjat. Muudatus avaldab sihtrühmale positiivset mõju, kuna väheneb sõltuvus tööandjast ning suureneb paindlikkus tööturul liikumise</w:t>
      </w:r>
      <w:r w:rsidR="00591B5C" w:rsidRPr="00CF39DD">
        <w:rPr>
          <w:rFonts w:ascii="Times New Roman" w:hAnsi="Times New Roman" w:cs="Times New Roman"/>
          <w:sz w:val="24"/>
          <w:szCs w:val="24"/>
        </w:rPr>
        <w:t>ks</w:t>
      </w:r>
      <w:r w:rsidR="00C97F58" w:rsidRPr="00CF39DD">
        <w:rPr>
          <w:rFonts w:ascii="Times New Roman" w:hAnsi="Times New Roman" w:cs="Times New Roman"/>
          <w:sz w:val="24"/>
          <w:szCs w:val="24"/>
        </w:rPr>
        <w:t xml:space="preserve"> osas. </w:t>
      </w:r>
      <w:r w:rsidR="00591B5C" w:rsidRPr="00CF39DD">
        <w:rPr>
          <w:rFonts w:ascii="Times New Roman" w:hAnsi="Times New Roman" w:cs="Times New Roman"/>
          <w:sz w:val="24"/>
          <w:szCs w:val="24"/>
        </w:rPr>
        <w:t>Seeläbi aitab muudatus võidelda töötajate ekspluateerimise vastu.</w:t>
      </w:r>
      <w:r w:rsidR="009C0406" w:rsidRPr="009C0406">
        <w:rPr>
          <w:rFonts w:ascii="Times New Roman" w:hAnsi="Times New Roman" w:cs="Times New Roman"/>
          <w:sz w:val="24"/>
          <w:szCs w:val="24"/>
        </w:rPr>
        <w:t xml:space="preserve"> Samuti suurendab võimalus end tööta olemise ajal töötuna arvele võtta ja tööturuteenuseid saada, uue kvaliteetse töö leidmise võimalusi.</w:t>
      </w:r>
    </w:p>
    <w:p w14:paraId="2EC1B68C" w14:textId="77777777" w:rsidR="00C97F58" w:rsidRPr="00CF39DD" w:rsidRDefault="00C97F58" w:rsidP="007E0942">
      <w:pPr>
        <w:spacing w:after="0" w:line="240" w:lineRule="auto"/>
        <w:jc w:val="both"/>
        <w:rPr>
          <w:rFonts w:ascii="Times New Roman" w:hAnsi="Times New Roman" w:cs="Times New Roman"/>
          <w:sz w:val="24"/>
          <w:szCs w:val="24"/>
        </w:rPr>
      </w:pPr>
    </w:p>
    <w:p w14:paraId="534988EE" w14:textId="514CF92D" w:rsidR="00C97F58" w:rsidRPr="00CF39DD" w:rsidRDefault="00C3412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Mõju avaldumise sagedus</w:t>
      </w:r>
      <w:r w:rsidRPr="00CF39DD">
        <w:rPr>
          <w:rFonts w:ascii="Times New Roman" w:hAnsi="Times New Roman" w:cs="Times New Roman"/>
          <w:sz w:val="24"/>
          <w:szCs w:val="24"/>
        </w:rPr>
        <w:t xml:space="preserve"> on </w:t>
      </w:r>
      <w:r w:rsidR="00C97F58" w:rsidRPr="00CF39DD">
        <w:rPr>
          <w:rFonts w:ascii="Times New Roman" w:hAnsi="Times New Roman" w:cs="Times New Roman"/>
          <w:b/>
          <w:bCs/>
          <w:sz w:val="24"/>
          <w:szCs w:val="24"/>
        </w:rPr>
        <w:t>keskmine</w:t>
      </w:r>
      <w:r w:rsidR="00C97F58" w:rsidRPr="00CF39DD">
        <w:rPr>
          <w:rFonts w:ascii="Times New Roman" w:hAnsi="Times New Roman" w:cs="Times New Roman"/>
          <w:sz w:val="24"/>
          <w:szCs w:val="24"/>
        </w:rPr>
        <w:t xml:space="preserve">. Muudatus ei mõjuta </w:t>
      </w:r>
      <w:proofErr w:type="spellStart"/>
      <w:r w:rsidR="00C97F58" w:rsidRPr="00CF39DD">
        <w:rPr>
          <w:rFonts w:ascii="Times New Roman" w:hAnsi="Times New Roman" w:cs="Times New Roman"/>
          <w:sz w:val="24"/>
          <w:szCs w:val="24"/>
        </w:rPr>
        <w:t>välistöötajate</w:t>
      </w:r>
      <w:proofErr w:type="spellEnd"/>
      <w:r w:rsidR="00C97F58" w:rsidRPr="00CF39DD">
        <w:rPr>
          <w:rFonts w:ascii="Times New Roman" w:hAnsi="Times New Roman" w:cs="Times New Roman"/>
          <w:sz w:val="24"/>
          <w:szCs w:val="24"/>
        </w:rPr>
        <w:t xml:space="preserve"> igapäevaelu, vaid avaldab mõju siis, kui nad soovivad</w:t>
      </w:r>
      <w:r w:rsidR="00584175" w:rsidRPr="00CF39DD">
        <w:rPr>
          <w:rFonts w:ascii="Times New Roman" w:hAnsi="Times New Roman" w:cs="Times New Roman"/>
          <w:sz w:val="24"/>
          <w:szCs w:val="24"/>
        </w:rPr>
        <w:t xml:space="preserve"> lõpetada töötamise tööandja juures, kellega nende elamisluba on seotud</w:t>
      </w:r>
      <w:r w:rsidR="009C0406">
        <w:rPr>
          <w:rFonts w:ascii="Times New Roman" w:hAnsi="Times New Roman" w:cs="Times New Roman"/>
          <w:sz w:val="24"/>
          <w:szCs w:val="24"/>
        </w:rPr>
        <w:t xml:space="preserve"> ning nad ei ole leidnud veel uut töökohta</w:t>
      </w:r>
      <w:r w:rsidR="00C97F58" w:rsidRPr="00CF39DD">
        <w:rPr>
          <w:rFonts w:ascii="Times New Roman" w:hAnsi="Times New Roman" w:cs="Times New Roman"/>
          <w:sz w:val="24"/>
          <w:szCs w:val="24"/>
        </w:rPr>
        <w:t xml:space="preserve">. </w:t>
      </w:r>
      <w:r w:rsidR="009C0406" w:rsidRPr="00CF39DD">
        <w:rPr>
          <w:rFonts w:ascii="Times New Roman" w:hAnsi="Times New Roman" w:cs="Times New Roman"/>
          <w:sz w:val="24"/>
          <w:szCs w:val="24"/>
        </w:rPr>
        <w:t xml:space="preserve">Keskmiselt </w:t>
      </w:r>
      <w:r w:rsidR="009C0406" w:rsidRPr="00CF39DD">
        <w:rPr>
          <w:rFonts w:ascii="Times New Roman" w:eastAsia="Calibri" w:hAnsi="Times New Roman" w:cs="Times New Roman"/>
          <w:sz w:val="24"/>
          <w:szCs w:val="24"/>
        </w:rPr>
        <w:t xml:space="preserve">8% töötamiseks </w:t>
      </w:r>
      <w:r w:rsidR="009C0406">
        <w:rPr>
          <w:rFonts w:ascii="Times New Roman" w:eastAsia="Calibri" w:hAnsi="Times New Roman" w:cs="Times New Roman"/>
          <w:sz w:val="24"/>
          <w:szCs w:val="24"/>
        </w:rPr>
        <w:t>antud tähtajalise</w:t>
      </w:r>
      <w:r w:rsidR="009C0406" w:rsidRPr="00CF39DD">
        <w:rPr>
          <w:rFonts w:ascii="Times New Roman" w:eastAsia="Calibri" w:hAnsi="Times New Roman" w:cs="Times New Roman"/>
          <w:sz w:val="24"/>
          <w:szCs w:val="24"/>
        </w:rPr>
        <w:t xml:space="preserve"> elamisloa saajatest</w:t>
      </w:r>
      <w:r w:rsidR="009C0406" w:rsidRPr="00CF39DD">
        <w:rPr>
          <w:rFonts w:ascii="Times New Roman" w:hAnsi="Times New Roman" w:cs="Times New Roman"/>
          <w:sz w:val="24"/>
          <w:szCs w:val="24"/>
        </w:rPr>
        <w:t xml:space="preserve"> </w:t>
      </w:r>
      <w:r w:rsidR="002D4337">
        <w:rPr>
          <w:rFonts w:ascii="Times New Roman" w:hAnsi="Times New Roman" w:cs="Times New Roman"/>
          <w:sz w:val="24"/>
          <w:szCs w:val="24"/>
        </w:rPr>
        <w:t xml:space="preserve">taotles aastas uut elamisluba ning keskmiselt </w:t>
      </w:r>
      <w:r w:rsidR="009C0406" w:rsidRPr="00CF39DD">
        <w:rPr>
          <w:rFonts w:ascii="Times New Roman" w:hAnsi="Times New Roman" w:cs="Times New Roman"/>
          <w:sz w:val="24"/>
          <w:szCs w:val="24"/>
        </w:rPr>
        <w:t xml:space="preserve">omati elamisluba enne uue taotlemist 1,85 aastat. </w:t>
      </w:r>
      <w:r w:rsidR="00C97F58" w:rsidRPr="00CF39DD">
        <w:rPr>
          <w:rFonts w:ascii="Times New Roman" w:eastAsia="Calibri" w:hAnsi="Times New Roman" w:cs="Times New Roman"/>
          <w:sz w:val="24"/>
          <w:szCs w:val="24"/>
        </w:rPr>
        <w:t xml:space="preserve">Seega ei ole muudatuse avaldumise sagedus ulatuslik. </w:t>
      </w:r>
    </w:p>
    <w:p w14:paraId="4716E269" w14:textId="77777777" w:rsidR="00C97F58" w:rsidRPr="00CF39DD" w:rsidRDefault="00C97F58" w:rsidP="007E0942">
      <w:pPr>
        <w:spacing w:after="0" w:line="240" w:lineRule="auto"/>
        <w:jc w:val="both"/>
        <w:rPr>
          <w:rFonts w:ascii="Times New Roman" w:hAnsi="Times New Roman" w:cs="Times New Roman"/>
          <w:sz w:val="24"/>
          <w:szCs w:val="24"/>
        </w:rPr>
      </w:pPr>
    </w:p>
    <w:p w14:paraId="0FCF1E6A" w14:textId="776E7600" w:rsidR="009C0406" w:rsidRDefault="00C97F58"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sz w:val="24"/>
          <w:szCs w:val="24"/>
          <w:u w:val="single"/>
        </w:rPr>
        <w:t>Ebasoovitava mõju kaasnemise risk</w:t>
      </w:r>
      <w:r w:rsidRPr="00CF39DD">
        <w:rPr>
          <w:rFonts w:ascii="Times New Roman" w:hAnsi="Times New Roman" w:cs="Times New Roman"/>
          <w:sz w:val="24"/>
          <w:szCs w:val="24"/>
        </w:rPr>
        <w:t xml:space="preserve"> on </w:t>
      </w:r>
      <w:r w:rsidR="00626A36" w:rsidRPr="00CF39DD">
        <w:rPr>
          <w:rFonts w:ascii="Times New Roman" w:hAnsi="Times New Roman" w:cs="Times New Roman"/>
          <w:b/>
          <w:bCs/>
          <w:sz w:val="24"/>
          <w:szCs w:val="24"/>
        </w:rPr>
        <w:t>keskmine</w:t>
      </w:r>
      <w:r w:rsidRPr="00CF39DD">
        <w:rPr>
          <w:rFonts w:ascii="Times New Roman" w:hAnsi="Times New Roman" w:cs="Times New Roman"/>
          <w:b/>
          <w:bCs/>
          <w:sz w:val="24"/>
          <w:szCs w:val="24"/>
        </w:rPr>
        <w:t>.</w:t>
      </w:r>
      <w:r w:rsidRPr="00CF39DD">
        <w:rPr>
          <w:rFonts w:ascii="Times New Roman" w:hAnsi="Times New Roman" w:cs="Times New Roman"/>
          <w:sz w:val="24"/>
          <w:szCs w:val="24"/>
        </w:rPr>
        <w:t xml:space="preserve"> </w:t>
      </w:r>
      <w:r w:rsidR="00584175" w:rsidRPr="00CF39DD">
        <w:rPr>
          <w:rFonts w:ascii="Times New Roman" w:hAnsi="Times New Roman" w:cs="Times New Roman"/>
          <w:color w:val="000000" w:themeColor="text1"/>
          <w:sz w:val="24"/>
          <w:szCs w:val="24"/>
        </w:rPr>
        <w:t>Muudatustega võib suureneda väärkasutuse risk, et Eestis kavatsetakse töötamine lõpetada ja riigist lahkuda, kuid registreeritakse ennast töötuna, et saada töötutoetust</w:t>
      </w:r>
      <w:r w:rsidR="009C0406">
        <w:rPr>
          <w:rFonts w:ascii="Times New Roman" w:hAnsi="Times New Roman" w:cs="Times New Roman"/>
          <w:color w:val="000000" w:themeColor="text1"/>
          <w:sz w:val="24"/>
          <w:szCs w:val="24"/>
        </w:rPr>
        <w:t xml:space="preserve"> </w:t>
      </w:r>
      <w:r w:rsidR="009C0406" w:rsidRPr="009C0406">
        <w:rPr>
          <w:rFonts w:ascii="Times New Roman" w:hAnsi="Times New Roman" w:cs="Times New Roman"/>
          <w:color w:val="000000" w:themeColor="text1"/>
          <w:sz w:val="24"/>
          <w:szCs w:val="24"/>
        </w:rPr>
        <w:t>või töötuskindlustushüvitist. Töötushüvitiste väärkasutamise riski vähendab asjaolu, et tööta saab välismaalane olla piiratud aja elamisloa kehtivuse ajal, sõltuvalt sellest kui pikalt on tal olnud töötamiseks antud tähtajaline elamisluba</w:t>
      </w:r>
      <w:r w:rsidR="001762E8">
        <w:rPr>
          <w:rFonts w:ascii="Times New Roman" w:hAnsi="Times New Roman" w:cs="Times New Roman"/>
          <w:color w:val="000000" w:themeColor="text1"/>
          <w:sz w:val="24"/>
          <w:szCs w:val="24"/>
        </w:rPr>
        <w:t>,</w:t>
      </w:r>
      <w:r w:rsidR="009C0406" w:rsidRPr="009C0406">
        <w:rPr>
          <w:rFonts w:ascii="Times New Roman" w:hAnsi="Times New Roman" w:cs="Times New Roman"/>
          <w:color w:val="000000" w:themeColor="text1"/>
          <w:sz w:val="24"/>
          <w:szCs w:val="24"/>
        </w:rPr>
        <w:t xml:space="preserve"> kas kuni kolm või kuus kuud ning hüvitist makstakse üldjuhul sel ajal, kui välismaalane viibib Eestis</w:t>
      </w:r>
      <w:r w:rsidR="00584175" w:rsidRPr="00CF39DD">
        <w:rPr>
          <w:rFonts w:ascii="Times New Roman" w:hAnsi="Times New Roman" w:cs="Times New Roman"/>
          <w:color w:val="000000" w:themeColor="text1"/>
          <w:sz w:val="24"/>
          <w:szCs w:val="24"/>
        </w:rPr>
        <w:t xml:space="preserve">. </w:t>
      </w:r>
    </w:p>
    <w:p w14:paraId="489D4DB6" w14:textId="77777777" w:rsidR="009C0406" w:rsidRDefault="009C0406" w:rsidP="007E0942">
      <w:pPr>
        <w:spacing w:after="0" w:line="240" w:lineRule="auto"/>
        <w:jc w:val="both"/>
        <w:rPr>
          <w:rFonts w:ascii="Times New Roman" w:hAnsi="Times New Roman" w:cs="Times New Roman"/>
          <w:color w:val="000000" w:themeColor="text1"/>
          <w:sz w:val="24"/>
          <w:szCs w:val="24"/>
        </w:rPr>
      </w:pPr>
    </w:p>
    <w:p w14:paraId="391583E5" w14:textId="65A94DB4" w:rsidR="00626A36" w:rsidRPr="003F2A13" w:rsidRDefault="00C97F58" w:rsidP="007E0942">
      <w:pPr>
        <w:spacing w:after="0" w:line="240" w:lineRule="auto"/>
        <w:jc w:val="both"/>
        <w:rPr>
          <w:rFonts w:ascii="Times New Roman" w:hAnsi="Times New Roman" w:cs="Times New Roman"/>
          <w:vanish/>
          <w:color w:val="000000" w:themeColor="text1"/>
          <w:sz w:val="24"/>
          <w:szCs w:val="24"/>
          <w:specVanish/>
        </w:rPr>
      </w:pPr>
      <w:r w:rsidRPr="00CF39DD">
        <w:rPr>
          <w:rFonts w:ascii="Times New Roman" w:hAnsi="Times New Roman" w:cs="Times New Roman"/>
          <w:color w:val="000000" w:themeColor="text1"/>
          <w:sz w:val="24"/>
          <w:szCs w:val="24"/>
        </w:rPr>
        <w:t xml:space="preserve">Riski, et muudatustest ei olda teadlikud ja seetõttu lahkutakse töösuhte lõppemise järgselt Eestist, </w:t>
      </w:r>
      <w:r w:rsidR="003F2A13">
        <w:rPr>
          <w:rFonts w:ascii="Times New Roman" w:hAnsi="Times New Roman" w:cs="Times New Roman"/>
          <w:color w:val="000000" w:themeColor="text1"/>
          <w:sz w:val="24"/>
          <w:szCs w:val="24"/>
        </w:rPr>
        <w:t>sest</w:t>
      </w:r>
      <w:r w:rsidRPr="00CF39DD">
        <w:rPr>
          <w:rFonts w:ascii="Times New Roman" w:hAnsi="Times New Roman" w:cs="Times New Roman"/>
          <w:color w:val="000000" w:themeColor="text1"/>
          <w:sz w:val="24"/>
          <w:szCs w:val="24"/>
        </w:rPr>
        <w:t xml:space="preserve"> ei teata, et teatud perioodi võib </w:t>
      </w:r>
      <w:r w:rsidR="00042927">
        <w:rPr>
          <w:rFonts w:ascii="Times New Roman" w:hAnsi="Times New Roman" w:cs="Times New Roman"/>
          <w:color w:val="000000" w:themeColor="text1"/>
          <w:sz w:val="24"/>
          <w:szCs w:val="24"/>
        </w:rPr>
        <w:t>tööta</w:t>
      </w:r>
      <w:r w:rsidRPr="00CF39DD">
        <w:rPr>
          <w:rFonts w:ascii="Times New Roman" w:hAnsi="Times New Roman" w:cs="Times New Roman"/>
          <w:color w:val="000000" w:themeColor="text1"/>
          <w:sz w:val="24"/>
          <w:szCs w:val="24"/>
        </w:rPr>
        <w:t xml:space="preserve"> olla, </w:t>
      </w:r>
      <w:r w:rsidR="00F10D18" w:rsidRPr="00CF39DD">
        <w:rPr>
          <w:rFonts w:ascii="Times New Roman" w:hAnsi="Times New Roman" w:cs="Times New Roman"/>
          <w:color w:val="000000" w:themeColor="text1"/>
          <w:sz w:val="24"/>
          <w:szCs w:val="24"/>
        </w:rPr>
        <w:t>aitab maandada tõhus ja järjepidev teavitustegevus</w:t>
      </w:r>
      <w:r w:rsidRPr="00CF39DD">
        <w:rPr>
          <w:rFonts w:ascii="Times New Roman" w:hAnsi="Times New Roman" w:cs="Times New Roman"/>
          <w:color w:val="000000" w:themeColor="text1"/>
          <w:sz w:val="24"/>
          <w:szCs w:val="24"/>
        </w:rPr>
        <w:t xml:space="preserve">. </w:t>
      </w:r>
    </w:p>
    <w:p w14:paraId="056D54C4" w14:textId="116B0815" w:rsidR="00C97F58" w:rsidRDefault="003F2A13" w:rsidP="007E09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516FDA12" w14:textId="77777777" w:rsidR="007F79BE" w:rsidRPr="00CF39DD" w:rsidRDefault="007F79BE" w:rsidP="007E0942">
      <w:pPr>
        <w:spacing w:after="0" w:line="240" w:lineRule="auto"/>
        <w:jc w:val="both"/>
        <w:rPr>
          <w:rFonts w:ascii="Times New Roman" w:hAnsi="Times New Roman" w:cs="Times New Roman"/>
          <w:sz w:val="24"/>
          <w:szCs w:val="24"/>
        </w:rPr>
      </w:pPr>
    </w:p>
    <w:p w14:paraId="24372C96" w14:textId="189977B1" w:rsidR="00A90AE3" w:rsidRPr="00CF39DD" w:rsidRDefault="00C97F5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Järeldus mõju olulisuse kohta</w:t>
      </w:r>
      <w:r w:rsidRPr="00CF39DD">
        <w:rPr>
          <w:rFonts w:ascii="Times New Roman" w:hAnsi="Times New Roman" w:cs="Times New Roman"/>
          <w:sz w:val="24"/>
          <w:szCs w:val="24"/>
        </w:rPr>
        <w:t xml:space="preserve">: muudatus avaldab sihtrühmale </w:t>
      </w:r>
      <w:r w:rsidRPr="00CF39DD">
        <w:rPr>
          <w:rFonts w:ascii="Times New Roman" w:hAnsi="Times New Roman" w:cs="Times New Roman"/>
          <w:color w:val="0070C0"/>
          <w:sz w:val="24"/>
          <w:szCs w:val="24"/>
        </w:rPr>
        <w:t>positiivset sotsiaalset mõju</w:t>
      </w:r>
      <w:r w:rsidRPr="00CF39DD">
        <w:rPr>
          <w:rFonts w:ascii="Times New Roman" w:hAnsi="Times New Roman" w:cs="Times New Roman"/>
          <w:sz w:val="24"/>
          <w:szCs w:val="24"/>
        </w:rPr>
        <w:t xml:space="preserve">. </w:t>
      </w:r>
      <w:r w:rsidR="00584175" w:rsidRPr="00CF39DD">
        <w:rPr>
          <w:rFonts w:ascii="Times New Roman" w:hAnsi="Times New Roman" w:cs="Times New Roman"/>
          <w:sz w:val="24"/>
          <w:szCs w:val="24"/>
        </w:rPr>
        <w:t xml:space="preserve">Muudatuste järgselt suurenevad </w:t>
      </w:r>
      <w:proofErr w:type="spellStart"/>
      <w:r w:rsidR="00584175" w:rsidRPr="00CF39DD">
        <w:rPr>
          <w:rFonts w:ascii="Times New Roman" w:hAnsi="Times New Roman" w:cs="Times New Roman"/>
          <w:sz w:val="24"/>
          <w:szCs w:val="24"/>
        </w:rPr>
        <w:t>välistöötajate</w:t>
      </w:r>
      <w:proofErr w:type="spellEnd"/>
      <w:r w:rsidR="00584175" w:rsidRPr="00CF39DD">
        <w:rPr>
          <w:rFonts w:ascii="Times New Roman" w:hAnsi="Times New Roman" w:cs="Times New Roman"/>
          <w:sz w:val="24"/>
          <w:szCs w:val="24"/>
        </w:rPr>
        <w:t xml:space="preserve"> õigused ja võimalused tööturul liikumiseks. </w:t>
      </w:r>
      <w:r w:rsidR="002D4337">
        <w:rPr>
          <w:rFonts w:ascii="Times New Roman" w:hAnsi="Times New Roman" w:cs="Times New Roman"/>
          <w:sz w:val="24"/>
          <w:szCs w:val="24"/>
        </w:rPr>
        <w:t xml:space="preserve">Muudatus toob kaasa mõningase kohanemise vajaduse, kuid muudatustega kokkupuude ei ole sage. </w:t>
      </w:r>
    </w:p>
    <w:p w14:paraId="31186260" w14:textId="77777777" w:rsidR="00A90AE3" w:rsidRPr="00CF39DD" w:rsidRDefault="00A90AE3" w:rsidP="007E0942">
      <w:pPr>
        <w:spacing w:after="0" w:line="240" w:lineRule="auto"/>
        <w:jc w:val="both"/>
        <w:rPr>
          <w:rFonts w:ascii="Times New Roman" w:hAnsi="Times New Roman" w:cs="Times New Roman"/>
          <w:sz w:val="24"/>
          <w:szCs w:val="24"/>
        </w:rPr>
      </w:pPr>
    </w:p>
    <w:p w14:paraId="7339150E" w14:textId="07447A0C" w:rsidR="00F10731" w:rsidRPr="00CF39DD" w:rsidRDefault="00F10731" w:rsidP="007E0942">
      <w:pPr>
        <w:keepNext/>
        <w:spacing w:after="0" w:line="240" w:lineRule="auto"/>
        <w:jc w:val="both"/>
        <w:rPr>
          <w:rFonts w:ascii="Times New Roman" w:hAnsi="Times New Roman" w:cs="Times New Roman"/>
          <w:b/>
          <w:sz w:val="24"/>
          <w:szCs w:val="24"/>
          <w:lang w:eastAsia="et-EE"/>
        </w:rPr>
      </w:pPr>
      <w:r w:rsidRPr="00CF39DD">
        <w:rPr>
          <w:rFonts w:ascii="Times New Roman" w:hAnsi="Times New Roman" w:cs="Times New Roman"/>
          <w:b/>
          <w:sz w:val="24"/>
          <w:szCs w:val="24"/>
          <w:lang w:eastAsia="et-EE"/>
        </w:rPr>
        <w:t>6.2.</w:t>
      </w:r>
      <w:r w:rsidR="00A90AE3" w:rsidRPr="00CF39DD">
        <w:rPr>
          <w:rFonts w:ascii="Times New Roman" w:hAnsi="Times New Roman" w:cs="Times New Roman"/>
          <w:b/>
          <w:sz w:val="24"/>
          <w:szCs w:val="24"/>
          <w:lang w:eastAsia="et-EE"/>
        </w:rPr>
        <w:t>2</w:t>
      </w:r>
      <w:r w:rsidRPr="00CF39DD">
        <w:rPr>
          <w:rFonts w:ascii="Times New Roman" w:hAnsi="Times New Roman" w:cs="Times New Roman"/>
          <w:b/>
          <w:sz w:val="24"/>
          <w:szCs w:val="24"/>
          <w:lang w:eastAsia="et-EE"/>
        </w:rPr>
        <w:t>. Mõju riigiasutuste töökorraldusele</w:t>
      </w:r>
    </w:p>
    <w:p w14:paraId="6FE9A575" w14:textId="77777777" w:rsidR="00F10731" w:rsidRPr="00CF39DD" w:rsidRDefault="00F10731" w:rsidP="007E0942">
      <w:pPr>
        <w:keepNext/>
        <w:spacing w:after="0" w:line="240" w:lineRule="auto"/>
        <w:jc w:val="both"/>
        <w:rPr>
          <w:rFonts w:ascii="Times New Roman" w:hAnsi="Times New Roman" w:cs="Times New Roman"/>
          <w:b/>
          <w:sz w:val="24"/>
          <w:szCs w:val="24"/>
          <w:lang w:eastAsia="et-EE"/>
        </w:rPr>
      </w:pPr>
    </w:p>
    <w:p w14:paraId="717D5E94" w14:textId="77777777" w:rsidR="00F10731" w:rsidRPr="00CF39DD" w:rsidRDefault="00F10731" w:rsidP="007E0942">
      <w:pPr>
        <w:spacing w:after="0" w:line="240" w:lineRule="auto"/>
        <w:jc w:val="both"/>
        <w:rPr>
          <w:rFonts w:ascii="Times New Roman" w:hAnsi="Times New Roman" w:cs="Times New Roman"/>
          <w:sz w:val="24"/>
          <w:szCs w:val="24"/>
        </w:rPr>
      </w:pPr>
      <w:r w:rsidRPr="00CF39DD">
        <w:rPr>
          <w:rFonts w:ascii="Times New Roman" w:hAnsi="Times New Roman"/>
          <w:sz w:val="24"/>
          <w:u w:val="single"/>
        </w:rPr>
        <w:t>Sihtrühm</w:t>
      </w:r>
      <w:r w:rsidRPr="00CF39DD">
        <w:rPr>
          <w:rFonts w:ascii="Times New Roman" w:hAnsi="Times New Roman" w:cs="Times New Roman"/>
          <w:sz w:val="24"/>
          <w:szCs w:val="24"/>
        </w:rPr>
        <w:t xml:space="preserve">: </w:t>
      </w:r>
    </w:p>
    <w:p w14:paraId="71A25550" w14:textId="36CFBDB8" w:rsidR="00F10731" w:rsidRPr="00CF39DD" w:rsidRDefault="00F10731" w:rsidP="004A0BEF">
      <w:pPr>
        <w:pStyle w:val="Loendilik"/>
        <w:numPr>
          <w:ilvl w:val="0"/>
          <w:numId w:val="12"/>
        </w:numPr>
        <w:jc w:val="both"/>
        <w:rPr>
          <w:rFonts w:ascii="Times New Roman" w:hAnsi="Times New Roman"/>
          <w:sz w:val="24"/>
          <w:szCs w:val="24"/>
        </w:rPr>
      </w:pPr>
      <w:r w:rsidRPr="00CF39DD">
        <w:rPr>
          <w:rFonts w:ascii="Times New Roman" w:hAnsi="Times New Roman"/>
          <w:color w:val="000000" w:themeColor="text1"/>
          <w:sz w:val="24"/>
          <w:szCs w:val="24"/>
        </w:rPr>
        <w:t xml:space="preserve">PPA ametnikud, kes </w:t>
      </w:r>
      <w:r w:rsidR="00671E69" w:rsidRPr="00CF39DD">
        <w:rPr>
          <w:rFonts w:ascii="Times New Roman" w:hAnsi="Times New Roman"/>
          <w:color w:val="000000" w:themeColor="text1"/>
          <w:sz w:val="24"/>
          <w:szCs w:val="24"/>
        </w:rPr>
        <w:t>viivad läbi</w:t>
      </w:r>
      <w:r w:rsidRPr="00CF39DD">
        <w:rPr>
          <w:rFonts w:ascii="Times New Roman" w:hAnsi="Times New Roman"/>
          <w:color w:val="000000" w:themeColor="text1"/>
          <w:sz w:val="24"/>
          <w:szCs w:val="24"/>
        </w:rPr>
        <w:t xml:space="preserve"> lühiajalise Eestis töötamise registreerimise </w:t>
      </w:r>
      <w:r w:rsidR="00671E69" w:rsidRPr="00CF39DD">
        <w:rPr>
          <w:rFonts w:ascii="Times New Roman" w:hAnsi="Times New Roman"/>
          <w:color w:val="000000" w:themeColor="text1"/>
          <w:sz w:val="24"/>
          <w:szCs w:val="24"/>
        </w:rPr>
        <w:t>menetlust</w:t>
      </w:r>
      <w:r w:rsidRPr="00CF39DD">
        <w:rPr>
          <w:rFonts w:ascii="Times New Roman" w:hAnsi="Times New Roman"/>
          <w:color w:val="000000" w:themeColor="text1"/>
          <w:sz w:val="24"/>
          <w:szCs w:val="24"/>
        </w:rPr>
        <w:t xml:space="preserve"> ning </w:t>
      </w:r>
      <w:r w:rsidR="00671E69" w:rsidRPr="00CF39DD">
        <w:rPr>
          <w:rFonts w:ascii="Times New Roman" w:hAnsi="Times New Roman"/>
          <w:color w:val="000000" w:themeColor="text1"/>
          <w:sz w:val="24"/>
          <w:szCs w:val="24"/>
        </w:rPr>
        <w:t xml:space="preserve">teevad </w:t>
      </w:r>
      <w:r w:rsidRPr="00CF39DD">
        <w:rPr>
          <w:rFonts w:ascii="Times New Roman" w:hAnsi="Times New Roman"/>
          <w:color w:val="000000" w:themeColor="text1"/>
          <w:sz w:val="24"/>
          <w:szCs w:val="24"/>
        </w:rPr>
        <w:t>elamisloa eel- ja järelkontrolli, s.o umbes 2</w:t>
      </w:r>
      <w:r w:rsidR="00671E69" w:rsidRPr="00CF39DD">
        <w:rPr>
          <w:rFonts w:ascii="Times New Roman" w:hAnsi="Times New Roman"/>
          <w:color w:val="000000" w:themeColor="text1"/>
          <w:sz w:val="24"/>
          <w:szCs w:val="24"/>
        </w:rPr>
        <w:t>5</w:t>
      </w:r>
      <w:r w:rsidRPr="00CF39DD">
        <w:rPr>
          <w:rFonts w:ascii="Times New Roman" w:hAnsi="Times New Roman"/>
          <w:color w:val="000000" w:themeColor="text1"/>
          <w:sz w:val="24"/>
          <w:szCs w:val="24"/>
        </w:rPr>
        <w:t>0 ametnikku</w:t>
      </w:r>
      <w:r w:rsidR="00671E69" w:rsidRPr="00CF39DD">
        <w:rPr>
          <w:rFonts w:ascii="Times New Roman" w:hAnsi="Times New Roman"/>
          <w:color w:val="000000" w:themeColor="text1"/>
          <w:sz w:val="24"/>
          <w:szCs w:val="24"/>
        </w:rPr>
        <w:t>;</w:t>
      </w:r>
    </w:p>
    <w:p w14:paraId="5EB6FD8C" w14:textId="456B7F25" w:rsidR="0058198D" w:rsidRPr="00BB51DD" w:rsidRDefault="002D4337" w:rsidP="004A0BEF">
      <w:pPr>
        <w:pStyle w:val="Loendilik"/>
        <w:numPr>
          <w:ilvl w:val="0"/>
          <w:numId w:val="12"/>
        </w:numPr>
        <w:jc w:val="both"/>
        <w:rPr>
          <w:rFonts w:ascii="Times New Roman" w:hAnsi="Times New Roman"/>
          <w:color w:val="000000" w:themeColor="text1"/>
          <w:sz w:val="24"/>
          <w:szCs w:val="24"/>
        </w:rPr>
      </w:pPr>
      <w:r w:rsidRPr="00BB51DD">
        <w:rPr>
          <w:rFonts w:ascii="Times New Roman" w:hAnsi="Times New Roman"/>
          <w:color w:val="000000" w:themeColor="text1"/>
          <w:sz w:val="24"/>
          <w:szCs w:val="24"/>
        </w:rPr>
        <w:t xml:space="preserve">Eesti </w:t>
      </w:r>
      <w:r w:rsidR="0058198D" w:rsidRPr="00BB51DD">
        <w:rPr>
          <w:rFonts w:ascii="Times New Roman" w:hAnsi="Times New Roman"/>
          <w:color w:val="000000" w:themeColor="text1"/>
          <w:sz w:val="24"/>
          <w:szCs w:val="24"/>
        </w:rPr>
        <w:t>Töötukassa</w:t>
      </w:r>
      <w:r w:rsidRPr="00BB51DD">
        <w:rPr>
          <w:rFonts w:ascii="Times New Roman" w:hAnsi="Times New Roman"/>
          <w:color w:val="000000" w:themeColor="text1"/>
          <w:sz w:val="24"/>
          <w:szCs w:val="24"/>
        </w:rPr>
        <w:t xml:space="preserve"> ametnikud</w:t>
      </w:r>
      <w:r w:rsidR="0058198D" w:rsidRPr="00BB51DD">
        <w:rPr>
          <w:rFonts w:ascii="Times New Roman" w:hAnsi="Times New Roman"/>
          <w:color w:val="000000" w:themeColor="text1"/>
          <w:sz w:val="24"/>
          <w:szCs w:val="24"/>
        </w:rPr>
        <w:t xml:space="preserve">, kelle </w:t>
      </w:r>
      <w:r w:rsidR="00F16766">
        <w:rPr>
          <w:rFonts w:ascii="Times New Roman" w:hAnsi="Times New Roman"/>
          <w:color w:val="000000" w:themeColor="text1"/>
          <w:sz w:val="24"/>
          <w:szCs w:val="24"/>
        </w:rPr>
        <w:t>tööülesandeks</w:t>
      </w:r>
      <w:r w:rsidR="0058198D" w:rsidRPr="00BB51DD">
        <w:rPr>
          <w:rFonts w:ascii="Times New Roman" w:hAnsi="Times New Roman"/>
          <w:color w:val="000000" w:themeColor="text1"/>
          <w:sz w:val="24"/>
          <w:szCs w:val="24"/>
        </w:rPr>
        <w:t xml:space="preserve"> on </w:t>
      </w:r>
      <w:r w:rsidRPr="00BB51DD">
        <w:rPr>
          <w:rFonts w:ascii="Times New Roman" w:hAnsi="Times New Roman"/>
          <w:color w:val="000000" w:themeColor="text1"/>
          <w:sz w:val="24"/>
          <w:szCs w:val="24"/>
        </w:rPr>
        <w:t xml:space="preserve">töötutoetuse ja töötushüvitise maksmine ning aktiivsete tööturumeetmete pakkumine uue töö leidmise toetamiseks. </w:t>
      </w:r>
    </w:p>
    <w:p w14:paraId="17F1D64D" w14:textId="77777777" w:rsidR="002D4337" w:rsidRDefault="002D4337" w:rsidP="007E0942">
      <w:pPr>
        <w:spacing w:after="0" w:line="240" w:lineRule="auto"/>
        <w:jc w:val="both"/>
        <w:rPr>
          <w:rFonts w:ascii="Times New Roman" w:eastAsia="Arial Unicode MS" w:hAnsi="Times New Roman" w:cs="Times New Roman"/>
          <w:sz w:val="24"/>
          <w:szCs w:val="24"/>
          <w:u w:color="000000"/>
          <w:lang w:eastAsia="et-EE"/>
        </w:rPr>
      </w:pPr>
    </w:p>
    <w:p w14:paraId="2544E492" w14:textId="6FC5EE31" w:rsidR="00F10731" w:rsidRDefault="002D4337" w:rsidP="007E0942">
      <w:pPr>
        <w:spacing w:after="0" w:line="240" w:lineRule="auto"/>
        <w:jc w:val="both"/>
        <w:rPr>
          <w:rFonts w:ascii="Times New Roman" w:eastAsia="Arial Unicode MS" w:hAnsi="Times New Roman" w:cs="Times New Roman"/>
          <w:sz w:val="24"/>
          <w:szCs w:val="24"/>
          <w:u w:color="000000"/>
          <w:lang w:eastAsia="et-EE"/>
        </w:rPr>
      </w:pPr>
      <w:proofErr w:type="spellStart"/>
      <w:r w:rsidRPr="00CF39DD">
        <w:rPr>
          <w:rFonts w:ascii="Times New Roman" w:eastAsia="Arial Unicode MS" w:hAnsi="Times New Roman" w:cs="Times New Roman"/>
          <w:sz w:val="24"/>
          <w:szCs w:val="24"/>
          <w:u w:color="000000"/>
          <w:lang w:eastAsia="et-EE"/>
        </w:rPr>
        <w:t>PPA-s</w:t>
      </w:r>
      <w:proofErr w:type="spellEnd"/>
      <w:r w:rsidRPr="00CF39DD">
        <w:rPr>
          <w:rFonts w:ascii="Times New Roman" w:eastAsia="Arial Unicode MS" w:hAnsi="Times New Roman" w:cs="Times New Roman"/>
          <w:sz w:val="24"/>
          <w:szCs w:val="24"/>
          <w:u w:color="000000"/>
          <w:lang w:eastAsia="et-EE"/>
        </w:rPr>
        <w:t xml:space="preserve"> tööta</w:t>
      </w:r>
      <w:r>
        <w:rPr>
          <w:rFonts w:ascii="Times New Roman" w:eastAsia="Arial Unicode MS" w:hAnsi="Times New Roman" w:cs="Times New Roman"/>
          <w:sz w:val="24"/>
          <w:szCs w:val="24"/>
          <w:u w:color="000000"/>
          <w:lang w:eastAsia="et-EE"/>
        </w:rPr>
        <w:t>s</w:t>
      </w:r>
      <w:r w:rsidRPr="00CF39DD">
        <w:rPr>
          <w:rFonts w:ascii="Times New Roman" w:eastAsia="Arial Unicode MS" w:hAnsi="Times New Roman" w:cs="Times New Roman"/>
          <w:sz w:val="24"/>
          <w:szCs w:val="24"/>
          <w:u w:color="000000"/>
          <w:lang w:eastAsia="et-EE"/>
        </w:rPr>
        <w:t xml:space="preserve"> 2024. aasta seisuga 4504 teenistujat. </w:t>
      </w:r>
      <w:r>
        <w:rPr>
          <w:rFonts w:ascii="Times New Roman" w:eastAsia="Arial Unicode MS" w:hAnsi="Times New Roman" w:cs="Times New Roman"/>
          <w:sz w:val="24"/>
          <w:szCs w:val="24"/>
          <w:u w:color="000000"/>
          <w:lang w:eastAsia="et-EE"/>
        </w:rPr>
        <w:t>Eesti Töötukassas töötas 2025. a</w:t>
      </w:r>
      <w:r w:rsidR="00F16766">
        <w:rPr>
          <w:rFonts w:ascii="Times New Roman" w:eastAsia="Arial Unicode MS" w:hAnsi="Times New Roman" w:cs="Times New Roman"/>
          <w:sz w:val="24"/>
          <w:szCs w:val="24"/>
          <w:u w:color="000000"/>
          <w:lang w:eastAsia="et-EE"/>
        </w:rPr>
        <w:t>asta</w:t>
      </w:r>
      <w:r>
        <w:rPr>
          <w:rFonts w:ascii="Times New Roman" w:eastAsia="Arial Unicode MS" w:hAnsi="Times New Roman" w:cs="Times New Roman"/>
          <w:sz w:val="24"/>
          <w:szCs w:val="24"/>
          <w:u w:color="000000"/>
          <w:lang w:eastAsia="et-EE"/>
        </w:rPr>
        <w:t xml:space="preserve"> algusega 917 töötajat. Seega võib öelda, et</w:t>
      </w:r>
      <w:r w:rsidRPr="00CF39DD">
        <w:rPr>
          <w:rFonts w:ascii="Times New Roman" w:eastAsia="Arial Unicode MS" w:hAnsi="Times New Roman" w:cs="Times New Roman"/>
          <w:sz w:val="24"/>
          <w:szCs w:val="24"/>
          <w:u w:color="000000"/>
          <w:lang w:eastAsia="et-EE"/>
        </w:rPr>
        <w:t xml:space="preserve"> sihtrühm</w:t>
      </w:r>
      <w:r>
        <w:rPr>
          <w:rFonts w:ascii="Times New Roman" w:eastAsia="Arial Unicode MS" w:hAnsi="Times New Roman" w:cs="Times New Roman"/>
          <w:sz w:val="24"/>
          <w:szCs w:val="24"/>
          <w:u w:color="000000"/>
          <w:lang w:eastAsia="et-EE"/>
        </w:rPr>
        <w:t xml:space="preserve"> on</w:t>
      </w:r>
      <w:r w:rsidRPr="00CF39DD">
        <w:rPr>
          <w:rFonts w:ascii="Times New Roman" w:eastAsia="Arial Unicode MS" w:hAnsi="Times New Roman" w:cs="Times New Roman"/>
          <w:sz w:val="24"/>
          <w:szCs w:val="24"/>
          <w:u w:color="000000"/>
          <w:lang w:eastAsia="et-EE"/>
        </w:rPr>
        <w:t xml:space="preserve"> </w:t>
      </w:r>
      <w:r>
        <w:rPr>
          <w:rFonts w:ascii="Times New Roman" w:eastAsia="Arial Unicode MS" w:hAnsi="Times New Roman" w:cs="Times New Roman"/>
          <w:b/>
          <w:bCs/>
          <w:sz w:val="24"/>
          <w:szCs w:val="24"/>
          <w:u w:color="000000"/>
          <w:lang w:eastAsia="et-EE"/>
        </w:rPr>
        <w:t>keskmine</w:t>
      </w:r>
      <w:r w:rsidRPr="00CF39DD">
        <w:rPr>
          <w:rFonts w:ascii="Times New Roman" w:eastAsia="Arial Unicode MS" w:hAnsi="Times New Roman" w:cs="Times New Roman"/>
          <w:sz w:val="24"/>
          <w:szCs w:val="24"/>
          <w:u w:color="000000"/>
          <w:lang w:eastAsia="et-EE"/>
        </w:rPr>
        <w:t>.</w:t>
      </w:r>
    </w:p>
    <w:p w14:paraId="55E11EA8" w14:textId="77777777" w:rsidR="002D4337" w:rsidRPr="00CF39DD" w:rsidRDefault="002D4337" w:rsidP="007E0942">
      <w:pPr>
        <w:spacing w:after="0" w:line="240" w:lineRule="auto"/>
        <w:jc w:val="both"/>
        <w:rPr>
          <w:rFonts w:ascii="Times New Roman" w:hAnsi="Times New Roman" w:cs="Times New Roman"/>
          <w:sz w:val="24"/>
          <w:szCs w:val="24"/>
        </w:rPr>
      </w:pPr>
    </w:p>
    <w:p w14:paraId="2BFDD71C" w14:textId="7DA94593" w:rsidR="00F12696" w:rsidRPr="00CF39DD" w:rsidRDefault="00F10731"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 </w:t>
      </w:r>
      <w:r w:rsidR="00023693">
        <w:rPr>
          <w:rFonts w:ascii="Times New Roman" w:hAnsi="Times New Roman" w:cs="Times New Roman"/>
          <w:b/>
          <w:sz w:val="24"/>
          <w:szCs w:val="24"/>
        </w:rPr>
        <w:t>väike.</w:t>
      </w:r>
      <w:r w:rsidRPr="00CF39DD">
        <w:rPr>
          <w:rFonts w:ascii="Times New Roman" w:hAnsi="Times New Roman" w:cs="Times New Roman"/>
          <w:sz w:val="24"/>
          <w:szCs w:val="24"/>
        </w:rPr>
        <w:t xml:space="preserve"> </w:t>
      </w:r>
    </w:p>
    <w:p w14:paraId="4EFBFEB5" w14:textId="77777777" w:rsidR="00F12696" w:rsidRPr="00CF39DD" w:rsidRDefault="00F12696" w:rsidP="007E0942">
      <w:pPr>
        <w:spacing w:after="0" w:line="240" w:lineRule="auto"/>
        <w:jc w:val="both"/>
        <w:rPr>
          <w:rFonts w:ascii="Times New Roman" w:hAnsi="Times New Roman" w:cs="Times New Roman"/>
          <w:sz w:val="24"/>
          <w:szCs w:val="24"/>
          <w:highlight w:val="yellow"/>
        </w:rPr>
      </w:pPr>
    </w:p>
    <w:p w14:paraId="69B638EA" w14:textId="77777777" w:rsidR="00F12696" w:rsidRPr="00CF39DD" w:rsidRDefault="00F12696" w:rsidP="004A0BEF">
      <w:pPr>
        <w:pStyle w:val="Loendilik"/>
        <w:numPr>
          <w:ilvl w:val="0"/>
          <w:numId w:val="13"/>
        </w:numPr>
        <w:jc w:val="both"/>
        <w:rPr>
          <w:rFonts w:ascii="Times New Roman" w:hAnsi="Times New Roman"/>
          <w:sz w:val="24"/>
          <w:szCs w:val="24"/>
          <w:u w:val="single"/>
        </w:rPr>
      </w:pPr>
      <w:r w:rsidRPr="00CF39DD">
        <w:rPr>
          <w:rFonts w:ascii="Times New Roman" w:hAnsi="Times New Roman"/>
          <w:sz w:val="24"/>
          <w:szCs w:val="24"/>
          <w:u w:val="single"/>
        </w:rPr>
        <w:t xml:space="preserve">Mõju </w:t>
      </w:r>
      <w:proofErr w:type="spellStart"/>
      <w:r w:rsidRPr="00CF39DD">
        <w:rPr>
          <w:rFonts w:ascii="Times New Roman" w:hAnsi="Times New Roman"/>
          <w:sz w:val="24"/>
          <w:szCs w:val="24"/>
          <w:u w:val="single"/>
        </w:rPr>
        <w:t>PPA-le</w:t>
      </w:r>
      <w:proofErr w:type="spellEnd"/>
    </w:p>
    <w:p w14:paraId="50B150D5" w14:textId="5BE86616" w:rsidR="00F12696" w:rsidRPr="00CF39DD" w:rsidRDefault="00F12696" w:rsidP="007E0942">
      <w:pPr>
        <w:spacing w:line="240" w:lineRule="auto"/>
        <w:jc w:val="both"/>
        <w:rPr>
          <w:rFonts w:ascii="Times New Roman" w:hAnsi="Times New Roman"/>
          <w:sz w:val="24"/>
          <w:szCs w:val="24"/>
        </w:rPr>
      </w:pPr>
      <w:r w:rsidRPr="00CF39DD">
        <w:rPr>
          <w:rFonts w:ascii="Times New Roman" w:hAnsi="Times New Roman"/>
          <w:sz w:val="24"/>
          <w:szCs w:val="24"/>
        </w:rPr>
        <w:t xml:space="preserve">Kui kehtiva töörände regulatsiooni kohaselt </w:t>
      </w:r>
      <w:r w:rsidR="00FD5E4E">
        <w:rPr>
          <w:rFonts w:ascii="Times New Roman" w:hAnsi="Times New Roman"/>
          <w:sz w:val="24"/>
          <w:szCs w:val="24"/>
        </w:rPr>
        <w:t xml:space="preserve">toob </w:t>
      </w:r>
      <w:r w:rsidRPr="00CF39DD">
        <w:rPr>
          <w:rFonts w:ascii="Times New Roman" w:hAnsi="Times New Roman"/>
          <w:sz w:val="24"/>
          <w:szCs w:val="24"/>
        </w:rPr>
        <w:t xml:space="preserve">töösuhte lõppemine üldjuhul kaasa </w:t>
      </w:r>
      <w:r w:rsidR="00C41C39" w:rsidRPr="00CF39DD">
        <w:rPr>
          <w:rFonts w:ascii="Times New Roman" w:hAnsi="Times New Roman"/>
          <w:sz w:val="24"/>
          <w:szCs w:val="24"/>
        </w:rPr>
        <w:t xml:space="preserve">töötamiseks </w:t>
      </w:r>
      <w:r w:rsidR="006618A1">
        <w:rPr>
          <w:rFonts w:ascii="Times New Roman" w:hAnsi="Times New Roman"/>
          <w:sz w:val="24"/>
          <w:szCs w:val="24"/>
        </w:rPr>
        <w:t>antud</w:t>
      </w:r>
      <w:r w:rsidR="00C41C39" w:rsidRPr="00CF39DD">
        <w:rPr>
          <w:rFonts w:ascii="Times New Roman" w:hAnsi="Times New Roman"/>
          <w:sz w:val="24"/>
          <w:szCs w:val="24"/>
        </w:rPr>
        <w:t xml:space="preserve"> tähtajalise </w:t>
      </w:r>
      <w:r w:rsidRPr="00CF39DD">
        <w:rPr>
          <w:rFonts w:ascii="Times New Roman" w:hAnsi="Times New Roman"/>
          <w:sz w:val="24"/>
          <w:szCs w:val="24"/>
        </w:rPr>
        <w:t>elamisloa kehtetuks tunnistamise</w:t>
      </w:r>
      <w:r w:rsidR="00C41C39" w:rsidRPr="00CF39DD">
        <w:rPr>
          <w:rFonts w:ascii="Times New Roman" w:hAnsi="Times New Roman"/>
          <w:sz w:val="24"/>
          <w:szCs w:val="24"/>
        </w:rPr>
        <w:t>,</w:t>
      </w:r>
      <w:r w:rsidRPr="00CF39DD">
        <w:rPr>
          <w:rFonts w:ascii="Times New Roman" w:hAnsi="Times New Roman"/>
          <w:sz w:val="24"/>
          <w:szCs w:val="24"/>
        </w:rPr>
        <w:t xml:space="preserve"> siis edaspidi peab PPA </w:t>
      </w:r>
      <w:r w:rsidR="00C41C39" w:rsidRPr="00CF39DD">
        <w:rPr>
          <w:rFonts w:ascii="Times New Roman" w:hAnsi="Times New Roman"/>
          <w:sz w:val="24"/>
          <w:szCs w:val="24"/>
        </w:rPr>
        <w:t xml:space="preserve">elamisloa </w:t>
      </w:r>
      <w:r w:rsidRPr="00CF39DD">
        <w:rPr>
          <w:rFonts w:ascii="Times New Roman" w:hAnsi="Times New Roman"/>
          <w:sz w:val="24"/>
          <w:szCs w:val="24"/>
        </w:rPr>
        <w:t>suhtes läbi viidava</w:t>
      </w:r>
      <w:r w:rsidR="00863C3E" w:rsidRPr="00CF39DD">
        <w:rPr>
          <w:rFonts w:ascii="Times New Roman" w:hAnsi="Times New Roman"/>
          <w:sz w:val="24"/>
          <w:szCs w:val="24"/>
        </w:rPr>
        <w:t xml:space="preserve"> järelevalve ja </w:t>
      </w:r>
      <w:r w:rsidR="00023693">
        <w:rPr>
          <w:rFonts w:ascii="Times New Roman" w:hAnsi="Times New Roman"/>
          <w:sz w:val="24"/>
          <w:szCs w:val="24"/>
        </w:rPr>
        <w:t xml:space="preserve">muude </w:t>
      </w:r>
      <w:r w:rsidRPr="00CF39DD">
        <w:rPr>
          <w:rFonts w:ascii="Times New Roman" w:hAnsi="Times New Roman"/>
          <w:sz w:val="24"/>
          <w:szCs w:val="24"/>
        </w:rPr>
        <w:t>menetluste puhul silmas pidama, et välismaalane võib teatud perioodi</w:t>
      </w:r>
      <w:r w:rsidR="00C41C39" w:rsidRPr="00CF39DD">
        <w:rPr>
          <w:rFonts w:ascii="Times New Roman" w:hAnsi="Times New Roman"/>
          <w:sz w:val="24"/>
          <w:szCs w:val="24"/>
        </w:rPr>
        <w:t xml:space="preserve"> olla</w:t>
      </w:r>
      <w:r w:rsidRPr="00CF39DD">
        <w:rPr>
          <w:rFonts w:ascii="Times New Roman" w:hAnsi="Times New Roman"/>
          <w:sz w:val="24"/>
          <w:szCs w:val="24"/>
        </w:rPr>
        <w:t xml:space="preserve"> </w:t>
      </w:r>
      <w:r w:rsidR="00042927">
        <w:rPr>
          <w:rFonts w:ascii="Times New Roman" w:hAnsi="Times New Roman"/>
          <w:sz w:val="24"/>
          <w:szCs w:val="24"/>
        </w:rPr>
        <w:t>tööta</w:t>
      </w:r>
      <w:r w:rsidRPr="00CF39DD">
        <w:rPr>
          <w:rFonts w:ascii="Times New Roman" w:hAnsi="Times New Roman"/>
          <w:sz w:val="24"/>
          <w:szCs w:val="24"/>
        </w:rPr>
        <w:t>. 1. jaanuari 2025</w:t>
      </w:r>
      <w:r w:rsidR="00F16766">
        <w:rPr>
          <w:rFonts w:ascii="Times New Roman" w:hAnsi="Times New Roman"/>
          <w:sz w:val="24"/>
          <w:szCs w:val="24"/>
        </w:rPr>
        <w:t>.</w:t>
      </w:r>
      <w:r w:rsidRPr="00CF39DD">
        <w:rPr>
          <w:rFonts w:ascii="Times New Roman" w:hAnsi="Times New Roman"/>
          <w:sz w:val="24"/>
          <w:szCs w:val="24"/>
        </w:rPr>
        <w:t xml:space="preserve"> a</w:t>
      </w:r>
      <w:r w:rsidR="00F16766">
        <w:rPr>
          <w:rFonts w:ascii="Times New Roman" w:hAnsi="Times New Roman"/>
          <w:sz w:val="24"/>
          <w:szCs w:val="24"/>
        </w:rPr>
        <w:t>asta</w:t>
      </w:r>
      <w:r w:rsidRPr="00CF39DD">
        <w:rPr>
          <w:rFonts w:ascii="Times New Roman" w:hAnsi="Times New Roman"/>
          <w:sz w:val="24"/>
          <w:szCs w:val="24"/>
        </w:rPr>
        <w:t xml:space="preserve"> seisuga omas kehtivat elamisluba või elamisõigust Eestis 234 924 välismaalast</w:t>
      </w:r>
      <w:r w:rsidR="00863C3E" w:rsidRPr="00CF39DD">
        <w:rPr>
          <w:rFonts w:ascii="Times New Roman" w:hAnsi="Times New Roman"/>
          <w:sz w:val="24"/>
          <w:szCs w:val="24"/>
        </w:rPr>
        <w:t>,</w:t>
      </w:r>
      <w:r w:rsidRPr="00CF39DD">
        <w:rPr>
          <w:rFonts w:ascii="Times New Roman" w:hAnsi="Times New Roman"/>
          <w:sz w:val="24"/>
          <w:szCs w:val="24"/>
        </w:rPr>
        <w:t xml:space="preserve"> </w:t>
      </w:r>
      <w:r w:rsidR="00863C3E" w:rsidRPr="00CF39DD">
        <w:rPr>
          <w:rFonts w:ascii="Times New Roman" w:hAnsi="Times New Roman"/>
          <w:sz w:val="24"/>
          <w:szCs w:val="24"/>
        </w:rPr>
        <w:t>n</w:t>
      </w:r>
      <w:r w:rsidRPr="00CF39DD">
        <w:rPr>
          <w:rFonts w:ascii="Times New Roman" w:hAnsi="Times New Roman"/>
          <w:sz w:val="24"/>
          <w:szCs w:val="24"/>
        </w:rPr>
        <w:t>eist 10 306 tähtajalist elamisluba töötamiseks.</w:t>
      </w:r>
      <w:r w:rsidR="00863C3E" w:rsidRPr="00CF39DD">
        <w:rPr>
          <w:rFonts w:ascii="Times New Roman" w:hAnsi="Times New Roman"/>
          <w:sz w:val="24"/>
          <w:szCs w:val="24"/>
        </w:rPr>
        <w:t xml:space="preserve"> See</w:t>
      </w:r>
      <w:r w:rsidR="00FB243B" w:rsidRPr="00CF39DD">
        <w:rPr>
          <w:rFonts w:ascii="Times New Roman" w:hAnsi="Times New Roman"/>
          <w:sz w:val="24"/>
          <w:szCs w:val="24"/>
        </w:rPr>
        <w:t xml:space="preserve">ga ei ole nende välismaalaste osakaal, kelle puhul peab elamisloa menetlustes tööta olemise perioodi silmas pidama, märkimisväärne. Samuti ei too muudatus eelduslikult kaasa olulist kohanemise vajadust. </w:t>
      </w:r>
      <w:r w:rsidR="00502981" w:rsidRPr="00CF39DD">
        <w:rPr>
          <w:rFonts w:ascii="Times New Roman" w:hAnsi="Times New Roman"/>
          <w:sz w:val="24"/>
          <w:szCs w:val="24"/>
        </w:rPr>
        <w:t xml:space="preserve">Kehtiva korra kohaselt on õigus </w:t>
      </w:r>
      <w:r w:rsidR="00042927">
        <w:rPr>
          <w:rFonts w:ascii="Times New Roman" w:hAnsi="Times New Roman"/>
          <w:sz w:val="24"/>
          <w:szCs w:val="24"/>
        </w:rPr>
        <w:t>tööta</w:t>
      </w:r>
      <w:r w:rsidR="00502981" w:rsidRPr="00CF39DD">
        <w:rPr>
          <w:rFonts w:ascii="Times New Roman" w:hAnsi="Times New Roman"/>
          <w:sz w:val="24"/>
          <w:szCs w:val="24"/>
        </w:rPr>
        <w:t xml:space="preserve"> olla </w:t>
      </w:r>
      <w:r w:rsidR="00F16766">
        <w:rPr>
          <w:rFonts w:ascii="Times New Roman" w:hAnsi="Times New Roman"/>
          <w:sz w:val="24"/>
          <w:szCs w:val="24"/>
        </w:rPr>
        <w:t>EL-i</w:t>
      </w:r>
      <w:r w:rsidR="00502981" w:rsidRPr="00CF39DD">
        <w:rPr>
          <w:rFonts w:ascii="Times New Roman" w:hAnsi="Times New Roman"/>
          <w:sz w:val="24"/>
          <w:szCs w:val="24"/>
        </w:rPr>
        <w:t xml:space="preserve"> sinise </w:t>
      </w:r>
      <w:r w:rsidR="00502981" w:rsidRPr="003F2A13">
        <w:rPr>
          <w:rFonts w:ascii="Times New Roman" w:hAnsi="Times New Roman"/>
          <w:sz w:val="24"/>
          <w:szCs w:val="24"/>
        </w:rPr>
        <w:t>kaardi valdajal</w:t>
      </w:r>
      <w:r w:rsidR="00023693" w:rsidRPr="003F2A13">
        <w:rPr>
          <w:rFonts w:ascii="Times New Roman" w:hAnsi="Times New Roman"/>
          <w:sz w:val="24"/>
          <w:szCs w:val="24"/>
        </w:rPr>
        <w:t xml:space="preserve"> ning välismaalasel, kelle töösuhe lõppes majanduslikel põhjustel koondamise tõttu</w:t>
      </w:r>
      <w:r w:rsidR="00502981" w:rsidRPr="003F2A13">
        <w:rPr>
          <w:rFonts w:ascii="Times New Roman" w:hAnsi="Times New Roman"/>
          <w:sz w:val="24"/>
          <w:szCs w:val="24"/>
        </w:rPr>
        <w:t xml:space="preserve">. Seejuures on tööta olemise lubatud periood </w:t>
      </w:r>
      <w:r w:rsidR="00F16766" w:rsidRPr="003F2A13">
        <w:rPr>
          <w:rFonts w:ascii="Times New Roman" w:hAnsi="Times New Roman"/>
          <w:sz w:val="24"/>
          <w:szCs w:val="24"/>
        </w:rPr>
        <w:t>EL-i si</w:t>
      </w:r>
      <w:r w:rsidR="00023693" w:rsidRPr="003F2A13">
        <w:rPr>
          <w:rFonts w:ascii="Times New Roman" w:hAnsi="Times New Roman"/>
          <w:sz w:val="24"/>
          <w:szCs w:val="24"/>
        </w:rPr>
        <w:t xml:space="preserve">nise kaardi valdajate </w:t>
      </w:r>
      <w:r w:rsidR="00502981" w:rsidRPr="003F2A13">
        <w:rPr>
          <w:rFonts w:ascii="Times New Roman" w:hAnsi="Times New Roman"/>
          <w:sz w:val="24"/>
          <w:szCs w:val="24"/>
        </w:rPr>
        <w:t xml:space="preserve">puhul sama, mis eelnõuga kehtestatakse töötamiseks </w:t>
      </w:r>
      <w:r w:rsidR="006618A1" w:rsidRPr="003F2A13">
        <w:rPr>
          <w:rFonts w:ascii="Times New Roman" w:hAnsi="Times New Roman"/>
          <w:sz w:val="24"/>
          <w:szCs w:val="24"/>
        </w:rPr>
        <w:t>ant</w:t>
      </w:r>
      <w:r w:rsidR="00042927">
        <w:rPr>
          <w:rFonts w:ascii="Times New Roman" w:hAnsi="Times New Roman"/>
          <w:sz w:val="24"/>
          <w:szCs w:val="24"/>
        </w:rPr>
        <w:t>ud</w:t>
      </w:r>
      <w:r w:rsidR="00502981" w:rsidRPr="003F2A13">
        <w:rPr>
          <w:rFonts w:ascii="Times New Roman" w:hAnsi="Times New Roman"/>
          <w:sz w:val="24"/>
          <w:szCs w:val="24"/>
        </w:rPr>
        <w:t xml:space="preserve"> tähtajalise elamisloa puhul üldiselt.</w:t>
      </w:r>
      <w:r w:rsidR="00023693" w:rsidRPr="003F2A13">
        <w:rPr>
          <w:rFonts w:ascii="Times New Roman" w:hAnsi="Times New Roman"/>
          <w:sz w:val="24"/>
          <w:szCs w:val="24"/>
        </w:rPr>
        <w:t xml:space="preserve"> Seega peavad PPA ametnikud teatud välismaalaste kategooriate puhul juba praegu silmas pidama välismaalase</w:t>
      </w:r>
      <w:r w:rsidR="00023693">
        <w:rPr>
          <w:rFonts w:ascii="Times New Roman" w:hAnsi="Times New Roman"/>
          <w:sz w:val="24"/>
          <w:szCs w:val="24"/>
        </w:rPr>
        <w:t xml:space="preserve"> õigust olla teatud perioodi </w:t>
      </w:r>
      <w:r w:rsidR="00042927">
        <w:rPr>
          <w:rFonts w:ascii="Times New Roman" w:hAnsi="Times New Roman"/>
          <w:sz w:val="24"/>
          <w:szCs w:val="24"/>
        </w:rPr>
        <w:t>tööta</w:t>
      </w:r>
      <w:r w:rsidR="00023693">
        <w:rPr>
          <w:rFonts w:ascii="Times New Roman" w:hAnsi="Times New Roman"/>
          <w:sz w:val="24"/>
          <w:szCs w:val="24"/>
        </w:rPr>
        <w:t>.</w:t>
      </w:r>
    </w:p>
    <w:p w14:paraId="2A522204" w14:textId="02EF483E" w:rsidR="00023693" w:rsidRPr="00BB51DD" w:rsidRDefault="00F12696" w:rsidP="004A0BEF">
      <w:pPr>
        <w:pStyle w:val="Loendilik"/>
        <w:numPr>
          <w:ilvl w:val="0"/>
          <w:numId w:val="13"/>
        </w:numPr>
        <w:jc w:val="both"/>
        <w:rPr>
          <w:rFonts w:ascii="Times New Roman" w:hAnsi="Times New Roman"/>
          <w:sz w:val="24"/>
          <w:szCs w:val="24"/>
        </w:rPr>
      </w:pPr>
      <w:r w:rsidRPr="00BB51DD">
        <w:rPr>
          <w:rFonts w:ascii="Times New Roman" w:hAnsi="Times New Roman"/>
          <w:sz w:val="24"/>
          <w:szCs w:val="24"/>
          <w:u w:val="single"/>
        </w:rPr>
        <w:t xml:space="preserve">Mõju </w:t>
      </w:r>
      <w:r w:rsidR="002D4337" w:rsidRPr="00BB51DD">
        <w:rPr>
          <w:rFonts w:ascii="Times New Roman" w:hAnsi="Times New Roman"/>
          <w:sz w:val="24"/>
          <w:szCs w:val="24"/>
          <w:u w:val="single"/>
        </w:rPr>
        <w:t xml:space="preserve">Eesti </w:t>
      </w:r>
      <w:r w:rsidRPr="00BB51DD">
        <w:rPr>
          <w:rFonts w:ascii="Times New Roman" w:hAnsi="Times New Roman"/>
          <w:sz w:val="24"/>
          <w:szCs w:val="24"/>
          <w:u w:val="single"/>
        </w:rPr>
        <w:t>Töötukassale</w:t>
      </w:r>
    </w:p>
    <w:p w14:paraId="45D05F47" w14:textId="2E31F0BF" w:rsidR="00023693" w:rsidRPr="00023693" w:rsidRDefault="00023693" w:rsidP="0002369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Dir</w:t>
      </w:r>
      <w:r w:rsidRPr="00023693">
        <w:rPr>
          <w:rFonts w:ascii="Times New Roman" w:hAnsi="Times New Roman" w:cs="Times New Roman"/>
          <w:color w:val="000000" w:themeColor="text1"/>
          <w:sz w:val="24"/>
          <w:szCs w:val="24"/>
        </w:rPr>
        <w:t xml:space="preserve">ektiivi ülevõtmisega kaasnev mõju Töötukassa töötajate töökoormusele on väike, kuna lisanduvate tööturuteenuste ja töötushüvitise saajate arv on väike. Võttes arvesse uute registreeritud töötute koguarvu (2024. aastal oli uusi registreeritud töötuid üle 90 </w:t>
      </w:r>
      <w:r>
        <w:rPr>
          <w:rFonts w:ascii="Times New Roman" w:hAnsi="Times New Roman" w:cs="Times New Roman"/>
          <w:color w:val="000000" w:themeColor="text1"/>
          <w:sz w:val="24"/>
          <w:szCs w:val="24"/>
        </w:rPr>
        <w:t>000</w:t>
      </w:r>
      <w:r w:rsidRPr="00023693">
        <w:rPr>
          <w:rFonts w:ascii="Times New Roman" w:hAnsi="Times New Roman" w:cs="Times New Roman"/>
          <w:color w:val="000000" w:themeColor="text1"/>
          <w:sz w:val="24"/>
          <w:szCs w:val="24"/>
        </w:rPr>
        <w:t xml:space="preserve">) ei ole aastas </w:t>
      </w:r>
      <w:r>
        <w:rPr>
          <w:rFonts w:ascii="Times New Roman" w:hAnsi="Times New Roman" w:cs="Times New Roman"/>
          <w:color w:val="000000" w:themeColor="text1"/>
          <w:sz w:val="24"/>
          <w:szCs w:val="24"/>
        </w:rPr>
        <w:t>umbes</w:t>
      </w:r>
      <w:r w:rsidRPr="00023693">
        <w:rPr>
          <w:rFonts w:ascii="Times New Roman" w:hAnsi="Times New Roman" w:cs="Times New Roman"/>
          <w:color w:val="000000" w:themeColor="text1"/>
          <w:sz w:val="24"/>
          <w:szCs w:val="24"/>
        </w:rPr>
        <w:t xml:space="preserve"> 72 uue töötu lisandumisega seotud koormus olulise mõjuga. </w:t>
      </w:r>
    </w:p>
    <w:p w14:paraId="6AD4F637" w14:textId="346AF543" w:rsidR="00F12696" w:rsidRPr="00CF39DD" w:rsidRDefault="009718BE" w:rsidP="007E0942">
      <w:pPr>
        <w:tabs>
          <w:tab w:val="left" w:pos="6380"/>
        </w:tab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ab/>
      </w:r>
    </w:p>
    <w:p w14:paraId="32B59A18" w14:textId="77777777" w:rsidR="00626A36" w:rsidRPr="00CF39DD" w:rsidRDefault="00626A36"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Mõju avaldumise sagedus</w:t>
      </w:r>
      <w:r w:rsidRPr="00CF39DD">
        <w:rPr>
          <w:rFonts w:ascii="Times New Roman" w:hAnsi="Times New Roman" w:cs="Times New Roman"/>
          <w:color w:val="000000" w:themeColor="text1"/>
          <w:sz w:val="24"/>
          <w:szCs w:val="24"/>
        </w:rPr>
        <w:t xml:space="preserve"> </w:t>
      </w:r>
      <w:r w:rsidRPr="00CF39DD">
        <w:rPr>
          <w:rFonts w:ascii="Times New Roman" w:hAnsi="Times New Roman" w:cs="Times New Roman"/>
          <w:bCs/>
          <w:iCs/>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kuna ei muudeta riigiasutuste põhiülesandeid ja töö</w:t>
      </w:r>
      <w:r w:rsidRPr="00CF39DD">
        <w:rPr>
          <w:rFonts w:ascii="Times New Roman" w:hAnsi="Times New Roman" w:cs="Times New Roman"/>
          <w:color w:val="000000" w:themeColor="text1"/>
          <w:sz w:val="24"/>
          <w:szCs w:val="24"/>
        </w:rPr>
        <w:softHyphen/>
        <w:t>korraldusmuudatused on ühekordsed.</w:t>
      </w:r>
    </w:p>
    <w:p w14:paraId="7BE55BCA" w14:textId="77777777" w:rsidR="00626A36" w:rsidRPr="00CF39DD" w:rsidRDefault="00626A36" w:rsidP="007E0942">
      <w:pPr>
        <w:spacing w:after="0" w:line="240" w:lineRule="auto"/>
        <w:jc w:val="both"/>
        <w:rPr>
          <w:rFonts w:ascii="Times New Roman" w:hAnsi="Times New Roman" w:cs="Times New Roman"/>
          <w:sz w:val="24"/>
          <w:szCs w:val="24"/>
        </w:rPr>
      </w:pPr>
    </w:p>
    <w:p w14:paraId="6F171E68" w14:textId="1AB1435F" w:rsidR="00626A36" w:rsidRDefault="00626A36"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color w:val="000000" w:themeColor="text1"/>
          <w:sz w:val="24"/>
          <w:szCs w:val="24"/>
        </w:rPr>
        <w:t xml:space="preserve"> 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Riski, et muudatustest ei olda teadlikud ja neid ei rakendata eesmärgipäraselt, aitavad maandada tõhus ja pidev teavitus ja koolitus.</w:t>
      </w:r>
    </w:p>
    <w:p w14:paraId="47704277" w14:textId="77777777" w:rsidR="00367AB0" w:rsidRDefault="00367AB0" w:rsidP="007E0942">
      <w:pPr>
        <w:spacing w:after="0" w:line="240" w:lineRule="auto"/>
        <w:jc w:val="both"/>
        <w:rPr>
          <w:rFonts w:ascii="Times New Roman" w:hAnsi="Times New Roman" w:cs="Times New Roman"/>
          <w:color w:val="000000" w:themeColor="text1"/>
          <w:sz w:val="24"/>
          <w:szCs w:val="24"/>
        </w:rPr>
      </w:pPr>
    </w:p>
    <w:p w14:paraId="6AE6C6E8" w14:textId="51294E48" w:rsidR="00367AB0" w:rsidRPr="00CF39DD" w:rsidRDefault="00367AB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Järeldus mõju olulisuse kohta:</w:t>
      </w:r>
      <w:r w:rsidRPr="00CF39DD">
        <w:rPr>
          <w:rFonts w:ascii="Times New Roman" w:hAnsi="Times New Roman" w:cs="Times New Roman"/>
          <w:sz w:val="24"/>
          <w:szCs w:val="24"/>
        </w:rPr>
        <w:t xml:space="preserve"> </w:t>
      </w:r>
      <w:r w:rsidR="00023693">
        <w:rPr>
          <w:rFonts w:ascii="Times New Roman" w:hAnsi="Times New Roman" w:cs="Times New Roman"/>
          <w:sz w:val="24"/>
          <w:szCs w:val="24"/>
        </w:rPr>
        <w:t xml:space="preserve">muudatus riigiasutuste töökorraldusele </w:t>
      </w:r>
      <w:r w:rsidR="00023693" w:rsidRPr="00023693">
        <w:rPr>
          <w:rFonts w:ascii="Times New Roman" w:hAnsi="Times New Roman" w:cs="Times New Roman"/>
          <w:color w:val="0070C0"/>
          <w:sz w:val="24"/>
          <w:szCs w:val="24"/>
        </w:rPr>
        <w:t>olulist mõju ei avalda</w:t>
      </w:r>
      <w:r w:rsidR="00023693">
        <w:rPr>
          <w:rFonts w:ascii="Times New Roman" w:hAnsi="Times New Roman" w:cs="Times New Roman"/>
          <w:sz w:val="24"/>
          <w:szCs w:val="24"/>
        </w:rPr>
        <w:t xml:space="preserve">. </w:t>
      </w:r>
    </w:p>
    <w:p w14:paraId="6450043B" w14:textId="77777777" w:rsidR="00C97F58" w:rsidRPr="00CF39DD" w:rsidRDefault="00C97F58" w:rsidP="007E0942">
      <w:pPr>
        <w:spacing w:after="0" w:line="240" w:lineRule="auto"/>
        <w:jc w:val="both"/>
        <w:rPr>
          <w:rFonts w:ascii="Times New Roman" w:hAnsi="Times New Roman" w:cs="Times New Roman"/>
          <w:sz w:val="24"/>
          <w:szCs w:val="24"/>
        </w:rPr>
      </w:pPr>
    </w:p>
    <w:p w14:paraId="2A01F77B" w14:textId="5F714CCB" w:rsidR="00246333" w:rsidRPr="00CF39DD" w:rsidRDefault="00246333" w:rsidP="007E0942">
      <w:pPr>
        <w:keepNext/>
        <w:spacing w:after="0" w:line="240" w:lineRule="auto"/>
        <w:jc w:val="both"/>
        <w:rPr>
          <w:rFonts w:ascii="Times New Roman" w:hAnsi="Times New Roman" w:cs="Times New Roman"/>
          <w:b/>
          <w:sz w:val="24"/>
          <w:szCs w:val="24"/>
        </w:rPr>
      </w:pPr>
      <w:r w:rsidRPr="00CF39DD">
        <w:rPr>
          <w:rFonts w:ascii="Times New Roman" w:hAnsi="Times New Roman" w:cs="Times New Roman"/>
          <w:b/>
          <w:sz w:val="24"/>
          <w:szCs w:val="24"/>
        </w:rPr>
        <w:t>6.2.</w:t>
      </w:r>
      <w:r w:rsidR="00A90AE3" w:rsidRPr="00CF39DD">
        <w:rPr>
          <w:rFonts w:ascii="Times New Roman" w:hAnsi="Times New Roman" w:cs="Times New Roman"/>
          <w:b/>
          <w:sz w:val="24"/>
          <w:szCs w:val="24"/>
        </w:rPr>
        <w:t>3</w:t>
      </w:r>
      <w:r w:rsidRPr="00CF39DD">
        <w:rPr>
          <w:rFonts w:ascii="Times New Roman" w:hAnsi="Times New Roman" w:cs="Times New Roman"/>
          <w:b/>
          <w:sz w:val="24"/>
          <w:szCs w:val="24"/>
        </w:rPr>
        <w:t>. Mõju välissuhetele</w:t>
      </w:r>
    </w:p>
    <w:p w14:paraId="287FE2EE" w14:textId="77777777" w:rsidR="00246333" w:rsidRPr="00CF39DD" w:rsidRDefault="00246333" w:rsidP="007E0942">
      <w:pPr>
        <w:keepNext/>
        <w:spacing w:after="0" w:line="240" w:lineRule="auto"/>
        <w:rPr>
          <w:rFonts w:ascii="Times New Roman" w:eastAsia="Arial Unicode MS" w:hAnsi="Times New Roman" w:cs="Times New Roman"/>
          <w:sz w:val="24"/>
          <w:szCs w:val="24"/>
          <w:u w:color="000000"/>
          <w:lang w:eastAsia="et-EE"/>
        </w:rPr>
      </w:pPr>
    </w:p>
    <w:p w14:paraId="4D31959C" w14:textId="160A5595" w:rsidR="00246333" w:rsidRPr="00CF39DD" w:rsidRDefault="00246333"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 </w:t>
      </w:r>
      <w:r w:rsidRPr="00CF39DD">
        <w:rPr>
          <w:rFonts w:ascii="Times New Roman" w:hAnsi="Times New Roman" w:cs="Times New Roman"/>
          <w:b/>
          <w:bCs/>
          <w:sz w:val="24"/>
          <w:szCs w:val="24"/>
        </w:rPr>
        <w:t>keskmine</w:t>
      </w:r>
      <w:r w:rsidRPr="00CF39DD">
        <w:rPr>
          <w:rFonts w:ascii="Times New Roman" w:hAnsi="Times New Roman" w:cs="Times New Roman"/>
          <w:sz w:val="24"/>
          <w:szCs w:val="24"/>
        </w:rPr>
        <w:t xml:space="preserve">. Eelnõu soodustab riigi välissuhteid tänu sellele, et Eesti õigus viiakse kooskõlla </w:t>
      </w:r>
      <w:r w:rsidR="00227FF4" w:rsidRPr="00CF39DD">
        <w:rPr>
          <w:rFonts w:ascii="Times New Roman" w:hAnsi="Times New Roman" w:cs="Times New Roman"/>
          <w:sz w:val="24"/>
          <w:szCs w:val="24"/>
        </w:rPr>
        <w:t>EL</w:t>
      </w:r>
      <w:r w:rsidR="00F16766">
        <w:rPr>
          <w:rFonts w:ascii="Times New Roman" w:hAnsi="Times New Roman" w:cs="Times New Roman"/>
          <w:sz w:val="24"/>
          <w:szCs w:val="24"/>
        </w:rPr>
        <w:t>-i</w:t>
      </w:r>
      <w:r w:rsidRPr="00CF39DD">
        <w:rPr>
          <w:rFonts w:ascii="Times New Roman" w:hAnsi="Times New Roman" w:cs="Times New Roman"/>
          <w:sz w:val="24"/>
          <w:szCs w:val="24"/>
        </w:rPr>
        <w:t xml:space="preserve"> õigusega. </w:t>
      </w:r>
    </w:p>
    <w:p w14:paraId="024550A6" w14:textId="77777777" w:rsidR="00246333" w:rsidRPr="00CF39DD" w:rsidRDefault="00246333" w:rsidP="007E0942">
      <w:pPr>
        <w:spacing w:after="0" w:line="240" w:lineRule="auto"/>
        <w:jc w:val="both"/>
        <w:rPr>
          <w:rFonts w:ascii="Times New Roman" w:hAnsi="Times New Roman" w:cs="Times New Roman"/>
          <w:sz w:val="24"/>
          <w:szCs w:val="24"/>
        </w:rPr>
      </w:pPr>
    </w:p>
    <w:p w14:paraId="3833B504" w14:textId="0768AA15" w:rsidR="00246333" w:rsidRPr="00CF39DD" w:rsidRDefault="00246333"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Mõju avaldumise sagedus</w:t>
      </w:r>
      <w:r w:rsidRPr="00CF39DD">
        <w:rPr>
          <w:rFonts w:ascii="Times New Roman" w:hAnsi="Times New Roman" w:cs="Times New Roman"/>
          <w:b/>
          <w:bCs/>
          <w:color w:val="000000" w:themeColor="text1"/>
          <w:sz w:val="24"/>
          <w:szCs w:val="24"/>
        </w:rPr>
        <w:t xml:space="preserve"> </w:t>
      </w:r>
      <w:r w:rsidRPr="00CF39DD">
        <w:rPr>
          <w:rFonts w:ascii="Times New Roman" w:hAnsi="Times New Roman" w:cs="Times New Roman"/>
          <w:bCs/>
          <w:iCs/>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Eelnõuga viiakse Eesti õigus kooskõlla </w:t>
      </w:r>
      <w:r w:rsidR="00227FF4" w:rsidRPr="00CF39DD">
        <w:rPr>
          <w:rFonts w:ascii="Times New Roman" w:hAnsi="Times New Roman" w:cs="Times New Roman"/>
          <w:color w:val="000000" w:themeColor="text1"/>
          <w:sz w:val="24"/>
          <w:szCs w:val="24"/>
        </w:rPr>
        <w:t>EL</w:t>
      </w:r>
      <w:r w:rsidR="00F16766">
        <w:rPr>
          <w:rFonts w:ascii="Times New Roman" w:hAnsi="Times New Roman" w:cs="Times New Roman"/>
          <w:color w:val="000000" w:themeColor="text1"/>
          <w:sz w:val="24"/>
          <w:szCs w:val="24"/>
        </w:rPr>
        <w:t>-i</w:t>
      </w:r>
      <w:r w:rsidR="00227FF4" w:rsidRPr="00CF39DD">
        <w:rPr>
          <w:rFonts w:ascii="Times New Roman" w:hAnsi="Times New Roman" w:cs="Times New Roman"/>
          <w:color w:val="000000" w:themeColor="text1"/>
          <w:sz w:val="24"/>
          <w:szCs w:val="24"/>
        </w:rPr>
        <w:t xml:space="preserve"> </w:t>
      </w:r>
      <w:r w:rsidRPr="00CF39DD">
        <w:rPr>
          <w:rFonts w:ascii="Times New Roman" w:hAnsi="Times New Roman" w:cs="Times New Roman"/>
          <w:color w:val="000000" w:themeColor="text1"/>
          <w:sz w:val="24"/>
          <w:szCs w:val="24"/>
        </w:rPr>
        <w:t>õigusega, mistõttu on muudatused eelduslikult ühekordsed.</w:t>
      </w:r>
    </w:p>
    <w:p w14:paraId="32B42396" w14:textId="77777777" w:rsidR="00246333" w:rsidRPr="00CF39DD" w:rsidRDefault="00246333" w:rsidP="007E0942">
      <w:pPr>
        <w:spacing w:after="0" w:line="240" w:lineRule="auto"/>
        <w:jc w:val="both"/>
        <w:rPr>
          <w:rFonts w:ascii="Times New Roman" w:hAnsi="Times New Roman" w:cs="Times New Roman"/>
          <w:b/>
          <w:bCs/>
          <w:color w:val="000000" w:themeColor="text1"/>
          <w:sz w:val="24"/>
          <w:szCs w:val="24"/>
        </w:rPr>
      </w:pPr>
    </w:p>
    <w:p w14:paraId="43C606C3" w14:textId="58D7EA39" w:rsidR="00246333" w:rsidRPr="00CF39DD" w:rsidRDefault="00246333" w:rsidP="005D0C33">
      <w:pPr>
        <w:spacing w:after="0" w:line="240" w:lineRule="auto"/>
        <w:jc w:val="both"/>
        <w:rPr>
          <w:rFonts w:ascii="Times New Roman" w:eastAsia="Calibri" w:hAnsi="Times New Roman" w:cs="Times New Roman"/>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sz w:val="24"/>
          <w:szCs w:val="24"/>
        </w:rPr>
        <w:t xml:space="preserve">e ei ole. </w:t>
      </w:r>
    </w:p>
    <w:p w14:paraId="1EFE3571" w14:textId="77777777" w:rsidR="00246333" w:rsidRPr="00CF39DD" w:rsidRDefault="00246333" w:rsidP="005D0C33">
      <w:pPr>
        <w:spacing w:after="0" w:line="240" w:lineRule="auto"/>
        <w:jc w:val="both"/>
        <w:rPr>
          <w:rFonts w:ascii="Times New Roman" w:hAnsi="Times New Roman" w:cs="Times New Roman"/>
          <w:sz w:val="24"/>
          <w:szCs w:val="24"/>
        </w:rPr>
      </w:pPr>
    </w:p>
    <w:p w14:paraId="1954F849" w14:textId="77777777" w:rsidR="00246333" w:rsidRPr="00CF39DD" w:rsidRDefault="00246333" w:rsidP="005D0C33">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Järeldus mõju olulisuse kohta:</w:t>
      </w:r>
      <w:r w:rsidRPr="00CF39DD">
        <w:rPr>
          <w:rFonts w:ascii="Times New Roman" w:hAnsi="Times New Roman" w:cs="Times New Roman"/>
          <w:sz w:val="24"/>
          <w:szCs w:val="24"/>
        </w:rPr>
        <w:t xml:space="preserve"> muudatused avaldavad </w:t>
      </w:r>
      <w:r w:rsidRPr="00685B17">
        <w:rPr>
          <w:rFonts w:ascii="Times New Roman" w:hAnsi="Times New Roman" w:cs="Times New Roman"/>
          <w:color w:val="0070C0"/>
          <w:sz w:val="24"/>
          <w:szCs w:val="24"/>
        </w:rPr>
        <w:t>positiivset mõju riigi välissuhetele</w:t>
      </w:r>
      <w:r w:rsidRPr="00CF39DD">
        <w:rPr>
          <w:rFonts w:ascii="Times New Roman" w:hAnsi="Times New Roman" w:cs="Times New Roman"/>
          <w:sz w:val="24"/>
          <w:szCs w:val="24"/>
        </w:rPr>
        <w:t xml:space="preserve">, kuid mõju ei ole oluline. </w:t>
      </w:r>
    </w:p>
    <w:p w14:paraId="3805134A" w14:textId="77777777" w:rsidR="00DB2401" w:rsidRPr="00CF39DD" w:rsidRDefault="00DB2401" w:rsidP="005D0C33">
      <w:pPr>
        <w:spacing w:after="0" w:line="240" w:lineRule="auto"/>
        <w:jc w:val="both"/>
        <w:rPr>
          <w:rFonts w:ascii="Times New Roman" w:hAnsi="Times New Roman" w:cs="Times New Roman"/>
          <w:sz w:val="24"/>
          <w:szCs w:val="24"/>
        </w:rPr>
      </w:pPr>
    </w:p>
    <w:p w14:paraId="0BE70F71" w14:textId="5EFF7D4F" w:rsidR="00C34128" w:rsidRPr="005D0C33" w:rsidRDefault="00C34128" w:rsidP="005D0C33">
      <w:pPr>
        <w:keepNext/>
        <w:spacing w:after="0" w:line="240" w:lineRule="auto"/>
        <w:jc w:val="both"/>
        <w:rPr>
          <w:rFonts w:ascii="Times New Roman" w:hAnsi="Times New Roman" w:cs="Times New Roman"/>
          <w:b/>
          <w:bCs/>
          <w:sz w:val="26"/>
          <w:szCs w:val="26"/>
        </w:rPr>
      </w:pPr>
      <w:r w:rsidRPr="005D0C33">
        <w:rPr>
          <w:rFonts w:ascii="Times New Roman" w:hAnsi="Times New Roman" w:cs="Times New Roman"/>
          <w:b/>
          <w:bCs/>
          <w:sz w:val="26"/>
          <w:szCs w:val="26"/>
        </w:rPr>
        <w:t>6.3. Muud VMS</w:t>
      </w:r>
      <w:r w:rsidR="00F16766" w:rsidRPr="005D0C33">
        <w:rPr>
          <w:rFonts w:ascii="Times New Roman" w:hAnsi="Times New Roman" w:cs="Times New Roman"/>
          <w:b/>
          <w:bCs/>
          <w:sz w:val="26"/>
          <w:szCs w:val="26"/>
        </w:rPr>
        <w:t>-i</w:t>
      </w:r>
      <w:r w:rsidRPr="005D0C33">
        <w:rPr>
          <w:rFonts w:ascii="Times New Roman" w:hAnsi="Times New Roman" w:cs="Times New Roman"/>
          <w:b/>
          <w:bCs/>
          <w:sz w:val="26"/>
          <w:szCs w:val="26"/>
        </w:rPr>
        <w:t xml:space="preserve"> muudatused</w:t>
      </w:r>
    </w:p>
    <w:p w14:paraId="3A7453A4" w14:textId="77777777" w:rsidR="00F84D8F" w:rsidRPr="00AF5A9C" w:rsidRDefault="00F84D8F" w:rsidP="005D0C33">
      <w:pPr>
        <w:keepNext/>
        <w:spacing w:after="0" w:line="240" w:lineRule="auto"/>
        <w:jc w:val="both"/>
        <w:rPr>
          <w:rFonts w:ascii="Times New Roman" w:hAnsi="Times New Roman" w:cs="Times New Roman"/>
          <w:b/>
          <w:bCs/>
          <w:sz w:val="24"/>
          <w:szCs w:val="24"/>
        </w:rPr>
      </w:pPr>
    </w:p>
    <w:p w14:paraId="71B9DAD7" w14:textId="7DA12E95" w:rsidR="00F84D8F" w:rsidRPr="005D0C33" w:rsidRDefault="00F77B05"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sz w:val="24"/>
          <w:szCs w:val="24"/>
        </w:rPr>
        <w:t xml:space="preserve">Lisaks töökoha vahetamise ning </w:t>
      </w:r>
      <w:r w:rsidR="00042927">
        <w:rPr>
          <w:rFonts w:ascii="Times New Roman" w:hAnsi="Times New Roman" w:cs="Times New Roman"/>
          <w:sz w:val="24"/>
          <w:szCs w:val="24"/>
        </w:rPr>
        <w:t>tööta</w:t>
      </w:r>
      <w:r w:rsidRPr="005D0C33">
        <w:rPr>
          <w:rFonts w:ascii="Times New Roman" w:hAnsi="Times New Roman" w:cs="Times New Roman"/>
          <w:sz w:val="24"/>
          <w:szCs w:val="24"/>
        </w:rPr>
        <w:t xml:space="preserve"> jäämise õigusega seonduvate</w:t>
      </w:r>
      <w:r w:rsidR="00591B5C" w:rsidRPr="005D0C33">
        <w:rPr>
          <w:rFonts w:ascii="Times New Roman" w:hAnsi="Times New Roman" w:cs="Times New Roman"/>
          <w:sz w:val="24"/>
          <w:szCs w:val="24"/>
        </w:rPr>
        <w:t>le</w:t>
      </w:r>
      <w:r w:rsidRPr="005D0C33">
        <w:rPr>
          <w:rFonts w:ascii="Times New Roman" w:hAnsi="Times New Roman" w:cs="Times New Roman"/>
          <w:sz w:val="24"/>
          <w:szCs w:val="24"/>
        </w:rPr>
        <w:t xml:space="preserve"> </w:t>
      </w:r>
      <w:r w:rsidR="00591B5C" w:rsidRPr="005D0C33">
        <w:rPr>
          <w:rFonts w:ascii="Times New Roman" w:hAnsi="Times New Roman" w:cs="Times New Roman"/>
          <w:sz w:val="24"/>
          <w:szCs w:val="24"/>
        </w:rPr>
        <w:t xml:space="preserve">muudatustele </w:t>
      </w:r>
      <w:r w:rsidRPr="005D0C33">
        <w:rPr>
          <w:rFonts w:ascii="Times New Roman" w:hAnsi="Times New Roman" w:cs="Times New Roman"/>
          <w:sz w:val="24"/>
          <w:szCs w:val="24"/>
        </w:rPr>
        <w:t xml:space="preserve">muudetakse </w:t>
      </w:r>
      <w:r w:rsidR="00F84D8F" w:rsidRPr="005D0C33">
        <w:rPr>
          <w:rFonts w:ascii="Times New Roman" w:hAnsi="Times New Roman" w:cs="Times New Roman"/>
          <w:sz w:val="24"/>
          <w:szCs w:val="24"/>
        </w:rPr>
        <w:t>e</w:t>
      </w:r>
      <w:r w:rsidRPr="005D0C33">
        <w:rPr>
          <w:rFonts w:ascii="Times New Roman" w:hAnsi="Times New Roman" w:cs="Times New Roman"/>
          <w:sz w:val="24"/>
          <w:szCs w:val="24"/>
        </w:rPr>
        <w:t>e</w:t>
      </w:r>
      <w:r w:rsidR="00F84D8F" w:rsidRPr="005D0C33">
        <w:rPr>
          <w:rFonts w:ascii="Times New Roman" w:hAnsi="Times New Roman" w:cs="Times New Roman"/>
          <w:sz w:val="24"/>
          <w:szCs w:val="24"/>
        </w:rPr>
        <w:t>lnõuga VMS-i</w:t>
      </w:r>
      <w:r w:rsidRPr="005D0C33">
        <w:rPr>
          <w:rFonts w:ascii="Times New Roman" w:hAnsi="Times New Roman" w:cs="Times New Roman"/>
          <w:sz w:val="24"/>
          <w:szCs w:val="24"/>
        </w:rPr>
        <w:t xml:space="preserve"> järgnevalt</w:t>
      </w:r>
      <w:r w:rsidR="00F84D8F" w:rsidRPr="005D0C33">
        <w:rPr>
          <w:rFonts w:ascii="Times New Roman" w:hAnsi="Times New Roman" w:cs="Times New Roman"/>
          <w:sz w:val="24"/>
          <w:szCs w:val="24"/>
        </w:rPr>
        <w:t>:</w:t>
      </w:r>
    </w:p>
    <w:p w14:paraId="3AA1F17B" w14:textId="19642859" w:rsidR="00F84D8F" w:rsidRPr="005D0C33" w:rsidRDefault="00F84D8F" w:rsidP="005D0C33">
      <w:pPr>
        <w:numPr>
          <w:ilvl w:val="0"/>
          <w:numId w:val="11"/>
        </w:numPr>
        <w:spacing w:after="0" w:line="240" w:lineRule="auto"/>
        <w:jc w:val="both"/>
        <w:rPr>
          <w:rFonts w:ascii="Times New Roman" w:hAnsi="Times New Roman" w:cs="Times New Roman"/>
          <w:sz w:val="24"/>
          <w:szCs w:val="24"/>
        </w:rPr>
      </w:pPr>
      <w:r w:rsidRPr="005D0C33">
        <w:rPr>
          <w:rFonts w:ascii="Times New Roman" w:hAnsi="Times New Roman" w:cs="Times New Roman"/>
          <w:sz w:val="24"/>
          <w:szCs w:val="24"/>
        </w:rPr>
        <w:t xml:space="preserve">seatakse piirang, et tööandja ei või välismaalaselt sisse nõuda töötamiseks </w:t>
      </w:r>
      <w:r w:rsidR="006618A1" w:rsidRPr="005D0C33">
        <w:rPr>
          <w:rFonts w:ascii="Times New Roman" w:hAnsi="Times New Roman" w:cs="Times New Roman"/>
          <w:sz w:val="24"/>
          <w:szCs w:val="24"/>
        </w:rPr>
        <w:t>antud</w:t>
      </w:r>
      <w:r w:rsidRPr="005D0C33">
        <w:rPr>
          <w:rFonts w:ascii="Times New Roman" w:hAnsi="Times New Roman" w:cs="Times New Roman"/>
          <w:sz w:val="24"/>
          <w:szCs w:val="24"/>
        </w:rPr>
        <w:t xml:space="preserve"> </w:t>
      </w:r>
      <w:r w:rsidR="00023693" w:rsidRPr="005D0C33">
        <w:rPr>
          <w:rFonts w:ascii="Times New Roman" w:hAnsi="Times New Roman" w:cs="Times New Roman"/>
          <w:sz w:val="24"/>
          <w:szCs w:val="24"/>
        </w:rPr>
        <w:t xml:space="preserve">tähtajalise </w:t>
      </w:r>
      <w:r w:rsidRPr="005D0C33">
        <w:rPr>
          <w:rFonts w:ascii="Times New Roman" w:hAnsi="Times New Roman" w:cs="Times New Roman"/>
          <w:sz w:val="24"/>
          <w:szCs w:val="24"/>
        </w:rPr>
        <w:t>elamisloa taotlemise eest tasutud riigilõivu ning sätestatakse karistus</w:t>
      </w:r>
      <w:r w:rsidR="00A409A1" w:rsidRPr="005D0C33">
        <w:rPr>
          <w:rFonts w:ascii="Times New Roman" w:hAnsi="Times New Roman" w:cs="Times New Roman"/>
          <w:sz w:val="24"/>
          <w:szCs w:val="24"/>
        </w:rPr>
        <w:t>ed</w:t>
      </w:r>
      <w:r w:rsidRPr="005D0C33">
        <w:rPr>
          <w:rFonts w:ascii="Times New Roman" w:hAnsi="Times New Roman" w:cs="Times New Roman"/>
          <w:sz w:val="24"/>
          <w:szCs w:val="24"/>
        </w:rPr>
        <w:t xml:space="preserve"> vastava piirangu rikkumise korral</w:t>
      </w:r>
      <w:r w:rsidR="00591B5C" w:rsidRPr="005D0C33">
        <w:rPr>
          <w:rFonts w:ascii="Times New Roman" w:hAnsi="Times New Roman" w:cs="Times New Roman"/>
          <w:sz w:val="24"/>
          <w:szCs w:val="24"/>
        </w:rPr>
        <w:t xml:space="preserve">; </w:t>
      </w:r>
    </w:p>
    <w:p w14:paraId="5DB27718" w14:textId="63EC72F1" w:rsidR="00591B5C" w:rsidRPr="005D0C33" w:rsidRDefault="00A409A1" w:rsidP="005D0C33">
      <w:pPr>
        <w:numPr>
          <w:ilvl w:val="0"/>
          <w:numId w:val="11"/>
        </w:numPr>
        <w:spacing w:after="0" w:line="240" w:lineRule="auto"/>
        <w:jc w:val="both"/>
        <w:rPr>
          <w:rFonts w:ascii="Times New Roman" w:hAnsi="Times New Roman" w:cs="Times New Roman"/>
          <w:sz w:val="24"/>
          <w:szCs w:val="24"/>
        </w:rPr>
      </w:pPr>
      <w:r w:rsidRPr="005D0C33">
        <w:rPr>
          <w:rFonts w:ascii="Times New Roman" w:hAnsi="Times New Roman" w:cs="Times New Roman"/>
          <w:sz w:val="24"/>
          <w:szCs w:val="24"/>
        </w:rPr>
        <w:t>lubatakse välismaalasel, kelle elamisloa kehtivus lõppeb elamisloa pikendamise või uue elamisloa taotlemise menetluse ajal, Eestis töötada.</w:t>
      </w:r>
    </w:p>
    <w:p w14:paraId="21DCA9BC" w14:textId="77777777" w:rsidR="00C34128" w:rsidRPr="005D0C33" w:rsidRDefault="00C34128" w:rsidP="005D0C33">
      <w:pPr>
        <w:keepNext/>
        <w:spacing w:after="0" w:line="240" w:lineRule="auto"/>
        <w:jc w:val="both"/>
        <w:rPr>
          <w:rFonts w:ascii="Times New Roman" w:hAnsi="Times New Roman" w:cs="Times New Roman"/>
          <w:b/>
          <w:bCs/>
          <w:sz w:val="26"/>
          <w:szCs w:val="26"/>
        </w:rPr>
      </w:pPr>
    </w:p>
    <w:p w14:paraId="4AEA2034" w14:textId="2240B202" w:rsidR="00C34128" w:rsidRPr="005D0C33" w:rsidRDefault="00C34128" w:rsidP="005D0C33">
      <w:pPr>
        <w:keepNext/>
        <w:spacing w:after="0" w:line="240" w:lineRule="auto"/>
        <w:jc w:val="both"/>
        <w:rPr>
          <w:rFonts w:ascii="Times New Roman" w:hAnsi="Times New Roman" w:cs="Times New Roman"/>
          <w:b/>
          <w:bCs/>
          <w:sz w:val="24"/>
          <w:szCs w:val="24"/>
        </w:rPr>
      </w:pPr>
      <w:r w:rsidRPr="005D0C33">
        <w:rPr>
          <w:rFonts w:ascii="Times New Roman" w:hAnsi="Times New Roman" w:cs="Times New Roman"/>
          <w:b/>
          <w:bCs/>
          <w:sz w:val="24"/>
          <w:szCs w:val="24"/>
        </w:rPr>
        <w:t>6.3.1. Sotsiaalne mõju</w:t>
      </w:r>
    </w:p>
    <w:p w14:paraId="12E25A03" w14:textId="77777777" w:rsidR="00C34128" w:rsidRPr="005D0C33" w:rsidRDefault="00C34128" w:rsidP="005D0C33">
      <w:pPr>
        <w:keepNext/>
        <w:spacing w:after="0" w:line="240" w:lineRule="auto"/>
        <w:jc w:val="both"/>
        <w:rPr>
          <w:rFonts w:ascii="Times New Roman" w:hAnsi="Times New Roman" w:cs="Times New Roman"/>
          <w:b/>
          <w:bCs/>
          <w:sz w:val="24"/>
          <w:szCs w:val="24"/>
        </w:rPr>
      </w:pPr>
    </w:p>
    <w:p w14:paraId="0CB83005" w14:textId="77777777" w:rsidR="00A409A1" w:rsidRPr="005D0C33" w:rsidRDefault="00C34128"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sz w:val="24"/>
          <w:u w:val="single"/>
        </w:rPr>
        <w:t>Sihtrühm</w:t>
      </w:r>
      <w:r w:rsidRPr="005D0C33">
        <w:rPr>
          <w:rFonts w:ascii="Times New Roman" w:hAnsi="Times New Roman" w:cs="Times New Roman"/>
          <w:sz w:val="24"/>
          <w:szCs w:val="24"/>
        </w:rPr>
        <w:t xml:space="preserve">: </w:t>
      </w:r>
    </w:p>
    <w:p w14:paraId="7ADD0BA5" w14:textId="57A7A056" w:rsidR="00C34128" w:rsidRPr="005D0C33" w:rsidRDefault="00A409A1" w:rsidP="005D0C33">
      <w:pPr>
        <w:pStyle w:val="Loendilik"/>
        <w:numPr>
          <w:ilvl w:val="0"/>
          <w:numId w:val="20"/>
        </w:numPr>
        <w:jc w:val="both"/>
        <w:rPr>
          <w:rFonts w:ascii="Times New Roman" w:hAnsi="Times New Roman"/>
          <w:sz w:val="24"/>
          <w:szCs w:val="24"/>
        </w:rPr>
      </w:pPr>
      <w:r w:rsidRPr="005D0C33">
        <w:rPr>
          <w:rFonts w:ascii="Times New Roman" w:hAnsi="Times New Roman"/>
          <w:sz w:val="24"/>
          <w:szCs w:val="24"/>
        </w:rPr>
        <w:t xml:space="preserve">välismaalased, kes taotlevad tähtajalist elamisluba töötamiseks: 2024. aastal taotles tähtajalist elamisluba töötamiseks </w:t>
      </w:r>
      <w:r w:rsidR="002F355C" w:rsidRPr="005D0C33">
        <w:rPr>
          <w:rFonts w:ascii="Times New Roman" w:hAnsi="Times New Roman"/>
          <w:sz w:val="24"/>
          <w:szCs w:val="24"/>
        </w:rPr>
        <w:t>2994</w:t>
      </w:r>
      <w:r w:rsidRPr="005D0C33">
        <w:rPr>
          <w:rFonts w:ascii="Times New Roman" w:hAnsi="Times New Roman"/>
          <w:sz w:val="24"/>
          <w:szCs w:val="24"/>
        </w:rPr>
        <w:t xml:space="preserve"> välismaalast. </w:t>
      </w:r>
    </w:p>
    <w:p w14:paraId="71FE5D7C" w14:textId="5C722D3E" w:rsidR="00A409A1" w:rsidRPr="005D0C33" w:rsidRDefault="00A409A1" w:rsidP="005D0C33">
      <w:pPr>
        <w:pStyle w:val="Loendilik"/>
        <w:numPr>
          <w:ilvl w:val="0"/>
          <w:numId w:val="20"/>
        </w:numPr>
        <w:jc w:val="both"/>
        <w:rPr>
          <w:rFonts w:ascii="Times New Roman" w:hAnsi="Times New Roman"/>
          <w:sz w:val="24"/>
          <w:szCs w:val="24"/>
        </w:rPr>
      </w:pPr>
      <w:r w:rsidRPr="005D0C33">
        <w:rPr>
          <w:rFonts w:ascii="Times New Roman" w:hAnsi="Times New Roman"/>
          <w:sz w:val="24"/>
          <w:szCs w:val="24"/>
        </w:rPr>
        <w:t xml:space="preserve">välismaalased, kes </w:t>
      </w:r>
      <w:r w:rsidR="002F355C" w:rsidRPr="005D0C33">
        <w:rPr>
          <w:rFonts w:ascii="Times New Roman" w:hAnsi="Times New Roman"/>
          <w:sz w:val="24"/>
          <w:szCs w:val="24"/>
        </w:rPr>
        <w:t>taotlevad töötamiseks antud tähtajalise elamisloa pikendamist</w:t>
      </w:r>
      <w:r w:rsidR="009E31FF" w:rsidRPr="005D0C33">
        <w:rPr>
          <w:rFonts w:ascii="Times New Roman" w:hAnsi="Times New Roman"/>
          <w:sz w:val="24"/>
          <w:szCs w:val="24"/>
        </w:rPr>
        <w:t xml:space="preserve">: 2024. aastal taotles </w:t>
      </w:r>
      <w:r w:rsidR="002F355C" w:rsidRPr="005D0C33">
        <w:rPr>
          <w:rFonts w:ascii="Times New Roman" w:hAnsi="Times New Roman"/>
          <w:sz w:val="24"/>
          <w:szCs w:val="24"/>
        </w:rPr>
        <w:t>4</w:t>
      </w:r>
      <w:r w:rsidR="009E31FF" w:rsidRPr="005D0C33">
        <w:rPr>
          <w:rFonts w:ascii="Times New Roman" w:hAnsi="Times New Roman"/>
          <w:sz w:val="24"/>
          <w:szCs w:val="24"/>
        </w:rPr>
        <w:t xml:space="preserve">09 välismaalast töötamiseks </w:t>
      </w:r>
      <w:r w:rsidR="006618A1" w:rsidRPr="005D0C33">
        <w:rPr>
          <w:rFonts w:ascii="Times New Roman" w:hAnsi="Times New Roman"/>
          <w:sz w:val="24"/>
          <w:szCs w:val="24"/>
        </w:rPr>
        <w:t>antud</w:t>
      </w:r>
      <w:r w:rsidR="009E31FF" w:rsidRPr="005D0C33">
        <w:rPr>
          <w:rFonts w:ascii="Times New Roman" w:hAnsi="Times New Roman"/>
          <w:sz w:val="24"/>
          <w:szCs w:val="24"/>
        </w:rPr>
        <w:t xml:space="preserve"> tähtajalise elamisloa pikendamist. </w:t>
      </w:r>
    </w:p>
    <w:p w14:paraId="71D01E6A" w14:textId="7792CBB8" w:rsidR="00A409A1" w:rsidRPr="005D0C33" w:rsidRDefault="00FB4FAE"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sz w:val="24"/>
          <w:szCs w:val="24"/>
        </w:rPr>
        <w:t xml:space="preserve">Kokku esitati 2024. aastal 12 912 tähtajalise elamisloa saamise või pikendamise taotlust. Seega võib öelda, et sihtrühma suurus on </w:t>
      </w:r>
      <w:r w:rsidRPr="005D0C33">
        <w:rPr>
          <w:rFonts w:ascii="Times New Roman" w:hAnsi="Times New Roman" w:cs="Times New Roman"/>
          <w:b/>
          <w:bCs/>
          <w:sz w:val="24"/>
          <w:szCs w:val="24"/>
        </w:rPr>
        <w:t>keskmine</w:t>
      </w:r>
      <w:r w:rsidRPr="005D0C33">
        <w:rPr>
          <w:rFonts w:ascii="Times New Roman" w:hAnsi="Times New Roman" w:cs="Times New Roman"/>
          <w:sz w:val="24"/>
          <w:szCs w:val="24"/>
        </w:rPr>
        <w:t>.</w:t>
      </w:r>
    </w:p>
    <w:p w14:paraId="5EC50A43" w14:textId="77777777" w:rsidR="00A235BE" w:rsidRPr="005D0C33" w:rsidRDefault="00A235BE" w:rsidP="005D0C33">
      <w:pPr>
        <w:spacing w:after="0" w:line="240" w:lineRule="auto"/>
        <w:jc w:val="both"/>
        <w:rPr>
          <w:rFonts w:ascii="Times New Roman" w:hAnsi="Times New Roman" w:cs="Times New Roman"/>
          <w:sz w:val="24"/>
          <w:szCs w:val="24"/>
        </w:rPr>
      </w:pPr>
    </w:p>
    <w:p w14:paraId="52FE7794" w14:textId="11361BBC" w:rsidR="00767615" w:rsidRPr="005D0C33" w:rsidRDefault="00767615" w:rsidP="005D0C33">
      <w:pPr>
        <w:spacing w:after="0" w:line="240" w:lineRule="auto"/>
        <w:jc w:val="both"/>
        <w:rPr>
          <w:rFonts w:ascii="Times New Roman" w:hAnsi="Times New Roman" w:cs="Times New Roman"/>
          <w:sz w:val="24"/>
          <w:szCs w:val="24"/>
        </w:rPr>
      </w:pPr>
      <w:r w:rsidRPr="005D0C33">
        <w:rPr>
          <w:rFonts w:ascii="Times New Roman" w:eastAsia="Calibri" w:hAnsi="Times New Roman" w:cs="Times New Roman"/>
          <w:b/>
          <w:bCs/>
          <w:sz w:val="24"/>
          <w:szCs w:val="24"/>
        </w:rPr>
        <w:t xml:space="preserve">Tabel 11.  </w:t>
      </w:r>
      <w:r w:rsidR="002F355C" w:rsidRPr="005D0C33">
        <w:rPr>
          <w:rFonts w:ascii="Times New Roman" w:eastAsia="Calibri" w:hAnsi="Times New Roman" w:cs="Times New Roman"/>
          <w:b/>
          <w:bCs/>
          <w:sz w:val="24"/>
          <w:szCs w:val="24"/>
        </w:rPr>
        <w:t>Töötamiseks antud tähtajalise elamisloa ja selle pikendamise taotlemine</w:t>
      </w:r>
    </w:p>
    <w:tbl>
      <w:tblPr>
        <w:tblW w:w="9067" w:type="dxa"/>
        <w:tblCellMar>
          <w:left w:w="70" w:type="dxa"/>
          <w:right w:w="70" w:type="dxa"/>
        </w:tblCellMar>
        <w:tblLook w:val="04A0" w:firstRow="1" w:lastRow="0" w:firstColumn="1" w:lastColumn="0" w:noHBand="0" w:noVBand="1"/>
      </w:tblPr>
      <w:tblGrid>
        <w:gridCol w:w="3823"/>
        <w:gridCol w:w="1842"/>
        <w:gridCol w:w="1701"/>
        <w:gridCol w:w="1701"/>
      </w:tblGrid>
      <w:tr w:rsidR="003F09E2" w:rsidRPr="005D0C33" w14:paraId="5F1C2AD7" w14:textId="77777777" w:rsidTr="00152DCB">
        <w:trPr>
          <w:trHeight w:val="270"/>
        </w:trPr>
        <w:tc>
          <w:tcPr>
            <w:tcW w:w="3823" w:type="dxa"/>
            <w:tcBorders>
              <w:top w:val="single" w:sz="4" w:space="0" w:color="auto"/>
              <w:left w:val="single" w:sz="4" w:space="0" w:color="auto"/>
              <w:bottom w:val="single" w:sz="4" w:space="0" w:color="auto"/>
              <w:right w:val="single" w:sz="4" w:space="0" w:color="auto"/>
            </w:tcBorders>
            <w:shd w:val="clear" w:color="000000" w:fill="0070C0"/>
            <w:vAlign w:val="bottom"/>
            <w:hideMark/>
          </w:tcPr>
          <w:p w14:paraId="0CEEA2B8" w14:textId="77777777" w:rsidR="003F09E2" w:rsidRPr="005D0C33" w:rsidRDefault="003F09E2" w:rsidP="005D0C33">
            <w:pPr>
              <w:spacing w:after="0" w:line="240" w:lineRule="auto"/>
              <w:jc w:val="center"/>
              <w:rPr>
                <w:rFonts w:ascii="Times New Roman" w:hAnsi="Times New Roman" w:cs="Times New Roman"/>
                <w:b/>
                <w:bCs/>
                <w:color w:val="FFFFFF"/>
                <w:sz w:val="24"/>
                <w:szCs w:val="24"/>
                <w:lang w:eastAsia="et-EE"/>
              </w:rPr>
            </w:pPr>
            <w:r w:rsidRPr="005D0C33">
              <w:rPr>
                <w:rFonts w:ascii="Times New Roman" w:hAnsi="Times New Roman" w:cs="Times New Roman"/>
                <w:b/>
                <w:bCs/>
                <w:color w:val="FFFFFF"/>
                <w:sz w:val="24"/>
                <w:szCs w:val="24"/>
                <w:lang w:eastAsia="et-EE"/>
              </w:rPr>
              <w:t>Aasta</w:t>
            </w:r>
          </w:p>
        </w:tc>
        <w:tc>
          <w:tcPr>
            <w:tcW w:w="1842" w:type="dxa"/>
            <w:tcBorders>
              <w:top w:val="single" w:sz="4" w:space="0" w:color="auto"/>
              <w:left w:val="nil"/>
              <w:bottom w:val="single" w:sz="4" w:space="0" w:color="auto"/>
              <w:right w:val="single" w:sz="4" w:space="0" w:color="auto"/>
            </w:tcBorders>
            <w:shd w:val="clear" w:color="auto" w:fill="0070C0"/>
            <w:vAlign w:val="center"/>
            <w:hideMark/>
          </w:tcPr>
          <w:p w14:paraId="39E53719" w14:textId="77777777" w:rsidR="003F09E2" w:rsidRPr="005D0C33" w:rsidRDefault="003F09E2" w:rsidP="005D0C33">
            <w:pPr>
              <w:spacing w:after="0" w:line="240" w:lineRule="auto"/>
              <w:jc w:val="center"/>
              <w:rPr>
                <w:rFonts w:ascii="Times New Roman" w:hAnsi="Times New Roman" w:cs="Times New Roman"/>
                <w:b/>
                <w:bCs/>
                <w:color w:val="FFFFFF"/>
                <w:sz w:val="24"/>
                <w:szCs w:val="24"/>
                <w:lang w:eastAsia="et-EE"/>
              </w:rPr>
            </w:pPr>
            <w:r w:rsidRPr="005D0C33">
              <w:rPr>
                <w:rFonts w:ascii="Times New Roman" w:hAnsi="Times New Roman" w:cs="Times New Roman"/>
                <w:b/>
                <w:bCs/>
                <w:color w:val="FFFFFF"/>
                <w:sz w:val="24"/>
                <w:szCs w:val="24"/>
                <w:lang w:eastAsia="et-EE"/>
              </w:rPr>
              <w:t>2022</w:t>
            </w:r>
          </w:p>
        </w:tc>
        <w:tc>
          <w:tcPr>
            <w:tcW w:w="1701" w:type="dxa"/>
            <w:tcBorders>
              <w:top w:val="single" w:sz="4" w:space="0" w:color="auto"/>
              <w:left w:val="nil"/>
              <w:bottom w:val="single" w:sz="4" w:space="0" w:color="auto"/>
              <w:right w:val="single" w:sz="4" w:space="0" w:color="auto"/>
            </w:tcBorders>
            <w:shd w:val="clear" w:color="auto" w:fill="0070C0"/>
            <w:vAlign w:val="center"/>
            <w:hideMark/>
          </w:tcPr>
          <w:p w14:paraId="297F9426" w14:textId="77777777" w:rsidR="003F09E2" w:rsidRPr="005D0C33" w:rsidRDefault="003F09E2" w:rsidP="005D0C33">
            <w:pPr>
              <w:spacing w:after="0" w:line="240" w:lineRule="auto"/>
              <w:jc w:val="center"/>
              <w:rPr>
                <w:rFonts w:ascii="Times New Roman" w:hAnsi="Times New Roman" w:cs="Times New Roman"/>
                <w:b/>
                <w:bCs/>
                <w:color w:val="FFFFFF"/>
                <w:sz w:val="24"/>
                <w:szCs w:val="24"/>
                <w:lang w:eastAsia="et-EE"/>
              </w:rPr>
            </w:pPr>
            <w:r w:rsidRPr="005D0C33">
              <w:rPr>
                <w:rFonts w:ascii="Times New Roman" w:hAnsi="Times New Roman" w:cs="Times New Roman"/>
                <w:b/>
                <w:bCs/>
                <w:color w:val="FFFFFF"/>
                <w:sz w:val="24"/>
                <w:szCs w:val="24"/>
                <w:lang w:eastAsia="et-EE"/>
              </w:rPr>
              <w:t>2023</w:t>
            </w:r>
          </w:p>
        </w:tc>
        <w:tc>
          <w:tcPr>
            <w:tcW w:w="1701" w:type="dxa"/>
            <w:tcBorders>
              <w:top w:val="single" w:sz="4" w:space="0" w:color="auto"/>
              <w:left w:val="nil"/>
              <w:bottom w:val="single" w:sz="4" w:space="0" w:color="auto"/>
              <w:right w:val="single" w:sz="4" w:space="0" w:color="auto"/>
            </w:tcBorders>
            <w:shd w:val="clear" w:color="000000" w:fill="0070C0"/>
            <w:vAlign w:val="center"/>
            <w:hideMark/>
          </w:tcPr>
          <w:p w14:paraId="1E633605" w14:textId="77777777" w:rsidR="003F09E2" w:rsidRPr="005D0C33" w:rsidRDefault="003F09E2" w:rsidP="005D0C33">
            <w:pPr>
              <w:spacing w:after="0" w:line="240" w:lineRule="auto"/>
              <w:jc w:val="center"/>
              <w:rPr>
                <w:rFonts w:ascii="Times New Roman" w:hAnsi="Times New Roman" w:cs="Times New Roman"/>
                <w:b/>
                <w:bCs/>
                <w:color w:val="FFFFFF"/>
                <w:sz w:val="24"/>
                <w:szCs w:val="24"/>
                <w:lang w:eastAsia="et-EE"/>
              </w:rPr>
            </w:pPr>
            <w:r w:rsidRPr="005D0C33">
              <w:rPr>
                <w:rFonts w:ascii="Times New Roman" w:hAnsi="Times New Roman" w:cs="Times New Roman"/>
                <w:b/>
                <w:bCs/>
                <w:color w:val="FFFFFF"/>
                <w:sz w:val="24"/>
                <w:szCs w:val="24"/>
                <w:lang w:eastAsia="et-EE"/>
              </w:rPr>
              <w:t>2024</w:t>
            </w:r>
          </w:p>
        </w:tc>
      </w:tr>
      <w:tr w:rsidR="003F09E2" w:rsidRPr="005D0C33" w14:paraId="433F0A68" w14:textId="77777777" w:rsidTr="00600CC6">
        <w:trPr>
          <w:trHeight w:val="450"/>
        </w:trPr>
        <w:tc>
          <w:tcPr>
            <w:tcW w:w="3823" w:type="dxa"/>
            <w:tcBorders>
              <w:top w:val="nil"/>
              <w:left w:val="single" w:sz="4" w:space="0" w:color="auto"/>
              <w:bottom w:val="single" w:sz="4" w:space="0" w:color="auto"/>
              <w:right w:val="single" w:sz="4" w:space="0" w:color="auto"/>
            </w:tcBorders>
            <w:shd w:val="clear" w:color="auto" w:fill="FFFFFF" w:themeFill="background1"/>
            <w:vAlign w:val="bottom"/>
            <w:hideMark/>
          </w:tcPr>
          <w:p w14:paraId="56A46FD1" w14:textId="685EE042" w:rsidR="003F09E2" w:rsidRPr="005D0C33" w:rsidRDefault="00FB4FAE" w:rsidP="005D0C33">
            <w:pPr>
              <w:spacing w:after="0" w:line="240" w:lineRule="auto"/>
              <w:jc w:val="both"/>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Taotlused töötamiseks ant</w:t>
            </w:r>
            <w:r w:rsidR="00F12138">
              <w:rPr>
                <w:rFonts w:ascii="Times New Roman" w:hAnsi="Times New Roman" w:cs="Times New Roman"/>
                <w:color w:val="000000"/>
                <w:sz w:val="24"/>
                <w:szCs w:val="24"/>
                <w:lang w:eastAsia="et-EE"/>
              </w:rPr>
              <w:t>ud</w:t>
            </w:r>
            <w:r w:rsidRPr="005D0C33">
              <w:rPr>
                <w:rFonts w:ascii="Times New Roman" w:hAnsi="Times New Roman" w:cs="Times New Roman"/>
                <w:color w:val="000000"/>
                <w:sz w:val="24"/>
                <w:szCs w:val="24"/>
                <w:lang w:eastAsia="et-EE"/>
              </w:rPr>
              <w:t xml:space="preserve"> tähtajalise elamisloa saamiseks</w:t>
            </w:r>
          </w:p>
        </w:tc>
        <w:tc>
          <w:tcPr>
            <w:tcW w:w="1842" w:type="dxa"/>
            <w:tcBorders>
              <w:top w:val="nil"/>
              <w:left w:val="nil"/>
              <w:bottom w:val="single" w:sz="4" w:space="0" w:color="auto"/>
              <w:right w:val="single" w:sz="4" w:space="0" w:color="auto"/>
            </w:tcBorders>
            <w:shd w:val="clear" w:color="auto" w:fill="FFFFFF" w:themeFill="background1"/>
            <w:vAlign w:val="center"/>
            <w:hideMark/>
          </w:tcPr>
          <w:p w14:paraId="7D628C79" w14:textId="77777777" w:rsidR="003F09E2" w:rsidRPr="005D0C33" w:rsidRDefault="003F09E2"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5 006</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48B3FF35" w14:textId="77777777" w:rsidR="003F09E2" w:rsidRPr="005D0C33" w:rsidRDefault="003F09E2"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4 224</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3C527AD5" w14:textId="3A119658" w:rsidR="003F09E2" w:rsidRPr="005D0C33" w:rsidRDefault="003F09E2"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2 99</w:t>
            </w:r>
            <w:r w:rsidR="002F355C" w:rsidRPr="005D0C33">
              <w:rPr>
                <w:rFonts w:ascii="Times New Roman" w:hAnsi="Times New Roman" w:cs="Times New Roman"/>
                <w:color w:val="000000"/>
                <w:sz w:val="24"/>
                <w:szCs w:val="24"/>
                <w:lang w:eastAsia="et-EE"/>
              </w:rPr>
              <w:t>4</w:t>
            </w:r>
          </w:p>
        </w:tc>
      </w:tr>
      <w:tr w:rsidR="003F09E2" w:rsidRPr="005D0C33" w14:paraId="1795C2CC" w14:textId="77777777" w:rsidTr="00600CC6">
        <w:trPr>
          <w:trHeight w:val="450"/>
        </w:trPr>
        <w:tc>
          <w:tcPr>
            <w:tcW w:w="3823" w:type="dxa"/>
            <w:tcBorders>
              <w:top w:val="nil"/>
              <w:left w:val="single" w:sz="4" w:space="0" w:color="auto"/>
              <w:bottom w:val="single" w:sz="4" w:space="0" w:color="auto"/>
              <w:right w:val="single" w:sz="4" w:space="0" w:color="auto"/>
            </w:tcBorders>
            <w:shd w:val="clear" w:color="000000" w:fill="FFFFFF"/>
            <w:vAlign w:val="bottom"/>
            <w:hideMark/>
          </w:tcPr>
          <w:p w14:paraId="647F0721" w14:textId="1ACE3FB0" w:rsidR="003F09E2" w:rsidRPr="005D0C33" w:rsidRDefault="00FB4FAE" w:rsidP="005D0C33">
            <w:pPr>
              <w:spacing w:after="0" w:line="240" w:lineRule="auto"/>
              <w:jc w:val="both"/>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Taotlused töötamiseks ant</w:t>
            </w:r>
            <w:r w:rsidR="00F12138">
              <w:rPr>
                <w:rFonts w:ascii="Times New Roman" w:hAnsi="Times New Roman" w:cs="Times New Roman"/>
                <w:color w:val="000000"/>
                <w:sz w:val="24"/>
                <w:szCs w:val="24"/>
                <w:lang w:eastAsia="et-EE"/>
              </w:rPr>
              <w:t>ud</w:t>
            </w:r>
            <w:r w:rsidRPr="005D0C33">
              <w:rPr>
                <w:rFonts w:ascii="Times New Roman" w:hAnsi="Times New Roman" w:cs="Times New Roman"/>
                <w:color w:val="000000"/>
                <w:sz w:val="24"/>
                <w:szCs w:val="24"/>
                <w:lang w:eastAsia="et-EE"/>
              </w:rPr>
              <w:t xml:space="preserve"> tähtajalise</w:t>
            </w:r>
            <w:r w:rsidR="003F09E2" w:rsidRPr="005D0C33">
              <w:rPr>
                <w:rFonts w:ascii="Times New Roman" w:hAnsi="Times New Roman" w:cs="Times New Roman"/>
                <w:color w:val="000000"/>
                <w:sz w:val="24"/>
                <w:szCs w:val="24"/>
                <w:lang w:eastAsia="et-EE"/>
              </w:rPr>
              <w:t xml:space="preserve"> elamisloa </w:t>
            </w:r>
            <w:r w:rsidRPr="005D0C33">
              <w:rPr>
                <w:rFonts w:ascii="Times New Roman" w:hAnsi="Times New Roman" w:cs="Times New Roman"/>
                <w:color w:val="000000"/>
                <w:sz w:val="24"/>
                <w:szCs w:val="24"/>
                <w:lang w:eastAsia="et-EE"/>
              </w:rPr>
              <w:t>pikendamiseks</w:t>
            </w:r>
          </w:p>
        </w:tc>
        <w:tc>
          <w:tcPr>
            <w:tcW w:w="1842" w:type="dxa"/>
            <w:tcBorders>
              <w:top w:val="nil"/>
              <w:left w:val="nil"/>
              <w:bottom w:val="single" w:sz="4" w:space="0" w:color="auto"/>
              <w:right w:val="single" w:sz="4" w:space="0" w:color="auto"/>
            </w:tcBorders>
            <w:shd w:val="clear" w:color="000000" w:fill="FFFFFF"/>
            <w:vAlign w:val="center"/>
            <w:hideMark/>
          </w:tcPr>
          <w:p w14:paraId="78416489" w14:textId="77777777" w:rsidR="003F09E2" w:rsidRPr="005D0C33" w:rsidRDefault="003F09E2"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423</w:t>
            </w:r>
          </w:p>
        </w:tc>
        <w:tc>
          <w:tcPr>
            <w:tcW w:w="1701" w:type="dxa"/>
            <w:tcBorders>
              <w:top w:val="nil"/>
              <w:left w:val="nil"/>
              <w:bottom w:val="single" w:sz="4" w:space="0" w:color="auto"/>
              <w:right w:val="single" w:sz="4" w:space="0" w:color="auto"/>
            </w:tcBorders>
            <w:shd w:val="clear" w:color="000000" w:fill="FFFFFF"/>
            <w:vAlign w:val="center"/>
            <w:hideMark/>
          </w:tcPr>
          <w:p w14:paraId="7FBADD04" w14:textId="77777777" w:rsidR="003F09E2" w:rsidRPr="005D0C33" w:rsidRDefault="003F09E2"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488</w:t>
            </w:r>
          </w:p>
        </w:tc>
        <w:tc>
          <w:tcPr>
            <w:tcW w:w="1701" w:type="dxa"/>
            <w:tcBorders>
              <w:top w:val="nil"/>
              <w:left w:val="nil"/>
              <w:bottom w:val="single" w:sz="4" w:space="0" w:color="auto"/>
              <w:right w:val="single" w:sz="4" w:space="0" w:color="auto"/>
            </w:tcBorders>
            <w:shd w:val="clear" w:color="000000" w:fill="FFFFFF"/>
            <w:vAlign w:val="center"/>
            <w:hideMark/>
          </w:tcPr>
          <w:p w14:paraId="3EBDEF65" w14:textId="77777777" w:rsidR="003F09E2" w:rsidRPr="005D0C33" w:rsidRDefault="003F09E2"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409</w:t>
            </w:r>
          </w:p>
        </w:tc>
      </w:tr>
      <w:tr w:rsidR="00FB4FAE" w:rsidRPr="005D0C33" w14:paraId="2F4CF228" w14:textId="77777777" w:rsidTr="00600CC6">
        <w:trPr>
          <w:trHeight w:val="450"/>
        </w:trPr>
        <w:tc>
          <w:tcPr>
            <w:tcW w:w="3823" w:type="dxa"/>
            <w:tcBorders>
              <w:top w:val="single" w:sz="4" w:space="0" w:color="auto"/>
              <w:left w:val="single" w:sz="4" w:space="0" w:color="auto"/>
              <w:bottom w:val="single" w:sz="4" w:space="0" w:color="auto"/>
              <w:right w:val="single" w:sz="4" w:space="0" w:color="auto"/>
            </w:tcBorders>
            <w:shd w:val="clear" w:color="000000" w:fill="FFFFFF"/>
            <w:vAlign w:val="bottom"/>
          </w:tcPr>
          <w:p w14:paraId="4C0A1FA9" w14:textId="319E269A" w:rsidR="00FB4FAE" w:rsidRPr="005D0C33" w:rsidRDefault="00FB4FAE" w:rsidP="005D0C33">
            <w:pPr>
              <w:spacing w:after="0" w:line="240" w:lineRule="auto"/>
              <w:jc w:val="both"/>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KOKKU taotlused tähtajalise elamisloa saamiseks või pikendamiseks</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3B6D7E05" w14:textId="1B3BBDA9" w:rsidR="00FB4FAE" w:rsidRPr="005D0C33" w:rsidRDefault="00FB4FAE"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16 267</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28867AC" w14:textId="5DE7BC75" w:rsidR="00FB4FAE" w:rsidRPr="005D0C33" w:rsidRDefault="00FB4FAE"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14 814</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5FE13DD" w14:textId="1E35B9F6" w:rsidR="00FB4FAE" w:rsidRPr="005D0C33" w:rsidRDefault="00FB4FAE"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12 912</w:t>
            </w:r>
          </w:p>
        </w:tc>
      </w:tr>
    </w:tbl>
    <w:p w14:paraId="32E0EEAA" w14:textId="4ADE3184" w:rsidR="00A409A1" w:rsidRDefault="00767615" w:rsidP="005D0C33">
      <w:pPr>
        <w:spacing w:after="0" w:line="240" w:lineRule="auto"/>
        <w:jc w:val="both"/>
        <w:rPr>
          <w:rFonts w:ascii="Times New Roman" w:hAnsi="Times New Roman" w:cs="Times New Roman"/>
        </w:rPr>
      </w:pPr>
      <w:r w:rsidRPr="005D0C33">
        <w:rPr>
          <w:rFonts w:ascii="Times New Roman" w:hAnsi="Times New Roman" w:cs="Times New Roman"/>
        </w:rPr>
        <w:t>Allikas: PPA</w:t>
      </w:r>
    </w:p>
    <w:p w14:paraId="7F3DD1EF" w14:textId="77777777" w:rsidR="005D0C33" w:rsidRPr="005D0C33" w:rsidRDefault="005D0C33" w:rsidP="005D0C33">
      <w:pPr>
        <w:spacing w:after="0" w:line="240" w:lineRule="auto"/>
        <w:jc w:val="both"/>
        <w:rPr>
          <w:rFonts w:ascii="Times New Roman" w:hAnsi="Times New Roman" w:cs="Times New Roman"/>
        </w:rPr>
      </w:pPr>
    </w:p>
    <w:p w14:paraId="2B321880" w14:textId="77777777" w:rsidR="00DA5039" w:rsidRPr="005D0C33" w:rsidRDefault="00C34128"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sz w:val="24"/>
          <w:szCs w:val="24"/>
          <w:u w:val="single"/>
        </w:rPr>
        <w:t>Mõju ulatus</w:t>
      </w:r>
      <w:r w:rsidRPr="005D0C33">
        <w:rPr>
          <w:rFonts w:ascii="Times New Roman" w:hAnsi="Times New Roman" w:cs="Times New Roman"/>
          <w:sz w:val="24"/>
          <w:szCs w:val="24"/>
        </w:rPr>
        <w:t xml:space="preserve"> on</w:t>
      </w:r>
      <w:r w:rsidR="009E31FF" w:rsidRPr="005D0C33">
        <w:rPr>
          <w:rFonts w:ascii="Times New Roman" w:hAnsi="Times New Roman" w:cs="Times New Roman"/>
          <w:sz w:val="24"/>
          <w:szCs w:val="24"/>
        </w:rPr>
        <w:t xml:space="preserve"> </w:t>
      </w:r>
      <w:r w:rsidR="009E31FF" w:rsidRPr="005D0C33">
        <w:rPr>
          <w:rFonts w:ascii="Times New Roman" w:hAnsi="Times New Roman" w:cs="Times New Roman"/>
          <w:b/>
          <w:bCs/>
          <w:sz w:val="24"/>
          <w:szCs w:val="24"/>
        </w:rPr>
        <w:t>keskmine</w:t>
      </w:r>
      <w:r w:rsidR="00DA5039" w:rsidRPr="005D0C33">
        <w:rPr>
          <w:rFonts w:ascii="Times New Roman" w:hAnsi="Times New Roman" w:cs="Times New Roman"/>
          <w:sz w:val="24"/>
          <w:szCs w:val="24"/>
        </w:rPr>
        <w:t xml:space="preserve">. </w:t>
      </w:r>
    </w:p>
    <w:p w14:paraId="365B26BE" w14:textId="17DA472A" w:rsidR="00DA5039" w:rsidRPr="005D0C33" w:rsidRDefault="00F12138" w:rsidP="005D0C33">
      <w:pPr>
        <w:pStyle w:val="Loendilik"/>
        <w:numPr>
          <w:ilvl w:val="0"/>
          <w:numId w:val="21"/>
        </w:numPr>
        <w:jc w:val="both"/>
        <w:rPr>
          <w:rFonts w:ascii="Times New Roman" w:hAnsi="Times New Roman"/>
        </w:rPr>
      </w:pPr>
      <w:r>
        <w:rPr>
          <w:rFonts w:ascii="Times New Roman" w:hAnsi="Times New Roman"/>
          <w:sz w:val="24"/>
          <w:szCs w:val="24"/>
        </w:rPr>
        <w:t>Muudatus</w:t>
      </w:r>
      <w:r w:rsidR="00591D12" w:rsidRPr="005D0C33">
        <w:rPr>
          <w:rFonts w:ascii="Times New Roman" w:hAnsi="Times New Roman"/>
          <w:sz w:val="24"/>
          <w:szCs w:val="24"/>
        </w:rPr>
        <w:t>, millega seatakse piirang riigilõivu sisse nõudmise osas</w:t>
      </w:r>
      <w:r>
        <w:rPr>
          <w:rFonts w:ascii="Times New Roman" w:hAnsi="Times New Roman"/>
          <w:sz w:val="24"/>
          <w:szCs w:val="24"/>
        </w:rPr>
        <w:t>, omab välismaalastele positiivset mõju</w:t>
      </w:r>
      <w:r w:rsidR="00DA5039" w:rsidRPr="005D0C33">
        <w:rPr>
          <w:rFonts w:ascii="Times New Roman" w:hAnsi="Times New Roman"/>
          <w:sz w:val="24"/>
          <w:szCs w:val="24"/>
        </w:rPr>
        <w:t xml:space="preserve">. Kuigi seadus ei piira võimalust, et riigilõivu võib tasuda ka välismaalane ise, siis välditakse muudatusega </w:t>
      </w:r>
      <w:r w:rsidR="004A24B6" w:rsidRPr="005D0C33">
        <w:rPr>
          <w:rFonts w:ascii="Times New Roman" w:hAnsi="Times New Roman"/>
          <w:sz w:val="24"/>
          <w:szCs w:val="24"/>
        </w:rPr>
        <w:t>näiteks</w:t>
      </w:r>
      <w:r w:rsidR="00DA5039" w:rsidRPr="005D0C33">
        <w:rPr>
          <w:rFonts w:ascii="Times New Roman" w:hAnsi="Times New Roman"/>
          <w:sz w:val="24"/>
          <w:szCs w:val="24"/>
        </w:rPr>
        <w:t xml:space="preserve"> olukorda, kus tööandja on tasunud riigilõivu välismaalase eest ning hiljem hoiab tasu palgast kinni, kuigi sellist kokkulepet välismaalase ja tööandja vahel ei olnud. Seega suurendatakse muudatusega välismaalaste kaitset tööandjapoolse ekspluateerimise eest. </w:t>
      </w:r>
    </w:p>
    <w:p w14:paraId="6C049528" w14:textId="22ABEE56" w:rsidR="00C34128" w:rsidRPr="005D0C33" w:rsidRDefault="00DA5039" w:rsidP="005D0C33">
      <w:pPr>
        <w:pStyle w:val="Loendilik"/>
        <w:numPr>
          <w:ilvl w:val="0"/>
          <w:numId w:val="21"/>
        </w:numPr>
        <w:jc w:val="both"/>
        <w:rPr>
          <w:rFonts w:ascii="Times New Roman" w:hAnsi="Times New Roman"/>
          <w:sz w:val="24"/>
          <w:szCs w:val="24"/>
        </w:rPr>
      </w:pPr>
      <w:r w:rsidRPr="005D0C33">
        <w:rPr>
          <w:rFonts w:ascii="Times New Roman" w:hAnsi="Times New Roman"/>
          <w:sz w:val="24"/>
          <w:szCs w:val="24"/>
        </w:rPr>
        <w:t xml:space="preserve">Muudatus, millega </w:t>
      </w:r>
      <w:r w:rsidR="00745A83" w:rsidRPr="005D0C33">
        <w:rPr>
          <w:rFonts w:ascii="Times New Roman" w:hAnsi="Times New Roman"/>
          <w:sz w:val="24"/>
          <w:szCs w:val="24"/>
        </w:rPr>
        <w:t>laiendatakse Eestis töötamise õigust VMS</w:t>
      </w:r>
      <w:r w:rsidR="004A24B6" w:rsidRPr="005D0C33">
        <w:rPr>
          <w:rFonts w:ascii="Times New Roman" w:hAnsi="Times New Roman"/>
          <w:sz w:val="24"/>
          <w:szCs w:val="24"/>
        </w:rPr>
        <w:t>-i</w:t>
      </w:r>
      <w:r w:rsidR="00745A83" w:rsidRPr="005D0C33">
        <w:rPr>
          <w:rFonts w:ascii="Times New Roman" w:hAnsi="Times New Roman"/>
          <w:sz w:val="24"/>
          <w:szCs w:val="24"/>
        </w:rPr>
        <w:t xml:space="preserve"> § 130 alusel viibivatele välismaalastele, olulist mõju ei avalda, kuna kehtiv õigus viiakse kooskõlla praktikaga. </w:t>
      </w:r>
    </w:p>
    <w:p w14:paraId="5A6E5831" w14:textId="77777777" w:rsidR="00745A83" w:rsidRPr="005D0C33" w:rsidRDefault="00745A83" w:rsidP="005D0C33">
      <w:pPr>
        <w:pStyle w:val="Loendilik"/>
        <w:jc w:val="both"/>
        <w:rPr>
          <w:rFonts w:ascii="Times New Roman" w:hAnsi="Times New Roman"/>
          <w:sz w:val="24"/>
          <w:szCs w:val="24"/>
        </w:rPr>
      </w:pPr>
    </w:p>
    <w:p w14:paraId="06DB238F" w14:textId="5A820EC2" w:rsidR="00C34128" w:rsidRPr="005D0C33" w:rsidRDefault="00C34128"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sz w:val="24"/>
          <w:szCs w:val="24"/>
          <w:u w:val="single"/>
        </w:rPr>
        <w:t>Mõju avaldumise sagedus</w:t>
      </w:r>
      <w:r w:rsidRPr="005D0C33">
        <w:rPr>
          <w:rFonts w:ascii="Times New Roman" w:hAnsi="Times New Roman" w:cs="Times New Roman"/>
          <w:sz w:val="24"/>
          <w:szCs w:val="24"/>
        </w:rPr>
        <w:t xml:space="preserve"> on </w:t>
      </w:r>
      <w:r w:rsidR="00355063" w:rsidRPr="005D0C33">
        <w:rPr>
          <w:rFonts w:ascii="Times New Roman" w:hAnsi="Times New Roman" w:cs="Times New Roman"/>
          <w:b/>
          <w:bCs/>
          <w:sz w:val="24"/>
          <w:szCs w:val="24"/>
        </w:rPr>
        <w:t>väike</w:t>
      </w:r>
      <w:r w:rsidR="00DA5039" w:rsidRPr="005D0C33">
        <w:rPr>
          <w:rFonts w:ascii="Times New Roman" w:hAnsi="Times New Roman" w:cs="Times New Roman"/>
          <w:sz w:val="24"/>
          <w:szCs w:val="24"/>
        </w:rPr>
        <w:t xml:space="preserve">. </w:t>
      </w:r>
      <w:r w:rsidR="00355063" w:rsidRPr="005D0C33">
        <w:rPr>
          <w:rFonts w:ascii="Times New Roman" w:hAnsi="Times New Roman" w:cs="Times New Roman"/>
          <w:sz w:val="24"/>
          <w:szCs w:val="24"/>
        </w:rPr>
        <w:t xml:space="preserve">Kuigi staatuste taotlemine on reeglipärane, on see siiski liiga harv (viis või kümme aastat), et pidada mõju avaldumise sagedust keskmiseks. </w:t>
      </w:r>
      <w:r w:rsidR="008A0BF0">
        <w:rPr>
          <w:rFonts w:ascii="Times New Roman" w:hAnsi="Times New Roman" w:cs="Times New Roman"/>
          <w:sz w:val="24"/>
          <w:szCs w:val="24"/>
        </w:rPr>
        <w:t>R</w:t>
      </w:r>
      <w:r w:rsidR="00DA4681" w:rsidRPr="005D0C33">
        <w:rPr>
          <w:rFonts w:ascii="Times New Roman" w:hAnsi="Times New Roman" w:cs="Times New Roman"/>
          <w:sz w:val="24"/>
          <w:szCs w:val="24"/>
        </w:rPr>
        <w:t xml:space="preserve">iigilõivu tagasimakse piirangu muudatus </w:t>
      </w:r>
      <w:r w:rsidR="00745A83" w:rsidRPr="005D0C33">
        <w:rPr>
          <w:rFonts w:ascii="Times New Roman" w:hAnsi="Times New Roman" w:cs="Times New Roman"/>
          <w:sz w:val="24"/>
          <w:szCs w:val="24"/>
        </w:rPr>
        <w:t>avaldab mõju</w:t>
      </w:r>
      <w:r w:rsidR="00DA4681" w:rsidRPr="005D0C33">
        <w:rPr>
          <w:rFonts w:ascii="Times New Roman" w:hAnsi="Times New Roman" w:cs="Times New Roman"/>
          <w:sz w:val="24"/>
          <w:szCs w:val="24"/>
        </w:rPr>
        <w:t xml:space="preserve"> ainult</w:t>
      </w:r>
      <w:r w:rsidR="00745A83" w:rsidRPr="005D0C33">
        <w:rPr>
          <w:rFonts w:ascii="Times New Roman" w:hAnsi="Times New Roman" w:cs="Times New Roman"/>
          <w:sz w:val="24"/>
          <w:szCs w:val="24"/>
        </w:rPr>
        <w:t xml:space="preserve"> siis, kui tööandja on </w:t>
      </w:r>
      <w:r w:rsidR="00DA4681" w:rsidRPr="005D0C33">
        <w:rPr>
          <w:rFonts w:ascii="Times New Roman" w:hAnsi="Times New Roman" w:cs="Times New Roman"/>
          <w:sz w:val="24"/>
          <w:szCs w:val="24"/>
        </w:rPr>
        <w:t>välismaalase</w:t>
      </w:r>
      <w:r w:rsidR="00745A83" w:rsidRPr="005D0C33">
        <w:rPr>
          <w:rFonts w:ascii="Times New Roman" w:hAnsi="Times New Roman" w:cs="Times New Roman"/>
          <w:sz w:val="24"/>
          <w:szCs w:val="24"/>
        </w:rPr>
        <w:t xml:space="preserve"> eest riigilõivu tasunud.</w:t>
      </w:r>
      <w:r w:rsidR="00CA322B" w:rsidRPr="005D0C33">
        <w:rPr>
          <w:rFonts w:ascii="Times New Roman" w:hAnsi="Times New Roman" w:cs="Times New Roman"/>
          <w:sz w:val="24"/>
          <w:szCs w:val="24"/>
        </w:rPr>
        <w:t xml:space="preserve"> VMS</w:t>
      </w:r>
      <w:r w:rsidR="004A24B6" w:rsidRPr="005D0C33">
        <w:rPr>
          <w:rFonts w:ascii="Times New Roman" w:hAnsi="Times New Roman" w:cs="Times New Roman"/>
          <w:sz w:val="24"/>
          <w:szCs w:val="24"/>
        </w:rPr>
        <w:t>-i</w:t>
      </w:r>
      <w:r w:rsidR="00CA322B" w:rsidRPr="005D0C33">
        <w:rPr>
          <w:rFonts w:ascii="Times New Roman" w:hAnsi="Times New Roman" w:cs="Times New Roman"/>
          <w:sz w:val="24"/>
          <w:szCs w:val="24"/>
        </w:rPr>
        <w:t xml:space="preserve"> § 130 alusel viibivale välismaalasele töötamise õiguse andmine avaldab mõju ainult siis, kui välismaalase elamisloa kehtivus ja ka tema tähtajalise elamisloa kehtivusaja lõppemisest tulenev viibimisaeg Eestis lõppeb menetluse vältel.</w:t>
      </w:r>
      <w:r w:rsidR="00745A83" w:rsidRPr="005D0C33">
        <w:rPr>
          <w:rFonts w:ascii="Times New Roman" w:hAnsi="Times New Roman" w:cs="Times New Roman"/>
          <w:sz w:val="24"/>
          <w:szCs w:val="24"/>
        </w:rPr>
        <w:t xml:space="preserve"> </w:t>
      </w:r>
      <w:r w:rsidR="00745A83" w:rsidRPr="005D0C33">
        <w:rPr>
          <w:rFonts w:ascii="Times New Roman" w:eastAsia="Calibri" w:hAnsi="Times New Roman" w:cs="Times New Roman"/>
          <w:sz w:val="24"/>
          <w:szCs w:val="24"/>
        </w:rPr>
        <w:t>Seega ei ole muudatus</w:t>
      </w:r>
      <w:r w:rsidR="00DA4681" w:rsidRPr="005D0C33">
        <w:rPr>
          <w:rFonts w:ascii="Times New Roman" w:eastAsia="Calibri" w:hAnsi="Times New Roman" w:cs="Times New Roman"/>
          <w:sz w:val="24"/>
          <w:szCs w:val="24"/>
        </w:rPr>
        <w:t>t</w:t>
      </w:r>
      <w:r w:rsidR="00745A83" w:rsidRPr="005D0C33">
        <w:rPr>
          <w:rFonts w:ascii="Times New Roman" w:eastAsia="Calibri" w:hAnsi="Times New Roman" w:cs="Times New Roman"/>
          <w:sz w:val="24"/>
          <w:szCs w:val="24"/>
        </w:rPr>
        <w:t xml:space="preserve">e avaldumise sagedus ulatuslik. </w:t>
      </w:r>
    </w:p>
    <w:p w14:paraId="1FEFDA86" w14:textId="77777777" w:rsidR="00C34128" w:rsidRPr="005D0C33" w:rsidRDefault="00C34128" w:rsidP="005D0C33">
      <w:pPr>
        <w:spacing w:after="0" w:line="240" w:lineRule="auto"/>
        <w:jc w:val="both"/>
        <w:rPr>
          <w:rFonts w:ascii="Times New Roman" w:hAnsi="Times New Roman" w:cs="Times New Roman"/>
          <w:sz w:val="24"/>
          <w:szCs w:val="24"/>
        </w:rPr>
      </w:pPr>
    </w:p>
    <w:p w14:paraId="12D73A58" w14:textId="2E1B68F1" w:rsidR="00745A83" w:rsidRPr="005D0C33" w:rsidRDefault="00C34128"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sz w:val="24"/>
          <w:szCs w:val="24"/>
          <w:u w:val="single"/>
        </w:rPr>
        <w:t>Ebasoovitava mõju kaasnemise risk</w:t>
      </w:r>
      <w:r w:rsidRPr="005D0C33">
        <w:rPr>
          <w:rFonts w:ascii="Times New Roman" w:hAnsi="Times New Roman" w:cs="Times New Roman"/>
          <w:sz w:val="24"/>
          <w:szCs w:val="24"/>
        </w:rPr>
        <w:t xml:space="preserve"> on </w:t>
      </w:r>
      <w:r w:rsidR="00CA322B" w:rsidRPr="005D0C33">
        <w:rPr>
          <w:rFonts w:ascii="Times New Roman" w:hAnsi="Times New Roman" w:cs="Times New Roman"/>
          <w:b/>
          <w:bCs/>
          <w:sz w:val="24"/>
          <w:szCs w:val="24"/>
        </w:rPr>
        <w:t>väike</w:t>
      </w:r>
      <w:r w:rsidR="00745A83" w:rsidRPr="005D0C33">
        <w:rPr>
          <w:rFonts w:ascii="Times New Roman" w:hAnsi="Times New Roman" w:cs="Times New Roman"/>
          <w:sz w:val="24"/>
          <w:szCs w:val="24"/>
        </w:rPr>
        <w:t xml:space="preserve">. </w:t>
      </w:r>
      <w:r w:rsidR="00CA322B" w:rsidRPr="005D0C33">
        <w:rPr>
          <w:rFonts w:ascii="Times New Roman" w:hAnsi="Times New Roman" w:cs="Times New Roman"/>
          <w:color w:val="00000A"/>
          <w:sz w:val="24"/>
          <w:szCs w:val="24"/>
        </w:rPr>
        <w:t>Võimalikke riske, mis võivad kaasneda teadmatusest, aitavad maandada tõhus ja pidev infovahetus ning teavitustegevus.</w:t>
      </w:r>
    </w:p>
    <w:p w14:paraId="65E60122" w14:textId="77777777" w:rsidR="00745A83" w:rsidRPr="005D0C33" w:rsidRDefault="00745A83" w:rsidP="005D0C33">
      <w:pPr>
        <w:spacing w:after="0" w:line="240" w:lineRule="auto"/>
        <w:jc w:val="both"/>
        <w:rPr>
          <w:rFonts w:ascii="Times New Roman" w:hAnsi="Times New Roman" w:cs="Times New Roman"/>
          <w:sz w:val="24"/>
          <w:szCs w:val="24"/>
        </w:rPr>
      </w:pPr>
    </w:p>
    <w:p w14:paraId="31216368" w14:textId="63B36F0E" w:rsidR="00C34128" w:rsidRPr="005D0C33" w:rsidRDefault="00745A83"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b/>
          <w:bCs/>
          <w:sz w:val="24"/>
          <w:szCs w:val="24"/>
        </w:rPr>
        <w:t>Järeldus mõju olulisuse kohta</w:t>
      </w:r>
      <w:r w:rsidRPr="005D0C33">
        <w:rPr>
          <w:rFonts w:ascii="Times New Roman" w:hAnsi="Times New Roman" w:cs="Times New Roman"/>
          <w:sz w:val="24"/>
          <w:szCs w:val="24"/>
        </w:rPr>
        <w:t xml:space="preserve">: muudatus avaldab sihtrühmale </w:t>
      </w:r>
      <w:r w:rsidRPr="005D0C33">
        <w:rPr>
          <w:rFonts w:ascii="Times New Roman" w:hAnsi="Times New Roman" w:cs="Times New Roman"/>
          <w:color w:val="0070C0"/>
          <w:sz w:val="24"/>
          <w:szCs w:val="24"/>
        </w:rPr>
        <w:t>positiivset sotsiaalset mõju</w:t>
      </w:r>
      <w:r w:rsidRPr="005D0C33">
        <w:rPr>
          <w:rFonts w:ascii="Times New Roman" w:hAnsi="Times New Roman" w:cs="Times New Roman"/>
          <w:sz w:val="24"/>
          <w:szCs w:val="24"/>
        </w:rPr>
        <w:t xml:space="preserve">. </w:t>
      </w:r>
      <w:r w:rsidR="00CA322B" w:rsidRPr="005D0C33">
        <w:rPr>
          <w:rFonts w:ascii="Times New Roman" w:hAnsi="Times New Roman" w:cs="Times New Roman"/>
          <w:sz w:val="24"/>
          <w:szCs w:val="24"/>
        </w:rPr>
        <w:t xml:space="preserve">Suureneb välismaalaste õiguste kaitse ning õiguskindlus menetlustähtaja kogukestuse osas. </w:t>
      </w:r>
    </w:p>
    <w:p w14:paraId="2F0D4A75" w14:textId="77777777" w:rsidR="00A90AE3" w:rsidRPr="005D0C33" w:rsidRDefault="00A90AE3" w:rsidP="005D0C33">
      <w:pPr>
        <w:spacing w:after="0" w:line="240" w:lineRule="auto"/>
        <w:jc w:val="both"/>
        <w:rPr>
          <w:rFonts w:ascii="Times New Roman" w:hAnsi="Times New Roman" w:cs="Times New Roman"/>
          <w:color w:val="000000" w:themeColor="text1"/>
          <w:sz w:val="24"/>
          <w:szCs w:val="24"/>
          <w:highlight w:val="yellow"/>
        </w:rPr>
      </w:pPr>
    </w:p>
    <w:p w14:paraId="153B89FD" w14:textId="52FDB8BA" w:rsidR="00A90AE3" w:rsidRPr="005D0C33" w:rsidRDefault="00A90AE3" w:rsidP="005D0C33">
      <w:pPr>
        <w:keepNext/>
        <w:spacing w:after="0" w:line="240" w:lineRule="auto"/>
        <w:jc w:val="both"/>
        <w:rPr>
          <w:rFonts w:ascii="Times New Roman" w:hAnsi="Times New Roman" w:cs="Times New Roman"/>
          <w:b/>
          <w:sz w:val="24"/>
          <w:szCs w:val="24"/>
          <w:lang w:eastAsia="et-EE"/>
        </w:rPr>
      </w:pPr>
      <w:r w:rsidRPr="005D0C33">
        <w:rPr>
          <w:rFonts w:ascii="Times New Roman" w:hAnsi="Times New Roman" w:cs="Times New Roman"/>
          <w:b/>
          <w:sz w:val="24"/>
          <w:szCs w:val="24"/>
          <w:lang w:eastAsia="et-EE"/>
        </w:rPr>
        <w:t>6.3.2. Mõju majandusele</w:t>
      </w:r>
    </w:p>
    <w:p w14:paraId="28296589" w14:textId="77777777" w:rsidR="00A90AE3" w:rsidRPr="005D0C33" w:rsidRDefault="00A90AE3" w:rsidP="005D0C33">
      <w:pPr>
        <w:spacing w:after="0" w:line="240" w:lineRule="auto"/>
        <w:jc w:val="both"/>
        <w:rPr>
          <w:rFonts w:ascii="Times New Roman" w:hAnsi="Times New Roman" w:cs="Times New Roman"/>
          <w:sz w:val="24"/>
          <w:u w:val="single"/>
        </w:rPr>
      </w:pPr>
    </w:p>
    <w:p w14:paraId="5728FC34" w14:textId="77777777" w:rsidR="00A90AE3" w:rsidRPr="005D0C33" w:rsidRDefault="00A90AE3"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sz w:val="24"/>
          <w:u w:val="single"/>
        </w:rPr>
        <w:t>Sihtrühm</w:t>
      </w:r>
      <w:r w:rsidRPr="005D0C33">
        <w:rPr>
          <w:rFonts w:ascii="Times New Roman" w:hAnsi="Times New Roman" w:cs="Times New Roman"/>
          <w:sz w:val="24"/>
          <w:szCs w:val="24"/>
        </w:rPr>
        <w:t xml:space="preserve">: </w:t>
      </w:r>
    </w:p>
    <w:p w14:paraId="35519E09" w14:textId="4B4CBF94" w:rsidR="00A90AE3" w:rsidRPr="00CF39DD" w:rsidRDefault="00A90AE3" w:rsidP="005D0C33">
      <w:pPr>
        <w:pStyle w:val="Loendilik"/>
        <w:numPr>
          <w:ilvl w:val="0"/>
          <w:numId w:val="23"/>
        </w:numPr>
        <w:jc w:val="both"/>
        <w:rPr>
          <w:rFonts w:ascii="Times New Roman" w:hAnsi="Times New Roman"/>
          <w:sz w:val="24"/>
          <w:szCs w:val="24"/>
        </w:rPr>
      </w:pPr>
      <w:r w:rsidRPr="005D0C33">
        <w:rPr>
          <w:rFonts w:ascii="Times New Roman" w:hAnsi="Times New Roman"/>
          <w:sz w:val="24"/>
          <w:szCs w:val="24"/>
        </w:rPr>
        <w:t>välismaalased, kes taotlevad tähtajalist elamisluba töötamiseks: 2024. aastal taotles tähtajalist elamisluba</w:t>
      </w:r>
      <w:r w:rsidRPr="00CF39DD">
        <w:rPr>
          <w:rFonts w:ascii="Times New Roman" w:hAnsi="Times New Roman"/>
          <w:sz w:val="24"/>
          <w:szCs w:val="24"/>
        </w:rPr>
        <w:t xml:space="preserve"> töötamiseks </w:t>
      </w:r>
      <w:r w:rsidR="00BB51DD">
        <w:rPr>
          <w:rFonts w:ascii="Times New Roman" w:hAnsi="Times New Roman"/>
          <w:sz w:val="24"/>
          <w:szCs w:val="24"/>
        </w:rPr>
        <w:t>2994</w:t>
      </w:r>
      <w:r w:rsidR="00BB51DD" w:rsidRPr="00CF39DD">
        <w:rPr>
          <w:rFonts w:ascii="Times New Roman" w:hAnsi="Times New Roman"/>
          <w:sz w:val="24"/>
          <w:szCs w:val="24"/>
        </w:rPr>
        <w:t xml:space="preserve"> </w:t>
      </w:r>
      <w:r w:rsidRPr="00CF39DD">
        <w:rPr>
          <w:rFonts w:ascii="Times New Roman" w:hAnsi="Times New Roman"/>
          <w:sz w:val="24"/>
          <w:szCs w:val="24"/>
        </w:rPr>
        <w:t xml:space="preserve">välismaalast; </w:t>
      </w:r>
    </w:p>
    <w:p w14:paraId="6F1CB180" w14:textId="5A5E7997" w:rsidR="00A90AE3" w:rsidRPr="00CF39DD" w:rsidRDefault="00A90AE3" w:rsidP="004A0BEF">
      <w:pPr>
        <w:pStyle w:val="Loendilik"/>
        <w:numPr>
          <w:ilvl w:val="0"/>
          <w:numId w:val="23"/>
        </w:numPr>
        <w:jc w:val="both"/>
        <w:rPr>
          <w:rFonts w:ascii="Times New Roman" w:hAnsi="Times New Roman"/>
          <w:sz w:val="24"/>
          <w:szCs w:val="24"/>
        </w:rPr>
      </w:pPr>
      <w:r w:rsidRPr="00CF39DD">
        <w:rPr>
          <w:rFonts w:ascii="Times New Roman" w:hAnsi="Times New Roman"/>
          <w:sz w:val="24"/>
          <w:szCs w:val="24"/>
        </w:rPr>
        <w:lastRenderedPageBreak/>
        <w:t xml:space="preserve">välismaalased, kes pikendavad tähtajalist elamisluba töötamiseks: 2024. aastal taotles </w:t>
      </w:r>
      <w:r w:rsidR="00BB51DD">
        <w:rPr>
          <w:rFonts w:ascii="Times New Roman" w:hAnsi="Times New Roman"/>
          <w:sz w:val="24"/>
          <w:szCs w:val="24"/>
        </w:rPr>
        <w:t>4</w:t>
      </w:r>
      <w:r w:rsidRPr="00CF39DD">
        <w:rPr>
          <w:rFonts w:ascii="Times New Roman" w:hAnsi="Times New Roman"/>
          <w:sz w:val="24"/>
          <w:szCs w:val="24"/>
        </w:rPr>
        <w:t xml:space="preserve">09 välismaalast töötamiseks </w:t>
      </w:r>
      <w:r w:rsidR="006618A1">
        <w:rPr>
          <w:rFonts w:ascii="Times New Roman" w:hAnsi="Times New Roman"/>
          <w:sz w:val="24"/>
          <w:szCs w:val="24"/>
        </w:rPr>
        <w:t>antud</w:t>
      </w:r>
      <w:r w:rsidRPr="00CF39DD">
        <w:rPr>
          <w:rFonts w:ascii="Times New Roman" w:hAnsi="Times New Roman"/>
          <w:sz w:val="24"/>
          <w:szCs w:val="24"/>
        </w:rPr>
        <w:t xml:space="preserve"> tähtajalise elamisloa pikendamist; </w:t>
      </w:r>
    </w:p>
    <w:p w14:paraId="72F5FDFC" w14:textId="5B015845" w:rsidR="00A90AE3" w:rsidRPr="00CF39DD" w:rsidRDefault="00A90AE3" w:rsidP="009247B2">
      <w:pPr>
        <w:pStyle w:val="Loendilik"/>
        <w:numPr>
          <w:ilvl w:val="0"/>
          <w:numId w:val="23"/>
        </w:numPr>
        <w:jc w:val="both"/>
        <w:rPr>
          <w:rFonts w:ascii="Times New Roman" w:hAnsi="Times New Roman"/>
          <w:sz w:val="24"/>
          <w:szCs w:val="24"/>
        </w:rPr>
      </w:pPr>
      <w:r w:rsidRPr="00CF39DD">
        <w:rPr>
          <w:rFonts w:ascii="Times New Roman" w:hAnsi="Times New Roman"/>
          <w:sz w:val="24"/>
          <w:szCs w:val="24"/>
        </w:rPr>
        <w:t>tööandjad, kes soovivad välismaalast tööle võtta: tööandjaid, kelle juures töötamiseks 2024. a</w:t>
      </w:r>
      <w:r w:rsidR="009247B2">
        <w:rPr>
          <w:rFonts w:ascii="Times New Roman" w:hAnsi="Times New Roman"/>
          <w:sz w:val="24"/>
          <w:szCs w:val="24"/>
        </w:rPr>
        <w:t>astal</w:t>
      </w:r>
      <w:r w:rsidRPr="00CF39DD">
        <w:rPr>
          <w:rFonts w:ascii="Times New Roman" w:hAnsi="Times New Roman"/>
          <w:sz w:val="24"/>
          <w:szCs w:val="24"/>
        </w:rPr>
        <w:t xml:space="preserve"> tähtajalist elamisluba töötamiseks taotleti või pikendati, oli 1092.</w:t>
      </w:r>
    </w:p>
    <w:p w14:paraId="6F115B2B" w14:textId="77777777" w:rsidR="00A90AE3" w:rsidRPr="00CF39DD" w:rsidRDefault="00A90AE3" w:rsidP="009247B2">
      <w:pPr>
        <w:pStyle w:val="Loendilik"/>
        <w:jc w:val="both"/>
        <w:rPr>
          <w:rFonts w:ascii="Times New Roman" w:hAnsi="Times New Roman"/>
          <w:sz w:val="24"/>
          <w:szCs w:val="24"/>
        </w:rPr>
      </w:pPr>
    </w:p>
    <w:p w14:paraId="554F4511" w14:textId="6F526210" w:rsidR="00B137F4" w:rsidRDefault="00A90AE3" w:rsidP="009247B2">
      <w:pPr>
        <w:spacing w:after="0" w:line="240" w:lineRule="auto"/>
        <w:jc w:val="both"/>
        <w:rPr>
          <w:rFonts w:ascii="Times New Roman" w:hAnsi="Times New Roman"/>
          <w:sz w:val="24"/>
          <w:szCs w:val="24"/>
        </w:rPr>
      </w:pPr>
      <w:r w:rsidRPr="00CF39DD">
        <w:rPr>
          <w:rFonts w:ascii="Times New Roman" w:hAnsi="Times New Roman"/>
          <w:sz w:val="24"/>
          <w:szCs w:val="24"/>
          <w:u w:val="single"/>
        </w:rPr>
        <w:t>Mõju ulatus</w:t>
      </w:r>
      <w:r w:rsidRPr="00CF39DD">
        <w:rPr>
          <w:rFonts w:ascii="Times New Roman" w:hAnsi="Times New Roman"/>
          <w:sz w:val="24"/>
          <w:szCs w:val="24"/>
        </w:rPr>
        <w:t xml:space="preserve"> on </w:t>
      </w:r>
      <w:r w:rsidRPr="00CF39DD">
        <w:rPr>
          <w:rFonts w:ascii="Times New Roman" w:hAnsi="Times New Roman"/>
          <w:b/>
          <w:bCs/>
          <w:sz w:val="24"/>
          <w:szCs w:val="24"/>
        </w:rPr>
        <w:t>väike</w:t>
      </w:r>
      <w:r w:rsidRPr="00CF39DD">
        <w:rPr>
          <w:rFonts w:ascii="Times New Roman" w:hAnsi="Times New Roman"/>
          <w:color w:val="000000" w:themeColor="text1"/>
          <w:sz w:val="24"/>
          <w:szCs w:val="24"/>
        </w:rPr>
        <w:t xml:space="preserve">. </w:t>
      </w:r>
      <w:r w:rsidR="006A29B3" w:rsidRPr="00CF39DD">
        <w:rPr>
          <w:rFonts w:ascii="Times New Roman" w:hAnsi="Times New Roman"/>
          <w:sz w:val="24"/>
          <w:szCs w:val="24"/>
        </w:rPr>
        <w:t xml:space="preserve">Majanduslik mõju inimestele, kes taotlevad </w:t>
      </w:r>
      <w:r w:rsidR="00D16221" w:rsidRPr="00CF39DD">
        <w:rPr>
          <w:rFonts w:ascii="Times New Roman" w:hAnsi="Times New Roman"/>
          <w:sz w:val="24"/>
          <w:szCs w:val="24"/>
        </w:rPr>
        <w:t xml:space="preserve">töötamiseks </w:t>
      </w:r>
      <w:r w:rsidR="008922CD">
        <w:rPr>
          <w:rFonts w:ascii="Times New Roman" w:hAnsi="Times New Roman"/>
          <w:sz w:val="24"/>
          <w:szCs w:val="24"/>
        </w:rPr>
        <w:t>ant</w:t>
      </w:r>
      <w:r w:rsidR="00F12138">
        <w:rPr>
          <w:rFonts w:ascii="Times New Roman" w:hAnsi="Times New Roman"/>
          <w:sz w:val="24"/>
          <w:szCs w:val="24"/>
        </w:rPr>
        <w:t>ud</w:t>
      </w:r>
      <w:r w:rsidR="00D16221" w:rsidRPr="00CF39DD">
        <w:rPr>
          <w:rFonts w:ascii="Times New Roman" w:hAnsi="Times New Roman"/>
          <w:sz w:val="24"/>
          <w:szCs w:val="24"/>
        </w:rPr>
        <w:t xml:space="preserve"> tähtajalist elamisluba</w:t>
      </w:r>
      <w:r w:rsidR="00BB51DD">
        <w:rPr>
          <w:rFonts w:ascii="Times New Roman" w:hAnsi="Times New Roman"/>
          <w:sz w:val="24"/>
          <w:szCs w:val="24"/>
        </w:rPr>
        <w:t xml:space="preserve"> või selle pikendamist</w:t>
      </w:r>
      <w:r w:rsidR="00D16221" w:rsidRPr="00CF39DD">
        <w:rPr>
          <w:rFonts w:ascii="Times New Roman" w:hAnsi="Times New Roman"/>
          <w:sz w:val="24"/>
          <w:szCs w:val="24"/>
        </w:rPr>
        <w:t xml:space="preserve">, kattub suuresti nendele isikutele avalduva sotsiaalse mõjuga. </w:t>
      </w:r>
      <w:r w:rsidR="008A0BF0">
        <w:rPr>
          <w:rFonts w:ascii="Times New Roman" w:hAnsi="Times New Roman"/>
          <w:sz w:val="24"/>
          <w:szCs w:val="24"/>
        </w:rPr>
        <w:t>T</w:t>
      </w:r>
      <w:r w:rsidR="00235BA3" w:rsidRPr="00CF39DD">
        <w:rPr>
          <w:rFonts w:ascii="Times New Roman" w:hAnsi="Times New Roman"/>
          <w:sz w:val="24"/>
          <w:szCs w:val="24"/>
        </w:rPr>
        <w:t xml:space="preserve">ööturu </w:t>
      </w:r>
      <w:r w:rsidR="008A0BF0">
        <w:rPr>
          <w:rFonts w:ascii="Times New Roman" w:hAnsi="Times New Roman"/>
          <w:sz w:val="24"/>
          <w:szCs w:val="24"/>
        </w:rPr>
        <w:t xml:space="preserve">on </w:t>
      </w:r>
      <w:r w:rsidR="00235BA3" w:rsidRPr="00CF39DD">
        <w:rPr>
          <w:rFonts w:ascii="Times New Roman" w:hAnsi="Times New Roman"/>
          <w:sz w:val="24"/>
          <w:szCs w:val="24"/>
        </w:rPr>
        <w:t>vaatest positiivne, et välismaalane võib elamisloa taotluse pikendamise või uue elamisloa taotluse läbivaatamise menetluse ajal jätkata töötamis</w:t>
      </w:r>
      <w:r w:rsidR="00BB51DD">
        <w:rPr>
          <w:rFonts w:ascii="Times New Roman" w:hAnsi="Times New Roman"/>
          <w:sz w:val="24"/>
          <w:szCs w:val="24"/>
        </w:rPr>
        <w:t>t</w:t>
      </w:r>
      <w:r w:rsidR="00235BA3" w:rsidRPr="00CF39DD">
        <w:rPr>
          <w:rFonts w:ascii="Times New Roman" w:hAnsi="Times New Roman"/>
          <w:sz w:val="24"/>
          <w:szCs w:val="24"/>
        </w:rPr>
        <w:t>. Ri</w:t>
      </w:r>
      <w:r w:rsidR="00B137F4" w:rsidRPr="00CF39DD">
        <w:rPr>
          <w:rFonts w:ascii="Times New Roman" w:hAnsi="Times New Roman"/>
          <w:sz w:val="24"/>
          <w:szCs w:val="24"/>
        </w:rPr>
        <w:t xml:space="preserve">igilõivu tasu tagasi nõudmise piirang, </w:t>
      </w:r>
      <w:r w:rsidR="00E4427A" w:rsidRPr="00CF39DD">
        <w:rPr>
          <w:rFonts w:ascii="Times New Roman" w:hAnsi="Times New Roman"/>
          <w:sz w:val="24"/>
          <w:szCs w:val="24"/>
        </w:rPr>
        <w:t xml:space="preserve">millega </w:t>
      </w:r>
      <w:r w:rsidR="00B137F4" w:rsidRPr="00CF39DD">
        <w:rPr>
          <w:rFonts w:ascii="Times New Roman" w:hAnsi="Times New Roman"/>
          <w:sz w:val="24"/>
          <w:szCs w:val="24"/>
        </w:rPr>
        <w:t>tõkestatakse võimalust, et tööandja nt välismaalase töötasust tasutud riigilõivu kinni peab</w:t>
      </w:r>
      <w:r w:rsidR="00235BA3" w:rsidRPr="00CF39DD">
        <w:rPr>
          <w:rFonts w:ascii="Times New Roman" w:hAnsi="Times New Roman"/>
          <w:sz w:val="24"/>
          <w:szCs w:val="24"/>
        </w:rPr>
        <w:t xml:space="preserve">, avaldab välismaalastele </w:t>
      </w:r>
      <w:r w:rsidR="003F7963">
        <w:rPr>
          <w:rFonts w:ascii="Times New Roman" w:hAnsi="Times New Roman"/>
          <w:sz w:val="24"/>
          <w:szCs w:val="24"/>
        </w:rPr>
        <w:t xml:space="preserve">samuti </w:t>
      </w:r>
      <w:r w:rsidR="00235BA3" w:rsidRPr="00CF39DD">
        <w:rPr>
          <w:rFonts w:ascii="Times New Roman" w:hAnsi="Times New Roman"/>
          <w:sz w:val="24"/>
          <w:szCs w:val="24"/>
        </w:rPr>
        <w:t>positiivset mõju</w:t>
      </w:r>
      <w:r w:rsidR="00B137F4" w:rsidRPr="00CF39DD">
        <w:rPr>
          <w:rFonts w:ascii="Times New Roman" w:hAnsi="Times New Roman"/>
          <w:sz w:val="24"/>
          <w:szCs w:val="24"/>
        </w:rPr>
        <w:t xml:space="preserve">. </w:t>
      </w:r>
    </w:p>
    <w:p w14:paraId="360D1334" w14:textId="77777777" w:rsidR="009247B2" w:rsidRPr="00CF39DD" w:rsidRDefault="009247B2" w:rsidP="009247B2">
      <w:pPr>
        <w:spacing w:after="0" w:line="240" w:lineRule="auto"/>
        <w:jc w:val="both"/>
        <w:rPr>
          <w:rFonts w:ascii="Times New Roman" w:hAnsi="Times New Roman"/>
          <w:sz w:val="24"/>
          <w:szCs w:val="24"/>
        </w:rPr>
      </w:pPr>
    </w:p>
    <w:p w14:paraId="5B73CE95" w14:textId="4688EFAE" w:rsidR="006A29B3" w:rsidRDefault="00B137F4" w:rsidP="009247B2">
      <w:pPr>
        <w:spacing w:after="0" w:line="240" w:lineRule="auto"/>
        <w:jc w:val="both"/>
        <w:rPr>
          <w:rFonts w:ascii="Times New Roman" w:hAnsi="Times New Roman"/>
          <w:sz w:val="24"/>
          <w:szCs w:val="24"/>
        </w:rPr>
      </w:pPr>
      <w:r w:rsidRPr="00CF39DD">
        <w:rPr>
          <w:rFonts w:ascii="Times New Roman" w:hAnsi="Times New Roman"/>
          <w:sz w:val="24"/>
          <w:szCs w:val="24"/>
        </w:rPr>
        <w:t xml:space="preserve">Muudatus, mille kohaselt ei või tööandja välismaalaset sisse nõuda riigilõivu tasu ei oma eelduslikult olulist majanduslikku mõju, kuna mõju avaldumise sagedus on väike (staatust taotletakse üks kord viie või kümne aasta jooksul) ning tööandjal ei ole kohustust tasuda välismaalase eest riigilõivu. </w:t>
      </w:r>
    </w:p>
    <w:p w14:paraId="44B328F8" w14:textId="77777777" w:rsidR="009247B2" w:rsidRPr="00CF39DD" w:rsidRDefault="009247B2" w:rsidP="009247B2">
      <w:pPr>
        <w:spacing w:after="0" w:line="240" w:lineRule="auto"/>
        <w:jc w:val="both"/>
        <w:rPr>
          <w:rFonts w:ascii="Times New Roman" w:hAnsi="Times New Roman"/>
          <w:color w:val="000000" w:themeColor="text1"/>
          <w:sz w:val="24"/>
          <w:szCs w:val="24"/>
        </w:rPr>
      </w:pPr>
    </w:p>
    <w:p w14:paraId="2E43ABD5" w14:textId="0E5FC765" w:rsidR="00B137F4" w:rsidRDefault="00B137F4" w:rsidP="009247B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sz w:val="24"/>
          <w:szCs w:val="24"/>
          <w:u w:val="single"/>
        </w:rPr>
        <w:t>Mõju sagedus</w:t>
      </w:r>
      <w:r w:rsidRPr="00CF39DD">
        <w:rPr>
          <w:rFonts w:ascii="Times New Roman" w:hAnsi="Times New Roman"/>
          <w:sz w:val="24"/>
          <w:szCs w:val="24"/>
        </w:rPr>
        <w:t xml:space="preserve"> on </w:t>
      </w:r>
      <w:r w:rsidRPr="00CF39DD">
        <w:rPr>
          <w:rFonts w:ascii="Times New Roman" w:hAnsi="Times New Roman"/>
          <w:b/>
          <w:bCs/>
          <w:sz w:val="24"/>
          <w:szCs w:val="24"/>
        </w:rPr>
        <w:t>väike</w:t>
      </w:r>
      <w:r w:rsidRPr="00CF39DD">
        <w:rPr>
          <w:rFonts w:ascii="Times New Roman" w:hAnsi="Times New Roman"/>
          <w:color w:val="000000" w:themeColor="text1"/>
          <w:sz w:val="24"/>
          <w:szCs w:val="24"/>
        </w:rPr>
        <w:t xml:space="preserve">. </w:t>
      </w:r>
      <w:r w:rsidRPr="00CF39DD">
        <w:rPr>
          <w:rFonts w:ascii="Times New Roman" w:hAnsi="Times New Roman"/>
          <w:sz w:val="24"/>
          <w:szCs w:val="24"/>
        </w:rPr>
        <w:t xml:space="preserve">Majanduslik mõju inimestele, kes taotlevad töötamiseks </w:t>
      </w:r>
      <w:r w:rsidR="008922CD">
        <w:rPr>
          <w:rFonts w:ascii="Times New Roman" w:hAnsi="Times New Roman"/>
          <w:sz w:val="24"/>
          <w:szCs w:val="24"/>
        </w:rPr>
        <w:t>ant</w:t>
      </w:r>
      <w:r w:rsidR="00F12138">
        <w:rPr>
          <w:rFonts w:ascii="Times New Roman" w:hAnsi="Times New Roman"/>
          <w:sz w:val="24"/>
          <w:szCs w:val="24"/>
        </w:rPr>
        <w:t>ud</w:t>
      </w:r>
      <w:r w:rsidRPr="00CF39DD">
        <w:rPr>
          <w:rFonts w:ascii="Times New Roman" w:hAnsi="Times New Roman"/>
          <w:sz w:val="24"/>
          <w:szCs w:val="24"/>
        </w:rPr>
        <w:t xml:space="preserve"> tähtajalist elamisluba, kattub suuresti nendele isikutele avalduva sotsiaalse mõjuga</w:t>
      </w:r>
      <w:r w:rsidR="003F7963">
        <w:rPr>
          <w:rFonts w:ascii="Times New Roman" w:hAnsi="Times New Roman"/>
          <w:sz w:val="24"/>
          <w:szCs w:val="24"/>
        </w:rPr>
        <w:t xml:space="preserve">. </w:t>
      </w:r>
      <w:r w:rsidR="006D070B">
        <w:rPr>
          <w:rFonts w:ascii="Times New Roman" w:hAnsi="Times New Roman"/>
          <w:sz w:val="24"/>
          <w:szCs w:val="24"/>
        </w:rPr>
        <w:t xml:space="preserve">Mõju tööandjatele on vähene. </w:t>
      </w:r>
      <w:r w:rsidR="00B679B7" w:rsidRPr="00CF39DD">
        <w:rPr>
          <w:rFonts w:ascii="Times New Roman" w:hAnsi="Times New Roman" w:cs="Times New Roman"/>
          <w:color w:val="000000" w:themeColor="text1"/>
          <w:sz w:val="24"/>
          <w:szCs w:val="24"/>
        </w:rPr>
        <w:t>Staatuste taotlemine on küll reeglipärane, kuid liiga harv (viis või kümme aastat), et pidada mõju avaldumise sagedust keskmiseks.</w:t>
      </w:r>
    </w:p>
    <w:p w14:paraId="77649175" w14:textId="77777777" w:rsidR="009247B2" w:rsidRPr="00CF39DD" w:rsidRDefault="009247B2" w:rsidP="009247B2">
      <w:pPr>
        <w:spacing w:after="0" w:line="240" w:lineRule="auto"/>
        <w:jc w:val="both"/>
        <w:rPr>
          <w:rFonts w:ascii="Times New Roman" w:hAnsi="Times New Roman"/>
          <w:color w:val="000000" w:themeColor="text1"/>
          <w:sz w:val="24"/>
          <w:szCs w:val="24"/>
        </w:rPr>
      </w:pPr>
    </w:p>
    <w:p w14:paraId="7246B447" w14:textId="4DCF10DE" w:rsidR="006A29B3" w:rsidRPr="00CF39DD" w:rsidRDefault="006A29B3" w:rsidP="009247B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color w:val="000000" w:themeColor="text1"/>
          <w:sz w:val="24"/>
          <w:szCs w:val="24"/>
        </w:rPr>
        <w:t xml:space="preserve"> 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w:t>
      </w:r>
      <w:r w:rsidR="00B51AA2" w:rsidRPr="00CF39DD">
        <w:rPr>
          <w:rFonts w:ascii="Times New Roman" w:hAnsi="Times New Roman" w:cs="Times New Roman"/>
          <w:color w:val="00000A"/>
          <w:sz w:val="24"/>
          <w:szCs w:val="24"/>
        </w:rPr>
        <w:t>Võimalikke riske, mis võivad kaasneda teadmatusest, aitavad maandada tõhus ja pidev infovahetus ning teavitustegevus.</w:t>
      </w:r>
    </w:p>
    <w:p w14:paraId="1D7EFD48" w14:textId="77777777" w:rsidR="006A29B3" w:rsidRPr="00CF39DD" w:rsidRDefault="006A29B3" w:rsidP="007E0942">
      <w:pPr>
        <w:spacing w:after="0" w:line="240" w:lineRule="auto"/>
        <w:jc w:val="both"/>
        <w:rPr>
          <w:rFonts w:ascii="Times New Roman" w:hAnsi="Times New Roman" w:cs="Times New Roman"/>
          <w:sz w:val="24"/>
          <w:szCs w:val="24"/>
        </w:rPr>
      </w:pPr>
    </w:p>
    <w:p w14:paraId="60B09B67" w14:textId="6D627CC9" w:rsidR="006A29B3" w:rsidRPr="00CF39DD" w:rsidRDefault="006A29B3" w:rsidP="005D0C33">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b/>
          <w:bCs/>
          <w:sz w:val="24"/>
          <w:szCs w:val="24"/>
        </w:rPr>
        <w:t>Järeldus mõju olulisuse kohta</w:t>
      </w:r>
      <w:r w:rsidRPr="00CF39DD">
        <w:rPr>
          <w:rFonts w:ascii="Times New Roman" w:hAnsi="Times New Roman" w:cs="Times New Roman"/>
          <w:sz w:val="24"/>
          <w:szCs w:val="24"/>
        </w:rPr>
        <w:t xml:space="preserve">: </w:t>
      </w:r>
      <w:r w:rsidR="00E4427A" w:rsidRPr="00CF39DD">
        <w:rPr>
          <w:rFonts w:ascii="Times New Roman" w:hAnsi="Times New Roman" w:cs="Times New Roman"/>
          <w:sz w:val="24"/>
          <w:szCs w:val="24"/>
        </w:rPr>
        <w:t xml:space="preserve">kuigi </w:t>
      </w:r>
      <w:r w:rsidR="00235BA3" w:rsidRPr="00CF39DD">
        <w:rPr>
          <w:rFonts w:ascii="Times New Roman" w:hAnsi="Times New Roman" w:cs="Times New Roman"/>
          <w:sz w:val="24"/>
          <w:szCs w:val="24"/>
        </w:rPr>
        <w:t xml:space="preserve">muudatustel </w:t>
      </w:r>
      <w:r w:rsidR="0038105C">
        <w:rPr>
          <w:rFonts w:ascii="Times New Roman" w:hAnsi="Times New Roman" w:cs="Times New Roman"/>
          <w:sz w:val="24"/>
          <w:szCs w:val="24"/>
        </w:rPr>
        <w:t xml:space="preserve">on sihtrühmale </w:t>
      </w:r>
      <w:r w:rsidR="00235BA3" w:rsidRPr="00CF39DD">
        <w:rPr>
          <w:rFonts w:ascii="Times New Roman" w:hAnsi="Times New Roman" w:cs="Times New Roman"/>
          <w:sz w:val="24"/>
          <w:szCs w:val="24"/>
        </w:rPr>
        <w:t>positiivne mõju (</w:t>
      </w:r>
      <w:r w:rsidR="006D070B">
        <w:rPr>
          <w:rFonts w:ascii="Times New Roman" w:hAnsi="Times New Roman" w:cs="Times New Roman"/>
          <w:sz w:val="24"/>
          <w:szCs w:val="24"/>
        </w:rPr>
        <w:t>väheneb töötajate ekspluateerimise risk</w:t>
      </w:r>
      <w:r w:rsidR="00235BA3" w:rsidRPr="00CF39DD">
        <w:rPr>
          <w:rFonts w:ascii="Times New Roman" w:hAnsi="Times New Roman" w:cs="Times New Roman"/>
          <w:sz w:val="24"/>
          <w:szCs w:val="24"/>
        </w:rPr>
        <w:t xml:space="preserve">), </w:t>
      </w:r>
      <w:r w:rsidR="0038105C" w:rsidRPr="0038105C">
        <w:rPr>
          <w:rFonts w:ascii="Times New Roman" w:hAnsi="Times New Roman" w:cs="Times New Roman"/>
          <w:color w:val="0070C0"/>
          <w:sz w:val="24"/>
          <w:szCs w:val="24"/>
        </w:rPr>
        <w:t>ei avalda need koondina</w:t>
      </w:r>
      <w:r w:rsidR="00E4427A" w:rsidRPr="0038105C">
        <w:rPr>
          <w:rFonts w:ascii="Times New Roman" w:hAnsi="Times New Roman" w:cs="Times New Roman"/>
          <w:color w:val="0070C0"/>
          <w:sz w:val="24"/>
          <w:szCs w:val="24"/>
        </w:rPr>
        <w:t xml:space="preserve"> </w:t>
      </w:r>
      <w:r w:rsidR="00E4427A" w:rsidRPr="00106DCF">
        <w:rPr>
          <w:rFonts w:ascii="Times New Roman" w:hAnsi="Times New Roman" w:cs="Times New Roman"/>
          <w:color w:val="0070C0"/>
          <w:sz w:val="24"/>
          <w:szCs w:val="24"/>
        </w:rPr>
        <w:t xml:space="preserve">sihtrühmale </w:t>
      </w:r>
      <w:r w:rsidR="00235BA3" w:rsidRPr="00106DCF">
        <w:rPr>
          <w:rFonts w:ascii="Times New Roman" w:hAnsi="Times New Roman" w:cs="Times New Roman"/>
          <w:color w:val="0070C0"/>
          <w:sz w:val="24"/>
          <w:szCs w:val="24"/>
        </w:rPr>
        <w:t xml:space="preserve">siiski </w:t>
      </w:r>
      <w:r w:rsidR="00E4427A" w:rsidRPr="00106DCF">
        <w:rPr>
          <w:rFonts w:ascii="Times New Roman" w:hAnsi="Times New Roman" w:cs="Times New Roman"/>
          <w:color w:val="0070C0"/>
          <w:sz w:val="24"/>
          <w:szCs w:val="24"/>
        </w:rPr>
        <w:t>olulist majandus</w:t>
      </w:r>
      <w:r w:rsidR="00E4427A" w:rsidRPr="00CF39DD">
        <w:rPr>
          <w:rFonts w:ascii="Times New Roman" w:hAnsi="Times New Roman" w:cs="Times New Roman"/>
          <w:color w:val="0070C0"/>
          <w:sz w:val="24"/>
          <w:szCs w:val="24"/>
        </w:rPr>
        <w:t>likku mõju</w:t>
      </w:r>
      <w:r w:rsidR="00E4427A" w:rsidRPr="00CF39DD">
        <w:rPr>
          <w:rFonts w:ascii="Times New Roman" w:hAnsi="Times New Roman" w:cs="Times New Roman"/>
          <w:sz w:val="24"/>
          <w:szCs w:val="24"/>
        </w:rPr>
        <w:t xml:space="preserve">. </w:t>
      </w:r>
    </w:p>
    <w:p w14:paraId="4A00A15F" w14:textId="77777777" w:rsidR="00A90AE3" w:rsidRPr="00CF39DD" w:rsidRDefault="00A90AE3" w:rsidP="005D0C33">
      <w:pPr>
        <w:spacing w:after="0" w:line="240" w:lineRule="auto"/>
        <w:jc w:val="both"/>
        <w:rPr>
          <w:rFonts w:ascii="Times New Roman" w:hAnsi="Times New Roman" w:cs="Times New Roman"/>
          <w:color w:val="000000" w:themeColor="text1"/>
          <w:sz w:val="24"/>
          <w:szCs w:val="24"/>
          <w:highlight w:val="yellow"/>
        </w:rPr>
      </w:pPr>
    </w:p>
    <w:p w14:paraId="2AF686BE" w14:textId="253F553A" w:rsidR="00C34128" w:rsidRPr="00CF39DD" w:rsidRDefault="00C34128" w:rsidP="005D0C33">
      <w:pPr>
        <w:keepNext/>
        <w:spacing w:after="0" w:line="240" w:lineRule="auto"/>
        <w:jc w:val="both"/>
        <w:rPr>
          <w:rFonts w:ascii="Times New Roman" w:hAnsi="Times New Roman" w:cs="Times New Roman"/>
          <w:b/>
          <w:sz w:val="24"/>
          <w:szCs w:val="24"/>
          <w:lang w:eastAsia="et-EE"/>
        </w:rPr>
      </w:pPr>
      <w:r w:rsidRPr="00CF39DD">
        <w:rPr>
          <w:rFonts w:ascii="Times New Roman" w:hAnsi="Times New Roman" w:cs="Times New Roman"/>
          <w:b/>
          <w:sz w:val="24"/>
          <w:szCs w:val="24"/>
          <w:lang w:eastAsia="et-EE"/>
        </w:rPr>
        <w:t>6.3.</w:t>
      </w:r>
      <w:r w:rsidR="006A29B3" w:rsidRPr="00CF39DD">
        <w:rPr>
          <w:rFonts w:ascii="Times New Roman" w:hAnsi="Times New Roman" w:cs="Times New Roman"/>
          <w:b/>
          <w:sz w:val="24"/>
          <w:szCs w:val="24"/>
          <w:lang w:eastAsia="et-EE"/>
        </w:rPr>
        <w:t>3</w:t>
      </w:r>
      <w:r w:rsidRPr="00CF39DD">
        <w:rPr>
          <w:rFonts w:ascii="Times New Roman" w:hAnsi="Times New Roman" w:cs="Times New Roman"/>
          <w:b/>
          <w:sz w:val="24"/>
          <w:szCs w:val="24"/>
          <w:lang w:eastAsia="et-EE"/>
        </w:rPr>
        <w:t>. Mõju riigiasutuste töökorraldusele</w:t>
      </w:r>
    </w:p>
    <w:p w14:paraId="4E9BDE9F" w14:textId="77777777" w:rsidR="00C34128" w:rsidRPr="00CF39DD" w:rsidRDefault="00C34128" w:rsidP="005D0C33">
      <w:pPr>
        <w:keepNext/>
        <w:spacing w:after="0" w:line="240" w:lineRule="auto"/>
        <w:jc w:val="both"/>
        <w:rPr>
          <w:rFonts w:ascii="Times New Roman" w:hAnsi="Times New Roman" w:cs="Times New Roman"/>
          <w:b/>
          <w:sz w:val="24"/>
          <w:szCs w:val="24"/>
          <w:lang w:eastAsia="et-EE"/>
        </w:rPr>
      </w:pPr>
    </w:p>
    <w:p w14:paraId="6F14579B" w14:textId="77777777" w:rsidR="00B747B2" w:rsidRDefault="00C34128" w:rsidP="005D0C33">
      <w:pPr>
        <w:spacing w:after="0" w:line="240" w:lineRule="auto"/>
        <w:jc w:val="both"/>
        <w:rPr>
          <w:rFonts w:ascii="Times New Roman" w:hAnsi="Times New Roman"/>
          <w:color w:val="000000" w:themeColor="text1"/>
          <w:sz w:val="24"/>
          <w:szCs w:val="24"/>
        </w:rPr>
      </w:pPr>
      <w:r w:rsidRPr="00B51AA2">
        <w:rPr>
          <w:rFonts w:ascii="Times New Roman" w:hAnsi="Times New Roman"/>
          <w:sz w:val="24"/>
          <w:u w:val="single"/>
        </w:rPr>
        <w:t>Sihtrühm</w:t>
      </w:r>
      <w:r w:rsidRPr="00B51AA2">
        <w:rPr>
          <w:rFonts w:ascii="Times New Roman" w:hAnsi="Times New Roman" w:cs="Times New Roman"/>
          <w:sz w:val="24"/>
          <w:szCs w:val="24"/>
        </w:rPr>
        <w:t xml:space="preserve">: </w:t>
      </w:r>
      <w:r w:rsidR="00491709" w:rsidRPr="00B51AA2">
        <w:rPr>
          <w:rFonts w:ascii="Times New Roman" w:hAnsi="Times New Roman"/>
          <w:color w:val="000000" w:themeColor="text1"/>
          <w:sz w:val="24"/>
          <w:szCs w:val="24"/>
        </w:rPr>
        <w:t xml:space="preserve">PPA ametnikud, kes teevad elamisloa eel- ja järelkontrolli, s.o umbes 250 ametnikku. </w:t>
      </w:r>
    </w:p>
    <w:p w14:paraId="2530D7BC" w14:textId="0A243FAA" w:rsidR="00491709" w:rsidRPr="00CF39DD" w:rsidRDefault="00491709" w:rsidP="005D0C33">
      <w:pPr>
        <w:spacing w:after="0" w:line="240" w:lineRule="auto"/>
        <w:jc w:val="both"/>
        <w:rPr>
          <w:rFonts w:ascii="Times New Roman" w:eastAsia="Arial Unicode MS" w:hAnsi="Times New Roman" w:cs="Times New Roman"/>
          <w:sz w:val="24"/>
          <w:szCs w:val="24"/>
          <w:u w:color="000000"/>
          <w:lang w:eastAsia="et-EE"/>
        </w:rPr>
      </w:pPr>
      <w:proofErr w:type="spellStart"/>
      <w:r w:rsidRPr="00B51AA2">
        <w:rPr>
          <w:rFonts w:ascii="Times New Roman" w:eastAsia="Arial Unicode MS" w:hAnsi="Times New Roman" w:cs="Times New Roman"/>
          <w:sz w:val="24"/>
          <w:szCs w:val="24"/>
          <w:u w:color="000000"/>
          <w:lang w:eastAsia="et-EE"/>
        </w:rPr>
        <w:t>PPA-s</w:t>
      </w:r>
      <w:proofErr w:type="spellEnd"/>
      <w:r w:rsidRPr="00B51AA2">
        <w:rPr>
          <w:rFonts w:ascii="Times New Roman" w:eastAsia="Arial Unicode MS" w:hAnsi="Times New Roman" w:cs="Times New Roman"/>
          <w:sz w:val="24"/>
          <w:szCs w:val="24"/>
          <w:u w:color="000000"/>
          <w:lang w:eastAsia="et-EE"/>
        </w:rPr>
        <w:t xml:space="preserve"> töötab 2024. aasta seisuga 4504 teenistujat. Võttes arvesse PPA teenistujate koguarvu ja asjaolu, et mõjutatud teenistujatel on peale töökoha vahetamise registreerimise ka muid ülesandeid, on sihtrühm </w:t>
      </w:r>
      <w:r w:rsidRPr="00B51AA2">
        <w:rPr>
          <w:rFonts w:ascii="Times New Roman" w:eastAsia="Arial Unicode MS" w:hAnsi="Times New Roman" w:cs="Times New Roman"/>
          <w:b/>
          <w:bCs/>
          <w:sz w:val="24"/>
          <w:szCs w:val="24"/>
          <w:u w:color="000000"/>
          <w:lang w:eastAsia="et-EE"/>
        </w:rPr>
        <w:t>väike</w:t>
      </w:r>
      <w:r w:rsidRPr="00B51AA2">
        <w:rPr>
          <w:rFonts w:ascii="Times New Roman" w:eastAsia="Arial Unicode MS" w:hAnsi="Times New Roman" w:cs="Times New Roman"/>
          <w:sz w:val="24"/>
          <w:szCs w:val="24"/>
          <w:u w:color="000000"/>
          <w:lang w:eastAsia="et-EE"/>
        </w:rPr>
        <w:t>.</w:t>
      </w:r>
    </w:p>
    <w:p w14:paraId="7BFE9363" w14:textId="77777777" w:rsidR="00491709" w:rsidRPr="00CF39DD" w:rsidRDefault="00491709" w:rsidP="005D0C33">
      <w:pPr>
        <w:spacing w:after="0" w:line="240" w:lineRule="auto"/>
        <w:jc w:val="both"/>
        <w:rPr>
          <w:rFonts w:ascii="Times New Roman" w:hAnsi="Times New Roman" w:cs="Times New Roman"/>
          <w:sz w:val="24"/>
          <w:szCs w:val="24"/>
          <w:highlight w:val="yellow"/>
        </w:rPr>
      </w:pPr>
    </w:p>
    <w:p w14:paraId="3FA6916E" w14:textId="77777777" w:rsidR="00491709" w:rsidRPr="00CF39DD" w:rsidRDefault="00491709" w:rsidP="005D0C33">
      <w:pPr>
        <w:spacing w:after="0" w:line="240" w:lineRule="auto"/>
        <w:jc w:val="both"/>
        <w:rPr>
          <w:rFonts w:ascii="Times New Roman" w:hAnsi="Times New Roman"/>
          <w:color w:val="000000" w:themeColor="text1"/>
          <w:sz w:val="24"/>
          <w:szCs w:val="24"/>
        </w:rPr>
      </w:pPr>
      <w:r w:rsidRPr="00CF39DD">
        <w:rPr>
          <w:rFonts w:ascii="Times New Roman" w:hAnsi="Times New Roman"/>
          <w:sz w:val="24"/>
          <w:szCs w:val="24"/>
          <w:u w:val="single"/>
        </w:rPr>
        <w:t>Mõju ulatus</w:t>
      </w:r>
      <w:r w:rsidRPr="00CF39DD">
        <w:rPr>
          <w:rFonts w:ascii="Times New Roman" w:hAnsi="Times New Roman"/>
          <w:sz w:val="24"/>
          <w:szCs w:val="24"/>
        </w:rPr>
        <w:t xml:space="preserve"> on </w:t>
      </w:r>
      <w:r w:rsidRPr="00CF39DD">
        <w:rPr>
          <w:rFonts w:ascii="Times New Roman" w:hAnsi="Times New Roman"/>
          <w:b/>
          <w:bCs/>
          <w:sz w:val="24"/>
          <w:szCs w:val="24"/>
        </w:rPr>
        <w:t>väike</w:t>
      </w:r>
      <w:r w:rsidRPr="00CF39DD">
        <w:rPr>
          <w:rFonts w:ascii="Times New Roman" w:hAnsi="Times New Roman"/>
          <w:color w:val="000000" w:themeColor="text1"/>
          <w:sz w:val="24"/>
          <w:szCs w:val="24"/>
        </w:rPr>
        <w:t xml:space="preserve">. </w:t>
      </w:r>
    </w:p>
    <w:p w14:paraId="0D42E47A" w14:textId="2FB85726" w:rsidR="00B16505" w:rsidRPr="00CF39DD" w:rsidRDefault="008A0BF0" w:rsidP="005D0C33">
      <w:pPr>
        <w:pStyle w:val="Loendilik"/>
        <w:numPr>
          <w:ilvl w:val="0"/>
          <w:numId w:val="22"/>
        </w:numPr>
        <w:jc w:val="both"/>
      </w:pPr>
      <w:r>
        <w:rPr>
          <w:rFonts w:ascii="Times New Roman" w:hAnsi="Times New Roman"/>
          <w:sz w:val="24"/>
          <w:szCs w:val="24"/>
        </w:rPr>
        <w:t>M</w:t>
      </w:r>
      <w:r w:rsidR="00B16505" w:rsidRPr="00CF39DD">
        <w:rPr>
          <w:rFonts w:ascii="Times New Roman" w:hAnsi="Times New Roman"/>
          <w:sz w:val="24"/>
          <w:szCs w:val="24"/>
        </w:rPr>
        <w:t xml:space="preserve">uudatused, mille kohaselt kehtestatakse karistused tööandjale, kes on välismaalaselt töötamiseks </w:t>
      </w:r>
      <w:r w:rsidR="006618A1">
        <w:rPr>
          <w:rFonts w:ascii="Times New Roman" w:hAnsi="Times New Roman"/>
          <w:sz w:val="24"/>
          <w:szCs w:val="24"/>
        </w:rPr>
        <w:t>antud</w:t>
      </w:r>
      <w:r w:rsidR="00B16505" w:rsidRPr="00CF39DD">
        <w:rPr>
          <w:rFonts w:ascii="Times New Roman" w:hAnsi="Times New Roman"/>
          <w:sz w:val="24"/>
          <w:szCs w:val="24"/>
        </w:rPr>
        <w:t xml:space="preserve"> elamisloa taotluse riigilõivu sisse nõudnud, </w:t>
      </w:r>
      <w:r>
        <w:rPr>
          <w:rFonts w:ascii="Times New Roman" w:hAnsi="Times New Roman"/>
          <w:sz w:val="24"/>
          <w:szCs w:val="24"/>
        </w:rPr>
        <w:t xml:space="preserve">toovad </w:t>
      </w:r>
      <w:proofErr w:type="spellStart"/>
      <w:r w:rsidR="00B16505" w:rsidRPr="00CF39DD">
        <w:rPr>
          <w:rFonts w:ascii="Times New Roman" w:hAnsi="Times New Roman"/>
          <w:sz w:val="24"/>
          <w:szCs w:val="24"/>
        </w:rPr>
        <w:t>PPA-le</w:t>
      </w:r>
      <w:proofErr w:type="spellEnd"/>
      <w:r w:rsidR="00B16505" w:rsidRPr="00CF39DD">
        <w:rPr>
          <w:rFonts w:ascii="Times New Roman" w:hAnsi="Times New Roman"/>
          <w:sz w:val="24"/>
          <w:szCs w:val="24"/>
        </w:rPr>
        <w:t xml:space="preserve"> kaasa mõningase töökoormuse kasvu. Kuna muudatuste järgselt võib PPA karistada tööandjat rahatrahviga, siis peab PPA edaspidi hakkama läbi viima vastavaid trahvi määramise toiminguid.</w:t>
      </w:r>
    </w:p>
    <w:p w14:paraId="43BF12EA" w14:textId="65FBED65" w:rsidR="00491709" w:rsidRPr="00CF39DD" w:rsidRDefault="00491709" w:rsidP="005D0C33">
      <w:pPr>
        <w:pStyle w:val="Loendilik"/>
        <w:numPr>
          <w:ilvl w:val="0"/>
          <w:numId w:val="22"/>
        </w:numPr>
        <w:jc w:val="both"/>
        <w:rPr>
          <w:rFonts w:ascii="Times New Roman" w:hAnsi="Times New Roman"/>
          <w:sz w:val="24"/>
          <w:szCs w:val="24"/>
        </w:rPr>
      </w:pPr>
      <w:r w:rsidRPr="00CF39DD">
        <w:rPr>
          <w:rFonts w:ascii="Times New Roman" w:hAnsi="Times New Roman"/>
          <w:sz w:val="24"/>
          <w:szCs w:val="24"/>
        </w:rPr>
        <w:t>Muudatus, millega laiendatakse Eestis töötamise õigust VMS</w:t>
      </w:r>
      <w:r w:rsidR="005D0C33">
        <w:rPr>
          <w:rFonts w:ascii="Times New Roman" w:hAnsi="Times New Roman"/>
          <w:sz w:val="24"/>
          <w:szCs w:val="24"/>
        </w:rPr>
        <w:t>-i</w:t>
      </w:r>
      <w:r w:rsidRPr="00CF39DD">
        <w:rPr>
          <w:rFonts w:ascii="Times New Roman" w:hAnsi="Times New Roman"/>
          <w:sz w:val="24"/>
          <w:szCs w:val="24"/>
        </w:rPr>
        <w:t xml:space="preserve"> § 130 alusel viibivatele välismaalastele,</w:t>
      </w:r>
      <w:r w:rsidR="00B16505" w:rsidRPr="00CF39DD">
        <w:rPr>
          <w:rFonts w:ascii="Times New Roman" w:hAnsi="Times New Roman"/>
          <w:sz w:val="24"/>
          <w:szCs w:val="24"/>
        </w:rPr>
        <w:t xml:space="preserve"> PPA töökoormusele</w:t>
      </w:r>
      <w:r w:rsidRPr="00CF39DD">
        <w:rPr>
          <w:rFonts w:ascii="Times New Roman" w:hAnsi="Times New Roman"/>
          <w:sz w:val="24"/>
          <w:szCs w:val="24"/>
        </w:rPr>
        <w:t xml:space="preserve"> olulist mõju ei avalda, kuna kehtiv õigus viiakse kooskõlla praktikaga. </w:t>
      </w:r>
    </w:p>
    <w:p w14:paraId="13F1254E" w14:textId="14457201" w:rsidR="00491709" w:rsidRPr="00CF39DD" w:rsidRDefault="00491709" w:rsidP="005D0C33">
      <w:pPr>
        <w:spacing w:after="0" w:line="240" w:lineRule="auto"/>
        <w:jc w:val="both"/>
        <w:rPr>
          <w:rFonts w:ascii="Times New Roman" w:hAnsi="Times New Roman" w:cs="Times New Roman"/>
          <w:sz w:val="24"/>
          <w:szCs w:val="24"/>
          <w:highlight w:val="yellow"/>
        </w:rPr>
      </w:pPr>
    </w:p>
    <w:p w14:paraId="2FC7E1D2" w14:textId="77777777" w:rsidR="008C134B" w:rsidRPr="00CF39DD" w:rsidRDefault="008C134B" w:rsidP="005D0C33">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Mõju avaldumise sagedus</w:t>
      </w:r>
      <w:r w:rsidRPr="00CF39DD">
        <w:rPr>
          <w:rFonts w:ascii="Times New Roman" w:hAnsi="Times New Roman" w:cs="Times New Roman"/>
          <w:color w:val="000000" w:themeColor="text1"/>
          <w:sz w:val="24"/>
          <w:szCs w:val="24"/>
        </w:rPr>
        <w:t xml:space="preserve"> </w:t>
      </w:r>
      <w:r w:rsidRPr="00CF39DD">
        <w:rPr>
          <w:rFonts w:ascii="Times New Roman" w:hAnsi="Times New Roman" w:cs="Times New Roman"/>
          <w:bCs/>
          <w:iCs/>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kuna ei muudeta riigiasutuste põhiülesandeid ja töö</w:t>
      </w:r>
      <w:r w:rsidRPr="00CF39DD">
        <w:rPr>
          <w:rFonts w:ascii="Times New Roman" w:hAnsi="Times New Roman" w:cs="Times New Roman"/>
          <w:color w:val="000000" w:themeColor="text1"/>
          <w:sz w:val="24"/>
          <w:szCs w:val="24"/>
        </w:rPr>
        <w:softHyphen/>
        <w:t>korraldusmuudatused on ühekordsed.</w:t>
      </w:r>
    </w:p>
    <w:p w14:paraId="222EF31B" w14:textId="77777777" w:rsidR="008C134B" w:rsidRPr="00CF39DD" w:rsidRDefault="008C134B" w:rsidP="005D0C33">
      <w:pPr>
        <w:spacing w:after="0" w:line="240" w:lineRule="auto"/>
        <w:jc w:val="both"/>
        <w:rPr>
          <w:rFonts w:ascii="Times New Roman" w:hAnsi="Times New Roman" w:cs="Times New Roman"/>
          <w:sz w:val="24"/>
          <w:szCs w:val="24"/>
        </w:rPr>
      </w:pPr>
    </w:p>
    <w:p w14:paraId="7E312706" w14:textId="40485F63" w:rsidR="008C134B" w:rsidRPr="00CF39DD" w:rsidRDefault="008C134B" w:rsidP="005D0C33">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color w:val="000000" w:themeColor="text1"/>
          <w:sz w:val="24"/>
          <w:szCs w:val="24"/>
        </w:rPr>
        <w:t xml:space="preserve"> 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Riski, et muudatustest ei olda teadlikud ja neid ei rakendata eesmärgipäraselt, aitavad maandada tõhus ja pidev teavitus </w:t>
      </w:r>
      <w:r w:rsidR="005D0C33">
        <w:rPr>
          <w:rFonts w:ascii="Times New Roman" w:hAnsi="Times New Roman" w:cs="Times New Roman"/>
          <w:color w:val="000000" w:themeColor="text1"/>
          <w:sz w:val="24"/>
          <w:szCs w:val="24"/>
        </w:rPr>
        <w:t>ning</w:t>
      </w:r>
      <w:r w:rsidRPr="00CF39DD">
        <w:rPr>
          <w:rFonts w:ascii="Times New Roman" w:hAnsi="Times New Roman" w:cs="Times New Roman"/>
          <w:color w:val="000000" w:themeColor="text1"/>
          <w:sz w:val="24"/>
          <w:szCs w:val="24"/>
        </w:rPr>
        <w:t xml:space="preserve"> koolitus.</w:t>
      </w:r>
    </w:p>
    <w:p w14:paraId="3EB317AD" w14:textId="77777777" w:rsidR="008C134B" w:rsidRPr="00CF39DD" w:rsidRDefault="008C134B" w:rsidP="005D0C33">
      <w:pPr>
        <w:spacing w:after="0" w:line="240" w:lineRule="auto"/>
        <w:jc w:val="both"/>
        <w:rPr>
          <w:rFonts w:ascii="Times New Roman" w:hAnsi="Times New Roman" w:cs="Times New Roman"/>
          <w:sz w:val="24"/>
          <w:szCs w:val="24"/>
        </w:rPr>
      </w:pPr>
    </w:p>
    <w:p w14:paraId="62ED2999" w14:textId="77777777" w:rsidR="00D0288D" w:rsidRDefault="008C134B" w:rsidP="00D0288D">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b/>
          <w:bCs/>
          <w:sz w:val="24"/>
          <w:szCs w:val="24"/>
        </w:rPr>
        <w:lastRenderedPageBreak/>
        <w:t>Järeldus mõju olulisuse kohta</w:t>
      </w:r>
      <w:r w:rsidRPr="00CF39DD">
        <w:rPr>
          <w:rFonts w:ascii="Times New Roman" w:hAnsi="Times New Roman" w:cs="Times New Roman"/>
          <w:sz w:val="24"/>
          <w:szCs w:val="24"/>
        </w:rPr>
        <w:t>: mu</w:t>
      </w:r>
      <w:r w:rsidRPr="00CF39DD">
        <w:rPr>
          <w:rFonts w:ascii="Times New Roman" w:hAnsi="Times New Roman" w:cs="Times New Roman"/>
          <w:color w:val="000000" w:themeColor="text1"/>
          <w:sz w:val="24"/>
          <w:szCs w:val="24"/>
        </w:rPr>
        <w:t xml:space="preserve">udatusega kaasneb sihtrühmale </w:t>
      </w:r>
      <w:r w:rsidRPr="00CF39DD">
        <w:rPr>
          <w:rFonts w:ascii="Times New Roman" w:hAnsi="Times New Roman" w:cs="Times New Roman"/>
          <w:color w:val="0070C0"/>
          <w:sz w:val="24"/>
          <w:szCs w:val="24"/>
        </w:rPr>
        <w:t>negatiivne mõju</w:t>
      </w:r>
      <w:r w:rsidRPr="00CF39DD">
        <w:rPr>
          <w:rFonts w:ascii="Times New Roman" w:hAnsi="Times New Roman" w:cs="Times New Roman"/>
          <w:color w:val="000000" w:themeColor="text1"/>
          <w:sz w:val="24"/>
          <w:szCs w:val="24"/>
        </w:rPr>
        <w:t>, kuna suureneb PPA töökoormus. Võttes arvesse mõjutatud teenistujate arvu ning et PPA põhiülesanded ei muutu, ei avalda muudatused siiski olulist mõju.</w:t>
      </w:r>
    </w:p>
    <w:p w14:paraId="230EE6AA" w14:textId="77777777" w:rsidR="00D0288D" w:rsidRDefault="00D0288D" w:rsidP="00D0288D">
      <w:pPr>
        <w:spacing w:after="0" w:line="240" w:lineRule="auto"/>
        <w:jc w:val="both"/>
        <w:rPr>
          <w:rFonts w:ascii="Times New Roman" w:hAnsi="Times New Roman" w:cs="Times New Roman"/>
          <w:color w:val="000000" w:themeColor="text1"/>
          <w:sz w:val="24"/>
          <w:szCs w:val="24"/>
        </w:rPr>
      </w:pPr>
    </w:p>
    <w:p w14:paraId="7FB7A6D8" w14:textId="77777777" w:rsidR="00D0288D" w:rsidRDefault="00C34128" w:rsidP="00D0288D">
      <w:pPr>
        <w:spacing w:after="0" w:line="240" w:lineRule="auto"/>
        <w:jc w:val="both"/>
        <w:rPr>
          <w:rFonts w:ascii="Times New Roman" w:hAnsi="Times New Roman" w:cs="Times New Roman"/>
          <w:color w:val="000000" w:themeColor="text1"/>
          <w:sz w:val="24"/>
          <w:szCs w:val="24"/>
        </w:rPr>
      </w:pPr>
      <w:r w:rsidRPr="000E37DF">
        <w:rPr>
          <w:rFonts w:ascii="Times New Roman" w:hAnsi="Times New Roman" w:cs="Times New Roman"/>
          <w:b/>
          <w:bCs/>
          <w:sz w:val="26"/>
          <w:szCs w:val="26"/>
        </w:rPr>
        <w:t>6.4. Võrdse kohtlemise sätted</w:t>
      </w:r>
    </w:p>
    <w:p w14:paraId="6A63F61D" w14:textId="77777777" w:rsidR="00D0288D" w:rsidRDefault="00D0288D" w:rsidP="00D0288D">
      <w:pPr>
        <w:spacing w:after="0" w:line="240" w:lineRule="auto"/>
        <w:jc w:val="both"/>
        <w:rPr>
          <w:rFonts w:ascii="Times New Roman" w:hAnsi="Times New Roman" w:cs="Times New Roman"/>
          <w:color w:val="000000" w:themeColor="text1"/>
          <w:sz w:val="24"/>
          <w:szCs w:val="24"/>
        </w:rPr>
      </w:pPr>
    </w:p>
    <w:p w14:paraId="5FCA4C50" w14:textId="4388990A" w:rsidR="004E6598" w:rsidRPr="00D0288D" w:rsidRDefault="004E6598" w:rsidP="00D0288D">
      <w:pPr>
        <w:spacing w:after="0" w:line="240" w:lineRule="auto"/>
        <w:jc w:val="both"/>
        <w:rPr>
          <w:rFonts w:ascii="Times New Roman" w:hAnsi="Times New Roman" w:cs="Times New Roman"/>
          <w:color w:val="000000" w:themeColor="text1"/>
          <w:sz w:val="24"/>
          <w:szCs w:val="24"/>
        </w:rPr>
      </w:pPr>
      <w:r w:rsidRPr="000E37DF">
        <w:rPr>
          <w:rFonts w:ascii="Times New Roman" w:hAnsi="Times New Roman" w:cs="Times New Roman"/>
          <w:b/>
          <w:bCs/>
          <w:sz w:val="24"/>
          <w:szCs w:val="24"/>
        </w:rPr>
        <w:t>6.4.1 Sotsiaalne mõju</w:t>
      </w:r>
    </w:p>
    <w:p w14:paraId="3613D147" w14:textId="77777777" w:rsidR="005D0C33" w:rsidRPr="000E37DF" w:rsidRDefault="005D0C33" w:rsidP="005D0C33">
      <w:pPr>
        <w:keepNext/>
        <w:spacing w:after="0" w:line="240" w:lineRule="auto"/>
        <w:jc w:val="both"/>
        <w:rPr>
          <w:rFonts w:ascii="Times New Roman" w:hAnsi="Times New Roman" w:cs="Times New Roman"/>
          <w:b/>
          <w:bCs/>
          <w:sz w:val="24"/>
          <w:szCs w:val="24"/>
        </w:rPr>
      </w:pPr>
    </w:p>
    <w:p w14:paraId="6EDE87E1" w14:textId="14409C13" w:rsidR="004E6598" w:rsidRPr="000E37DF" w:rsidRDefault="004E6598" w:rsidP="005D0C33">
      <w:pPr>
        <w:keepNext/>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u w:val="single"/>
        </w:rPr>
        <w:t>Sihtrühm</w:t>
      </w:r>
      <w:r w:rsidRPr="000E37DF">
        <w:rPr>
          <w:rFonts w:ascii="Times New Roman" w:hAnsi="Times New Roman" w:cs="Times New Roman"/>
          <w:sz w:val="24"/>
          <w:szCs w:val="24"/>
        </w:rPr>
        <w:t>: Lühiajalise töötamise eesmärgil välja</w:t>
      </w:r>
      <w:r w:rsidR="00F32D46">
        <w:rPr>
          <w:rFonts w:ascii="Times New Roman" w:hAnsi="Times New Roman" w:cs="Times New Roman"/>
          <w:sz w:val="24"/>
          <w:szCs w:val="24"/>
        </w:rPr>
        <w:t xml:space="preserve"> </w:t>
      </w:r>
      <w:r w:rsidRPr="000E37DF">
        <w:rPr>
          <w:rFonts w:ascii="Times New Roman" w:hAnsi="Times New Roman" w:cs="Times New Roman"/>
          <w:sz w:val="24"/>
          <w:szCs w:val="24"/>
        </w:rPr>
        <w:t>antud pikaajalise viisa alusel töötavad kolmandate riikide kodanikud.</w:t>
      </w:r>
    </w:p>
    <w:p w14:paraId="5EAF4FB9" w14:textId="77777777" w:rsidR="00D0288D" w:rsidRDefault="00D0288D" w:rsidP="005D0C33">
      <w:pPr>
        <w:keepNext/>
        <w:spacing w:after="0" w:line="240" w:lineRule="auto"/>
        <w:jc w:val="both"/>
        <w:rPr>
          <w:rFonts w:ascii="Times New Roman" w:hAnsi="Times New Roman" w:cs="Times New Roman"/>
          <w:sz w:val="24"/>
          <w:szCs w:val="24"/>
        </w:rPr>
      </w:pPr>
    </w:p>
    <w:p w14:paraId="2D29925D" w14:textId="0DB02F9D" w:rsidR="00D0288D" w:rsidRDefault="004E6598" w:rsidP="005D0C33">
      <w:pPr>
        <w:keepNext/>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rPr>
        <w:t>Direktiivi ülevõtmisega laiendatakse sotsiaalkindlustushüvitiste subjektide ringi lühiajalise töötamise eesmärgil välja</w:t>
      </w:r>
      <w:r w:rsidR="00F32D46">
        <w:rPr>
          <w:rFonts w:ascii="Times New Roman" w:hAnsi="Times New Roman" w:cs="Times New Roman"/>
          <w:sz w:val="24"/>
          <w:szCs w:val="24"/>
        </w:rPr>
        <w:t xml:space="preserve"> </w:t>
      </w:r>
      <w:r w:rsidRPr="000E37DF">
        <w:rPr>
          <w:rFonts w:ascii="Times New Roman" w:hAnsi="Times New Roman" w:cs="Times New Roman"/>
          <w:sz w:val="24"/>
          <w:szCs w:val="24"/>
        </w:rPr>
        <w:t>antud pikaajalise viisa alusel töötavatele kolmandate riikide kodanikele, et tagada nende võrdne kohtlemine. Pikaajalisi viisasid lühiajalise töötamise eesmärgil on aastate jooksul antud välja alljärgnevalt:</w:t>
      </w:r>
    </w:p>
    <w:p w14:paraId="506E331C" w14:textId="77777777" w:rsidR="00D0288D" w:rsidRPr="00D0288D" w:rsidRDefault="00D0288D" w:rsidP="005D0C33">
      <w:pPr>
        <w:keepNext/>
        <w:spacing w:after="0" w:line="240" w:lineRule="auto"/>
        <w:jc w:val="both"/>
        <w:rPr>
          <w:rFonts w:ascii="Times New Roman" w:hAnsi="Times New Roman" w:cs="Times New Roman"/>
          <w:sz w:val="24"/>
          <w:szCs w:val="24"/>
        </w:rPr>
      </w:pPr>
    </w:p>
    <w:p w14:paraId="6E2C6AA0" w14:textId="293FBEC3" w:rsidR="004E6598" w:rsidRPr="000E37DF" w:rsidRDefault="004E6598" w:rsidP="005D0C33">
      <w:pPr>
        <w:keepNext/>
        <w:spacing w:after="0" w:line="240" w:lineRule="auto"/>
        <w:jc w:val="both"/>
        <w:rPr>
          <w:rFonts w:ascii="Times New Roman" w:hAnsi="Times New Roman" w:cs="Times New Roman"/>
          <w:b/>
          <w:bCs/>
          <w:sz w:val="24"/>
          <w:szCs w:val="24"/>
        </w:rPr>
      </w:pPr>
      <w:r w:rsidRPr="000E37DF">
        <w:rPr>
          <w:rFonts w:ascii="Times New Roman" w:hAnsi="Times New Roman" w:cs="Times New Roman"/>
          <w:b/>
          <w:bCs/>
          <w:sz w:val="24"/>
          <w:szCs w:val="24"/>
        </w:rPr>
        <w:t>Tabel</w:t>
      </w:r>
      <w:r w:rsidR="00572B4B" w:rsidRPr="000E37DF">
        <w:rPr>
          <w:rFonts w:ascii="Times New Roman" w:hAnsi="Times New Roman" w:cs="Times New Roman"/>
          <w:b/>
          <w:bCs/>
          <w:sz w:val="24"/>
          <w:szCs w:val="24"/>
        </w:rPr>
        <w:t xml:space="preserve"> 12</w:t>
      </w:r>
      <w:r w:rsidRPr="000E37DF">
        <w:rPr>
          <w:rFonts w:ascii="Times New Roman" w:hAnsi="Times New Roman" w:cs="Times New Roman"/>
          <w:b/>
          <w:bCs/>
          <w:sz w:val="24"/>
          <w:szCs w:val="24"/>
        </w:rPr>
        <w:t>. Pikaajalised viisad lühiajalise töötamise eesmärgil taotleja soo lõikes</w:t>
      </w:r>
    </w:p>
    <w:tbl>
      <w:tblPr>
        <w:tblW w:w="9062" w:type="dxa"/>
        <w:tblLayout w:type="fixed"/>
        <w:tblLook w:val="04A0" w:firstRow="1" w:lastRow="0" w:firstColumn="1" w:lastColumn="0" w:noHBand="0" w:noVBand="1"/>
      </w:tblPr>
      <w:tblGrid>
        <w:gridCol w:w="2710"/>
        <w:gridCol w:w="1391"/>
        <w:gridCol w:w="1276"/>
        <w:gridCol w:w="1276"/>
        <w:gridCol w:w="1275"/>
        <w:gridCol w:w="1134"/>
      </w:tblGrid>
      <w:tr w:rsidR="004E6598" w:rsidRPr="000E37DF" w14:paraId="268C9931" w14:textId="77777777" w:rsidTr="00152DCB">
        <w:trPr>
          <w:trHeight w:val="270"/>
        </w:trPr>
        <w:tc>
          <w:tcPr>
            <w:tcW w:w="271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903718A" w14:textId="77777777" w:rsidR="004E6598" w:rsidRPr="000E37DF" w:rsidRDefault="004E6598" w:rsidP="005D0C33">
            <w:pPr>
              <w:spacing w:after="0" w:line="240" w:lineRule="auto"/>
            </w:pPr>
          </w:p>
        </w:tc>
        <w:tc>
          <w:tcPr>
            <w:tcW w:w="1391"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542786E2"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2020</w:t>
            </w:r>
          </w:p>
        </w:tc>
        <w:tc>
          <w:tcPr>
            <w:tcW w:w="1276"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0B6E7E72"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2021</w:t>
            </w:r>
          </w:p>
        </w:tc>
        <w:tc>
          <w:tcPr>
            <w:tcW w:w="1276"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28F595EF"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2022</w:t>
            </w:r>
          </w:p>
        </w:tc>
        <w:tc>
          <w:tcPr>
            <w:tcW w:w="1275"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7085C657"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2023</w:t>
            </w:r>
          </w:p>
        </w:tc>
        <w:tc>
          <w:tcPr>
            <w:tcW w:w="1134"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5716F39C"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2024</w:t>
            </w:r>
          </w:p>
        </w:tc>
      </w:tr>
      <w:tr w:rsidR="004E6598" w:rsidRPr="000E37DF" w14:paraId="49E88539" w14:textId="77777777" w:rsidTr="00152DCB">
        <w:trPr>
          <w:trHeight w:val="255"/>
        </w:trPr>
        <w:tc>
          <w:tcPr>
            <w:tcW w:w="27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bottom"/>
          </w:tcPr>
          <w:p w14:paraId="7ADDA764"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M</w:t>
            </w:r>
          </w:p>
        </w:tc>
        <w:tc>
          <w:tcPr>
            <w:tcW w:w="1391"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46BA92E"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11 740</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1461B4F"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17 018</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9927820"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9 567</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3170F9B"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2 941</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6BE9F0D"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2 121</w:t>
            </w:r>
          </w:p>
        </w:tc>
      </w:tr>
      <w:tr w:rsidR="004E6598" w:rsidRPr="000E37DF" w14:paraId="167F0434" w14:textId="77777777" w:rsidTr="00152DCB">
        <w:trPr>
          <w:trHeight w:val="255"/>
        </w:trPr>
        <w:tc>
          <w:tcPr>
            <w:tcW w:w="27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bottom"/>
          </w:tcPr>
          <w:p w14:paraId="784BAAD4"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N</w:t>
            </w:r>
          </w:p>
        </w:tc>
        <w:tc>
          <w:tcPr>
            <w:tcW w:w="1391"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9E58007"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2 369</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46D4D81"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3 588</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0433A36"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1 812</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1E1CF61F"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589</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81AC832"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477</w:t>
            </w:r>
          </w:p>
        </w:tc>
      </w:tr>
      <w:tr w:rsidR="004E6598" w:rsidRPr="000E37DF" w14:paraId="7849502E" w14:textId="77777777" w:rsidTr="00152DCB">
        <w:trPr>
          <w:trHeight w:val="255"/>
        </w:trPr>
        <w:tc>
          <w:tcPr>
            <w:tcW w:w="271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1D0F0CC" w14:textId="38DCABB4" w:rsidR="004E6598" w:rsidRPr="000E37DF" w:rsidRDefault="004E6598" w:rsidP="005D0C33">
            <w:pPr>
              <w:spacing w:after="0" w:line="240" w:lineRule="auto"/>
              <w:rPr>
                <w:rFonts w:ascii="Times New Roman" w:hAnsi="Times New Roman" w:cs="Times New Roman"/>
                <w:b/>
                <w:bCs/>
                <w:sz w:val="24"/>
                <w:szCs w:val="24"/>
              </w:rPr>
            </w:pPr>
            <w:r w:rsidRPr="000E37DF">
              <w:rPr>
                <w:rFonts w:ascii="Times New Roman" w:hAnsi="Times New Roman" w:cs="Times New Roman"/>
                <w:b/>
                <w:bCs/>
                <w:sz w:val="24"/>
                <w:szCs w:val="24"/>
              </w:rPr>
              <w:t>Kokku</w:t>
            </w:r>
          </w:p>
        </w:tc>
        <w:tc>
          <w:tcPr>
            <w:tcW w:w="13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7B27489"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14 109</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42D8EFA"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20 606</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2D2D32E"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11 379</w:t>
            </w:r>
          </w:p>
        </w:tc>
        <w:tc>
          <w:tcPr>
            <w:tcW w:w="12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CFC54B2"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3 530</w:t>
            </w:r>
          </w:p>
        </w:tc>
        <w:tc>
          <w:tcPr>
            <w:tcW w:w="113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749E0FE"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2 598</w:t>
            </w:r>
          </w:p>
        </w:tc>
      </w:tr>
    </w:tbl>
    <w:p w14:paraId="2F95E1BC" w14:textId="53E7BDD9" w:rsidR="004E6598" w:rsidRPr="002F6381" w:rsidRDefault="004E6598" w:rsidP="005D0C33">
      <w:pPr>
        <w:keepNext/>
        <w:spacing w:after="0" w:line="240" w:lineRule="auto"/>
        <w:jc w:val="both"/>
        <w:rPr>
          <w:rFonts w:ascii="Times New Roman" w:hAnsi="Times New Roman" w:cs="Times New Roman"/>
        </w:rPr>
      </w:pPr>
      <w:r w:rsidRPr="000E37DF">
        <w:rPr>
          <w:rFonts w:ascii="Times New Roman" w:hAnsi="Times New Roman" w:cs="Times New Roman"/>
          <w:sz w:val="24"/>
          <w:szCs w:val="24"/>
        </w:rPr>
        <w:t xml:space="preserve"> </w:t>
      </w:r>
      <w:r w:rsidR="00767615" w:rsidRPr="002F6381">
        <w:rPr>
          <w:rFonts w:ascii="Times New Roman" w:hAnsi="Times New Roman" w:cs="Times New Roman"/>
        </w:rPr>
        <w:t>Allikas: PPA</w:t>
      </w:r>
    </w:p>
    <w:p w14:paraId="2DAD2904" w14:textId="77777777" w:rsidR="00767615" w:rsidRPr="000E37DF" w:rsidRDefault="00767615" w:rsidP="005D0C33">
      <w:pPr>
        <w:keepNext/>
        <w:spacing w:after="0" w:line="240" w:lineRule="auto"/>
        <w:jc w:val="both"/>
        <w:rPr>
          <w:rFonts w:ascii="Times New Roman" w:hAnsi="Times New Roman" w:cs="Times New Roman"/>
          <w:sz w:val="24"/>
          <w:szCs w:val="24"/>
        </w:rPr>
      </w:pPr>
    </w:p>
    <w:p w14:paraId="2401A7DD" w14:textId="4A3A6701" w:rsidR="004E6598" w:rsidRPr="000E37DF" w:rsidRDefault="004E6598" w:rsidP="005D0C33">
      <w:pPr>
        <w:keepNext/>
        <w:spacing w:after="0" w:line="240" w:lineRule="auto"/>
        <w:jc w:val="both"/>
        <w:rPr>
          <w:rFonts w:ascii="Times New Roman" w:hAnsi="Times New Roman" w:cs="Times New Roman"/>
          <w:b/>
          <w:bCs/>
          <w:sz w:val="24"/>
          <w:szCs w:val="24"/>
        </w:rPr>
      </w:pPr>
      <w:r w:rsidRPr="000E37DF">
        <w:rPr>
          <w:rFonts w:ascii="Times New Roman" w:hAnsi="Times New Roman" w:cs="Times New Roman"/>
          <w:b/>
          <w:bCs/>
          <w:sz w:val="24"/>
          <w:szCs w:val="24"/>
        </w:rPr>
        <w:t>Tabel</w:t>
      </w:r>
      <w:r w:rsidR="00572B4B" w:rsidRPr="000E37DF">
        <w:rPr>
          <w:rFonts w:ascii="Times New Roman" w:hAnsi="Times New Roman" w:cs="Times New Roman"/>
          <w:b/>
          <w:bCs/>
          <w:sz w:val="24"/>
          <w:szCs w:val="24"/>
        </w:rPr>
        <w:t xml:space="preserve"> 13</w:t>
      </w:r>
      <w:r w:rsidRPr="000E37DF">
        <w:rPr>
          <w:rFonts w:ascii="Times New Roman" w:hAnsi="Times New Roman" w:cs="Times New Roman"/>
          <w:b/>
          <w:bCs/>
          <w:sz w:val="24"/>
          <w:szCs w:val="24"/>
        </w:rPr>
        <w:t>. Pikaajalised viisad lühiajalise töötamise eesmärgil taotleja vanuse lõikes</w:t>
      </w:r>
    </w:p>
    <w:tbl>
      <w:tblPr>
        <w:tblW w:w="9062" w:type="dxa"/>
        <w:tblLayout w:type="fixed"/>
        <w:tblLook w:val="04A0" w:firstRow="1" w:lastRow="0" w:firstColumn="1" w:lastColumn="0" w:noHBand="0" w:noVBand="1"/>
      </w:tblPr>
      <w:tblGrid>
        <w:gridCol w:w="2684"/>
        <w:gridCol w:w="1417"/>
        <w:gridCol w:w="1276"/>
        <w:gridCol w:w="1276"/>
        <w:gridCol w:w="1275"/>
        <w:gridCol w:w="1134"/>
      </w:tblGrid>
      <w:tr w:rsidR="00152DCB" w:rsidRPr="000E37DF" w14:paraId="5223F3C9" w14:textId="77777777" w:rsidTr="00152DCB">
        <w:trPr>
          <w:trHeight w:val="255"/>
        </w:trPr>
        <w:tc>
          <w:tcPr>
            <w:tcW w:w="2684"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E919675"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 xml:space="preserve"> </w:t>
            </w:r>
          </w:p>
        </w:tc>
        <w:tc>
          <w:tcPr>
            <w:tcW w:w="1417"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62460A27"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2020</w:t>
            </w:r>
          </w:p>
        </w:tc>
        <w:tc>
          <w:tcPr>
            <w:tcW w:w="1276"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3400598E"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2021</w:t>
            </w:r>
          </w:p>
        </w:tc>
        <w:tc>
          <w:tcPr>
            <w:tcW w:w="1276"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0C7858D5"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2022</w:t>
            </w:r>
          </w:p>
        </w:tc>
        <w:tc>
          <w:tcPr>
            <w:tcW w:w="1275"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7FF4985A"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2023</w:t>
            </w:r>
          </w:p>
        </w:tc>
        <w:tc>
          <w:tcPr>
            <w:tcW w:w="1134"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65859EA4"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2024</w:t>
            </w:r>
          </w:p>
        </w:tc>
      </w:tr>
      <w:tr w:rsidR="004E6598" w:rsidRPr="000E37DF" w14:paraId="281818B5" w14:textId="77777777" w:rsidTr="00152DCB">
        <w:trPr>
          <w:trHeight w:val="255"/>
        </w:trPr>
        <w:tc>
          <w:tcPr>
            <w:tcW w:w="2684"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84C49AD"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Vanuses alla 65</w:t>
            </w:r>
          </w:p>
        </w:tc>
        <w:tc>
          <w:tcPr>
            <w:tcW w:w="1417"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1B33BA7"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14089</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4044C49"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20582</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3EF6575"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11356</w:t>
            </w:r>
          </w:p>
        </w:tc>
        <w:tc>
          <w:tcPr>
            <w:tcW w:w="12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2142AA5"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3518</w:t>
            </w:r>
          </w:p>
        </w:tc>
        <w:tc>
          <w:tcPr>
            <w:tcW w:w="113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AB4E093"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2587</w:t>
            </w:r>
          </w:p>
        </w:tc>
      </w:tr>
      <w:tr w:rsidR="004E6598" w:rsidRPr="000E37DF" w14:paraId="0CEF3A19" w14:textId="77777777" w:rsidTr="00152DCB">
        <w:trPr>
          <w:trHeight w:val="195"/>
        </w:trPr>
        <w:tc>
          <w:tcPr>
            <w:tcW w:w="2684"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F789F29"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Vanuses 65 ja rohkem</w:t>
            </w:r>
          </w:p>
        </w:tc>
        <w:tc>
          <w:tcPr>
            <w:tcW w:w="1417"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17EC5B5"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20</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773741D"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24</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33A61B1"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23</w:t>
            </w:r>
          </w:p>
        </w:tc>
        <w:tc>
          <w:tcPr>
            <w:tcW w:w="12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1C27F04"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12</w:t>
            </w:r>
          </w:p>
        </w:tc>
        <w:tc>
          <w:tcPr>
            <w:tcW w:w="113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D8FB3BC"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11</w:t>
            </w:r>
          </w:p>
        </w:tc>
      </w:tr>
      <w:tr w:rsidR="004E6598" w:rsidRPr="000E37DF" w14:paraId="347ED263" w14:textId="77777777" w:rsidTr="00152DCB">
        <w:trPr>
          <w:trHeight w:val="255"/>
        </w:trPr>
        <w:tc>
          <w:tcPr>
            <w:tcW w:w="2684"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0947BDE"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Kokku</w:t>
            </w:r>
          </w:p>
        </w:tc>
        <w:tc>
          <w:tcPr>
            <w:tcW w:w="1417"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B60C29F"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14 109</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A1738D5"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20 606</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7EC32F2"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11 379</w:t>
            </w:r>
          </w:p>
        </w:tc>
        <w:tc>
          <w:tcPr>
            <w:tcW w:w="12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B6B5995"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3 530</w:t>
            </w:r>
          </w:p>
        </w:tc>
        <w:tc>
          <w:tcPr>
            <w:tcW w:w="113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058AA02"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2 598</w:t>
            </w:r>
          </w:p>
        </w:tc>
      </w:tr>
    </w:tbl>
    <w:p w14:paraId="0F8C6887" w14:textId="77777777" w:rsidR="00767615" w:rsidRPr="002F6381" w:rsidRDefault="004E6598" w:rsidP="005D0C33">
      <w:pPr>
        <w:keepNext/>
        <w:spacing w:after="0" w:line="240" w:lineRule="auto"/>
        <w:jc w:val="both"/>
        <w:rPr>
          <w:rFonts w:ascii="Times New Roman" w:hAnsi="Times New Roman" w:cs="Times New Roman"/>
        </w:rPr>
      </w:pPr>
      <w:r w:rsidRPr="000E37DF">
        <w:rPr>
          <w:rFonts w:ascii="Times New Roman" w:hAnsi="Times New Roman" w:cs="Times New Roman"/>
          <w:sz w:val="24"/>
          <w:szCs w:val="24"/>
        </w:rPr>
        <w:t xml:space="preserve"> </w:t>
      </w:r>
      <w:r w:rsidR="00767615" w:rsidRPr="002F6381">
        <w:rPr>
          <w:rFonts w:ascii="Times New Roman" w:hAnsi="Times New Roman" w:cs="Times New Roman"/>
        </w:rPr>
        <w:t>Allikas: PPA</w:t>
      </w:r>
    </w:p>
    <w:p w14:paraId="0059FAA2" w14:textId="1892AE0E" w:rsidR="004E6598" w:rsidRPr="000E37DF" w:rsidRDefault="004E6598" w:rsidP="005D0C33">
      <w:pPr>
        <w:keepNext/>
        <w:spacing w:after="0" w:line="240" w:lineRule="auto"/>
        <w:jc w:val="both"/>
        <w:rPr>
          <w:rFonts w:ascii="Times New Roman" w:hAnsi="Times New Roman" w:cs="Times New Roman"/>
          <w:sz w:val="24"/>
          <w:szCs w:val="24"/>
        </w:rPr>
      </w:pPr>
    </w:p>
    <w:p w14:paraId="16F0C417" w14:textId="3D30F04E" w:rsidR="004E6598" w:rsidRPr="000E37DF" w:rsidRDefault="004E6598" w:rsidP="005D0C33">
      <w:pPr>
        <w:keepNext/>
        <w:spacing w:after="0" w:line="240" w:lineRule="auto"/>
        <w:jc w:val="both"/>
        <w:rPr>
          <w:rFonts w:ascii="Times New Roman" w:hAnsi="Times New Roman" w:cs="Times New Roman"/>
          <w:b/>
          <w:bCs/>
          <w:sz w:val="24"/>
          <w:szCs w:val="24"/>
        </w:rPr>
      </w:pPr>
      <w:r w:rsidRPr="000E37DF">
        <w:rPr>
          <w:rFonts w:ascii="Times New Roman" w:hAnsi="Times New Roman" w:cs="Times New Roman"/>
          <w:b/>
          <w:bCs/>
          <w:sz w:val="24"/>
          <w:szCs w:val="24"/>
        </w:rPr>
        <w:t>Tabel</w:t>
      </w:r>
      <w:r w:rsidR="00572B4B" w:rsidRPr="000E37DF">
        <w:rPr>
          <w:rFonts w:ascii="Times New Roman" w:hAnsi="Times New Roman" w:cs="Times New Roman"/>
          <w:b/>
          <w:bCs/>
          <w:sz w:val="24"/>
          <w:szCs w:val="24"/>
        </w:rPr>
        <w:t xml:space="preserve"> 14</w:t>
      </w:r>
      <w:r w:rsidRPr="000E37DF">
        <w:rPr>
          <w:rFonts w:ascii="Times New Roman" w:hAnsi="Times New Roman" w:cs="Times New Roman"/>
          <w:b/>
          <w:bCs/>
          <w:sz w:val="24"/>
          <w:szCs w:val="24"/>
        </w:rPr>
        <w:t>. Kehtivate lubade arv 31. dets</w:t>
      </w:r>
      <w:r w:rsidR="00CE7B92" w:rsidRPr="000E37DF">
        <w:rPr>
          <w:rFonts w:ascii="Times New Roman" w:hAnsi="Times New Roman" w:cs="Times New Roman"/>
          <w:b/>
          <w:bCs/>
          <w:sz w:val="24"/>
          <w:szCs w:val="24"/>
        </w:rPr>
        <w:t>embri</w:t>
      </w:r>
      <w:r w:rsidRPr="000E37DF">
        <w:rPr>
          <w:rFonts w:ascii="Times New Roman" w:hAnsi="Times New Roman" w:cs="Times New Roman"/>
          <w:b/>
          <w:bCs/>
          <w:sz w:val="24"/>
          <w:szCs w:val="24"/>
        </w:rPr>
        <w:t xml:space="preserve"> seisuga</w:t>
      </w:r>
    </w:p>
    <w:tbl>
      <w:tblPr>
        <w:tblW w:w="9062" w:type="dxa"/>
        <w:tblLayout w:type="fixed"/>
        <w:tblLook w:val="04A0" w:firstRow="1" w:lastRow="0" w:firstColumn="1" w:lastColumn="0" w:noHBand="0" w:noVBand="1"/>
      </w:tblPr>
      <w:tblGrid>
        <w:gridCol w:w="2684"/>
        <w:gridCol w:w="1417"/>
        <w:gridCol w:w="1276"/>
        <w:gridCol w:w="1276"/>
        <w:gridCol w:w="1275"/>
        <w:gridCol w:w="1134"/>
      </w:tblGrid>
      <w:tr w:rsidR="004E6598" w:rsidRPr="000E37DF" w14:paraId="244361E9" w14:textId="77777777" w:rsidTr="00152DCB">
        <w:trPr>
          <w:trHeight w:val="300"/>
        </w:trPr>
        <w:tc>
          <w:tcPr>
            <w:tcW w:w="268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D9F526B"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 xml:space="preserve"> </w:t>
            </w:r>
          </w:p>
        </w:tc>
        <w:tc>
          <w:tcPr>
            <w:tcW w:w="1417"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54298D38"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2020</w:t>
            </w:r>
          </w:p>
        </w:tc>
        <w:tc>
          <w:tcPr>
            <w:tcW w:w="1276"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591B9228"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2021</w:t>
            </w:r>
          </w:p>
        </w:tc>
        <w:tc>
          <w:tcPr>
            <w:tcW w:w="1276"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11C2E931"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2022</w:t>
            </w:r>
          </w:p>
        </w:tc>
        <w:tc>
          <w:tcPr>
            <w:tcW w:w="1275"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7D78BC69"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2023</w:t>
            </w:r>
          </w:p>
        </w:tc>
        <w:tc>
          <w:tcPr>
            <w:tcW w:w="1134"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1BE11084"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2024</w:t>
            </w:r>
          </w:p>
        </w:tc>
      </w:tr>
      <w:tr w:rsidR="004E6598" w:rsidRPr="000E37DF" w14:paraId="631AF45C" w14:textId="77777777" w:rsidTr="00152DCB">
        <w:trPr>
          <w:trHeight w:val="300"/>
        </w:trPr>
        <w:tc>
          <w:tcPr>
            <w:tcW w:w="268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80FE5D6"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Elamisluba töötamiseks</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4F11371"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7 941</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F83A194"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9 366</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7DA8834"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10 740</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65A7F9C5"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10 893</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825F452"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10 327</w:t>
            </w:r>
          </w:p>
        </w:tc>
      </w:tr>
      <w:tr w:rsidR="004E6598" w:rsidRPr="000E37DF" w14:paraId="63CB7FB4" w14:textId="77777777" w:rsidTr="00152DCB">
        <w:trPr>
          <w:trHeight w:val="300"/>
        </w:trPr>
        <w:tc>
          <w:tcPr>
            <w:tcW w:w="268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1C1D4FF5"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Elamisluba muul eesmärgil</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B911803"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39 996</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852F2CB"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26 609</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1394F6F"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28 828</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EA90834"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29 535</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5AC732E"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29 580</w:t>
            </w:r>
          </w:p>
        </w:tc>
      </w:tr>
      <w:tr w:rsidR="004E6598" w:rsidRPr="000E37DF" w14:paraId="42D85EDC" w14:textId="77777777" w:rsidTr="00152DCB">
        <w:trPr>
          <w:trHeight w:val="300"/>
        </w:trPr>
        <w:tc>
          <w:tcPr>
            <w:tcW w:w="268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10EF0DFC"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Rahvusvaheline kaitse</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DF83E1C"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316</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7738F89"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341</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7567308"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40 782</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A87C1EA"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42 031</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526F6D8"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42 260</w:t>
            </w:r>
          </w:p>
        </w:tc>
      </w:tr>
      <w:tr w:rsidR="004E6598" w:rsidRPr="000E37DF" w14:paraId="75CB3609" w14:textId="77777777" w:rsidTr="00152DCB">
        <w:trPr>
          <w:trHeight w:val="300"/>
        </w:trPr>
        <w:tc>
          <w:tcPr>
            <w:tcW w:w="268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1BC0614" w14:textId="77777777" w:rsidR="004E6598" w:rsidRPr="000E37DF" w:rsidRDefault="004E6598" w:rsidP="00EE7301">
            <w:pPr>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rPr>
              <w:t>Pikaajaline viisa töötamise eesmärgil</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541CCD0"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9 476</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685B0D19"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15 538</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8125825"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8 338</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2CC31AC"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2 571</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E9A7019"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1 960</w:t>
            </w:r>
          </w:p>
        </w:tc>
      </w:tr>
    </w:tbl>
    <w:p w14:paraId="4E2C0C9A" w14:textId="77777777" w:rsidR="00767615" w:rsidRPr="002F6381" w:rsidRDefault="00767615" w:rsidP="005D0C33">
      <w:pPr>
        <w:keepNext/>
        <w:spacing w:after="0" w:line="240" w:lineRule="auto"/>
        <w:jc w:val="both"/>
        <w:rPr>
          <w:rFonts w:ascii="Times New Roman" w:hAnsi="Times New Roman" w:cs="Times New Roman"/>
        </w:rPr>
      </w:pPr>
      <w:r w:rsidRPr="002F6381">
        <w:rPr>
          <w:rFonts w:ascii="Times New Roman" w:hAnsi="Times New Roman" w:cs="Times New Roman"/>
        </w:rPr>
        <w:t>Allikas: PPA</w:t>
      </w:r>
    </w:p>
    <w:p w14:paraId="0FE4F800" w14:textId="77777777" w:rsidR="004E6598" w:rsidRPr="000E37DF" w:rsidRDefault="004E6598" w:rsidP="005D0C33">
      <w:pPr>
        <w:keepNext/>
        <w:spacing w:after="0" w:line="240" w:lineRule="auto"/>
        <w:jc w:val="both"/>
        <w:rPr>
          <w:rFonts w:ascii="Times New Roman" w:hAnsi="Times New Roman" w:cs="Times New Roman"/>
          <w:sz w:val="24"/>
          <w:szCs w:val="24"/>
        </w:rPr>
      </w:pPr>
    </w:p>
    <w:p w14:paraId="05B2AD44" w14:textId="77777777" w:rsidR="002F5F57" w:rsidRDefault="002F5F57" w:rsidP="005D0C33">
      <w:pPr>
        <w:keepNext/>
        <w:spacing w:after="0" w:line="240" w:lineRule="auto"/>
        <w:jc w:val="both"/>
        <w:rPr>
          <w:rFonts w:ascii="Times New Roman" w:hAnsi="Times New Roman" w:cs="Times New Roman"/>
          <w:sz w:val="24"/>
          <w:szCs w:val="24"/>
        </w:rPr>
      </w:pPr>
      <w:r w:rsidRPr="002F5F57">
        <w:rPr>
          <w:rFonts w:ascii="Times New Roman" w:hAnsi="Times New Roman" w:cs="Times New Roman"/>
          <w:sz w:val="24"/>
          <w:szCs w:val="24"/>
          <w:u w:val="single"/>
        </w:rPr>
        <w:t>Mõju ulatus ja avaldumise sagedus</w:t>
      </w:r>
      <w:r>
        <w:rPr>
          <w:rFonts w:ascii="Times New Roman" w:hAnsi="Times New Roman" w:cs="Times New Roman"/>
          <w:sz w:val="24"/>
          <w:szCs w:val="24"/>
        </w:rPr>
        <w:t xml:space="preserve"> on </w:t>
      </w:r>
      <w:r w:rsidRPr="002F5F57">
        <w:rPr>
          <w:rFonts w:ascii="Times New Roman" w:hAnsi="Times New Roman" w:cs="Times New Roman"/>
          <w:b/>
          <w:bCs/>
          <w:sz w:val="24"/>
          <w:szCs w:val="24"/>
        </w:rPr>
        <w:t>väike</w:t>
      </w:r>
      <w:r>
        <w:rPr>
          <w:rFonts w:ascii="Times New Roman" w:hAnsi="Times New Roman" w:cs="Times New Roman"/>
          <w:sz w:val="24"/>
          <w:szCs w:val="24"/>
        </w:rPr>
        <w:t xml:space="preserve">. </w:t>
      </w:r>
    </w:p>
    <w:p w14:paraId="5E0ACDDF" w14:textId="044928E6" w:rsidR="004E6598" w:rsidRPr="000E37DF" w:rsidRDefault="004E6598" w:rsidP="005D0C33">
      <w:pPr>
        <w:keepNext/>
        <w:spacing w:after="0" w:line="240" w:lineRule="auto"/>
        <w:jc w:val="both"/>
        <w:rPr>
          <w:rFonts w:ascii="Times New Roman" w:eastAsia="Aptos" w:hAnsi="Times New Roman" w:cs="Times New Roman"/>
          <w:sz w:val="24"/>
          <w:szCs w:val="24"/>
        </w:rPr>
      </w:pPr>
      <w:r w:rsidRPr="000E37DF">
        <w:rPr>
          <w:rFonts w:ascii="Times New Roman" w:hAnsi="Times New Roman" w:cs="Times New Roman"/>
          <w:sz w:val="24"/>
          <w:szCs w:val="24"/>
        </w:rPr>
        <w:t>Sotsiaalkindlustushüvitiste laiendamine seoses direktiivi ülevõtmisega puudutab eelkõige ema ja isa vanemahüvitist, toitjakaotustoetuse kvalifikatsiooni nõudeid, puuetega inimeste sotsiaaltoetusi, töövõimetoetust ja pensioneid.</w:t>
      </w:r>
    </w:p>
    <w:p w14:paraId="5F88D4DA" w14:textId="77777777" w:rsidR="004E6598" w:rsidRPr="000E37DF" w:rsidRDefault="004E6598" w:rsidP="005D0C33">
      <w:pPr>
        <w:keepNext/>
        <w:spacing w:after="0" w:line="240" w:lineRule="auto"/>
        <w:jc w:val="both"/>
        <w:rPr>
          <w:rFonts w:ascii="Times New Roman" w:hAnsi="Times New Roman" w:cs="Times New Roman"/>
          <w:sz w:val="24"/>
          <w:szCs w:val="24"/>
        </w:rPr>
      </w:pPr>
    </w:p>
    <w:p w14:paraId="1F5A9E2B" w14:textId="5D9C1A5A" w:rsidR="004E6598" w:rsidRPr="000E37DF" w:rsidRDefault="004E6598" w:rsidP="00AC415C">
      <w:pPr>
        <w:keepNext/>
        <w:spacing w:after="0" w:line="240" w:lineRule="auto"/>
        <w:jc w:val="both"/>
        <w:rPr>
          <w:rFonts w:ascii="Times New Roman" w:hAnsi="Times New Roman" w:cs="Times New Roman"/>
          <w:sz w:val="24"/>
          <w:szCs w:val="24"/>
        </w:rPr>
      </w:pPr>
      <w:r w:rsidRPr="000E37DF">
        <w:rPr>
          <w:rFonts w:ascii="Times New Roman" w:hAnsi="Times New Roman" w:cs="Times New Roman"/>
          <w:color w:val="000000" w:themeColor="text1"/>
          <w:sz w:val="24"/>
          <w:szCs w:val="24"/>
        </w:rPr>
        <w:t>Kuna hüvitiste ja toetuste saamise eelduseks on vajalike tingimuste täitmine, siis eeldatavalt on toetuste saajate arv väga väike</w:t>
      </w:r>
      <w:r w:rsidR="002F5F57">
        <w:rPr>
          <w:rFonts w:ascii="Times New Roman" w:hAnsi="Times New Roman" w:cs="Times New Roman"/>
          <w:color w:val="000000" w:themeColor="text1"/>
          <w:sz w:val="24"/>
          <w:szCs w:val="24"/>
        </w:rPr>
        <w:t>.</w:t>
      </w:r>
    </w:p>
    <w:p w14:paraId="72728B78" w14:textId="77777777" w:rsidR="004E6598" w:rsidRPr="000E37DF" w:rsidRDefault="004E6598" w:rsidP="00AC415C">
      <w:pPr>
        <w:keepNext/>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rPr>
        <w:t xml:space="preserve"> </w:t>
      </w:r>
    </w:p>
    <w:p w14:paraId="2F5D6F1C" w14:textId="0D92673D" w:rsidR="004E6598" w:rsidRPr="000E37DF" w:rsidRDefault="004E6598" w:rsidP="00AC415C">
      <w:pPr>
        <w:keepNext/>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rPr>
        <w:t>Ema vanemahüvitise osas on antud sihtrühm juba PHS</w:t>
      </w:r>
      <w:r w:rsidR="002F5F57">
        <w:rPr>
          <w:rFonts w:ascii="Times New Roman" w:hAnsi="Times New Roman" w:cs="Times New Roman"/>
          <w:sz w:val="24"/>
          <w:szCs w:val="24"/>
        </w:rPr>
        <w:t>-</w:t>
      </w:r>
      <w:proofErr w:type="spellStart"/>
      <w:r w:rsidRPr="000E37DF">
        <w:rPr>
          <w:rFonts w:ascii="Times New Roman" w:hAnsi="Times New Roman" w:cs="Times New Roman"/>
          <w:sz w:val="24"/>
          <w:szCs w:val="24"/>
        </w:rPr>
        <w:t>is</w:t>
      </w:r>
      <w:proofErr w:type="spellEnd"/>
      <w:r w:rsidRPr="000E37DF">
        <w:rPr>
          <w:rFonts w:ascii="Times New Roman" w:hAnsi="Times New Roman" w:cs="Times New Roman"/>
          <w:sz w:val="24"/>
          <w:szCs w:val="24"/>
        </w:rPr>
        <w:t xml:space="preserve"> kaetud, mistõttu olemasolev sihtgrupp ei laiene. Isa vanemahüvitise, toitjakaotushüvitise ja puuetega inimeste sotsiaaltoetuse puhul on ilmselt tegu üksikjuhtumitega. Sama võib öelda pensioniealiste töötajate kohta, kuna valdavalt </w:t>
      </w:r>
      <w:r w:rsidRPr="000E37DF">
        <w:rPr>
          <w:rFonts w:ascii="Times New Roman" w:hAnsi="Times New Roman" w:cs="Times New Roman"/>
          <w:sz w:val="24"/>
          <w:szCs w:val="24"/>
        </w:rPr>
        <w:lastRenderedPageBreak/>
        <w:t xml:space="preserve">tulevad Eestisse lühiajaliselt töötama tööealised inimesed. Pensioniealise </w:t>
      </w:r>
      <w:r w:rsidR="00357708">
        <w:rPr>
          <w:rFonts w:ascii="Times New Roman" w:hAnsi="Times New Roman" w:cs="Times New Roman"/>
          <w:sz w:val="24"/>
          <w:szCs w:val="24"/>
        </w:rPr>
        <w:t>töötaja</w:t>
      </w:r>
      <w:r w:rsidR="00161840">
        <w:rPr>
          <w:rFonts w:ascii="Times New Roman" w:hAnsi="Times New Roman" w:cs="Times New Roman"/>
          <w:sz w:val="24"/>
          <w:szCs w:val="24"/>
        </w:rPr>
        <w:t xml:space="preserve"> </w:t>
      </w:r>
      <w:r w:rsidRPr="000E37DF">
        <w:rPr>
          <w:rFonts w:ascii="Times New Roman" w:hAnsi="Times New Roman" w:cs="Times New Roman"/>
          <w:sz w:val="24"/>
          <w:szCs w:val="24"/>
        </w:rPr>
        <w:t>osas mõju praktiliselt puudub, kuna kehtiva õiguse alusel on võimalik saada pensioni elukohariigist sõltumata (pensione eksporditakse üle maailma). Samas kehtivad pensionide eksportimisel teatud piirangud pensioniliikide osas (ennetähtaegsed pensionid), mida tulevikus enam ei saa</w:t>
      </w:r>
      <w:r w:rsidR="00AC415C">
        <w:rPr>
          <w:rFonts w:ascii="Times New Roman" w:hAnsi="Times New Roman" w:cs="Times New Roman"/>
          <w:sz w:val="24"/>
          <w:szCs w:val="24"/>
        </w:rPr>
        <w:t xml:space="preserve"> </w:t>
      </w:r>
      <w:r w:rsidRPr="000E37DF">
        <w:rPr>
          <w:rFonts w:ascii="Times New Roman" w:hAnsi="Times New Roman" w:cs="Times New Roman"/>
          <w:sz w:val="24"/>
          <w:szCs w:val="24"/>
        </w:rPr>
        <w:t>rakendada. See mõjutab väga üksikuid inimesi, mistõttu mõju sihtgrupi suurenemisele on väga väike.</w:t>
      </w:r>
    </w:p>
    <w:p w14:paraId="2E7C4A08" w14:textId="77777777" w:rsidR="004E6598" w:rsidRPr="000E37DF" w:rsidRDefault="004E6598" w:rsidP="00AC415C">
      <w:pPr>
        <w:keepNext/>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rPr>
        <w:t xml:space="preserve"> </w:t>
      </w:r>
    </w:p>
    <w:p w14:paraId="7CD98BD7" w14:textId="3B1F620B" w:rsidR="004E6598" w:rsidRPr="000E37DF" w:rsidRDefault="004E6598" w:rsidP="005D0C33">
      <w:pPr>
        <w:keepNext/>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rPr>
        <w:t>Mõnevõrra rohkem prognoositakse töövõimetoetuste saajaid. Prognooside aluseks on välja</w:t>
      </w:r>
      <w:r w:rsidR="00F32D46">
        <w:rPr>
          <w:rFonts w:ascii="Times New Roman" w:hAnsi="Times New Roman" w:cs="Times New Roman"/>
          <w:sz w:val="24"/>
          <w:szCs w:val="24"/>
        </w:rPr>
        <w:t xml:space="preserve"> </w:t>
      </w:r>
      <w:r w:rsidRPr="000E37DF">
        <w:rPr>
          <w:rFonts w:ascii="Times New Roman" w:hAnsi="Times New Roman" w:cs="Times New Roman"/>
          <w:sz w:val="24"/>
          <w:szCs w:val="24"/>
        </w:rPr>
        <w:t>antud pikaajaliste viisade arv ning eeldus, et Eestis tulevad töövõimet hindama inimesed, kes varasemalt ei ole vastavat toetust koduriigist saanud.</w:t>
      </w:r>
      <w:r w:rsidR="00D76B0B">
        <w:rPr>
          <w:rFonts w:ascii="Times New Roman" w:hAnsi="Times New Roman" w:cs="Times New Roman"/>
          <w:sz w:val="24"/>
          <w:szCs w:val="24"/>
        </w:rPr>
        <w:t xml:space="preserve"> </w:t>
      </w:r>
      <w:r w:rsidRPr="000E37DF">
        <w:rPr>
          <w:rFonts w:ascii="Times New Roman" w:hAnsi="Times New Roman" w:cs="Times New Roman"/>
          <w:sz w:val="24"/>
          <w:szCs w:val="24"/>
        </w:rPr>
        <w:t xml:space="preserve">Mõningatel juhtudel võib tekkida vajadus tuvastada isikul pärast töövõime hindamist ka puude raskusaste. Tõenäoliselt on tegemist üksikjuhtumitega, kuna võib eeldada, et ajutiselt Eestisse saabuvate töötajate tervislik seisund võimaldab neil normaalselt tööelus osaleda. </w:t>
      </w:r>
    </w:p>
    <w:p w14:paraId="1C20E478" w14:textId="77777777" w:rsidR="00D76B0B" w:rsidRDefault="00D76B0B" w:rsidP="005D0C33">
      <w:pPr>
        <w:keepNext/>
        <w:spacing w:after="0" w:line="240" w:lineRule="auto"/>
        <w:jc w:val="both"/>
        <w:rPr>
          <w:rFonts w:ascii="Times New Roman" w:hAnsi="Times New Roman" w:cs="Times New Roman"/>
          <w:sz w:val="24"/>
          <w:szCs w:val="24"/>
        </w:rPr>
      </w:pPr>
    </w:p>
    <w:p w14:paraId="30F54DE6" w14:textId="62C0DE66" w:rsidR="002F5F57" w:rsidRDefault="004E6598" w:rsidP="005D0C33">
      <w:pPr>
        <w:keepNext/>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rPr>
        <w:t xml:space="preserve">Kokkuvõttes võib muudatuse mõju ulatust ja sagedust hinnata väikeseks, kuna sihtrühma kuuluvatel isikutel tekib õigus sotsiaalkindlustushüvitistele ainult juhul, kui vajalikud tingimused hüvitiste ja toetuste saamiseks on täidetud. </w:t>
      </w:r>
    </w:p>
    <w:p w14:paraId="3F7B566C" w14:textId="77777777" w:rsidR="00AC415C" w:rsidRDefault="00AC415C" w:rsidP="005D0C33">
      <w:pPr>
        <w:keepNext/>
        <w:spacing w:after="0" w:line="240" w:lineRule="auto"/>
        <w:jc w:val="both"/>
        <w:rPr>
          <w:rFonts w:ascii="Times New Roman" w:hAnsi="Times New Roman" w:cs="Times New Roman"/>
          <w:sz w:val="24"/>
          <w:szCs w:val="24"/>
        </w:rPr>
      </w:pPr>
    </w:p>
    <w:p w14:paraId="51C03ABD" w14:textId="055246B2" w:rsidR="004E6598" w:rsidRPr="000E37DF" w:rsidRDefault="002F5F57" w:rsidP="005D0C33">
      <w:pPr>
        <w:keepNext/>
        <w:spacing w:after="0" w:line="240" w:lineRule="auto"/>
        <w:jc w:val="both"/>
        <w:rPr>
          <w:rFonts w:ascii="Times New Roman" w:hAnsi="Times New Roman" w:cs="Times New Roman"/>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color w:val="000000" w:themeColor="text1"/>
          <w:sz w:val="24"/>
          <w:szCs w:val="24"/>
        </w:rPr>
        <w:t xml:space="preserve"> 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w:t>
      </w:r>
      <w:r w:rsidR="004E6598" w:rsidRPr="002F5F57">
        <w:rPr>
          <w:rFonts w:ascii="Times New Roman" w:hAnsi="Times New Roman" w:cs="Times New Roman"/>
          <w:b/>
          <w:sz w:val="24"/>
          <w:szCs w:val="24"/>
        </w:rPr>
        <w:t>Järeldus mõju olulisuse kohta</w:t>
      </w:r>
      <w:r w:rsidR="004E6598" w:rsidRPr="000E37DF">
        <w:rPr>
          <w:rFonts w:ascii="Times New Roman" w:hAnsi="Times New Roman" w:cs="Times New Roman"/>
          <w:sz w:val="24"/>
          <w:szCs w:val="24"/>
        </w:rPr>
        <w:t xml:space="preserve">: muudatus avaldab sihtrühmale </w:t>
      </w:r>
      <w:r w:rsidR="004E6598" w:rsidRPr="002F5F57">
        <w:rPr>
          <w:rFonts w:ascii="Times New Roman" w:hAnsi="Times New Roman" w:cs="Times New Roman"/>
          <w:color w:val="0070C0"/>
          <w:sz w:val="24"/>
          <w:szCs w:val="24"/>
        </w:rPr>
        <w:t>positiivset sotsiaalset mõju</w:t>
      </w:r>
      <w:r w:rsidR="004E6598" w:rsidRPr="000E37DF">
        <w:rPr>
          <w:rFonts w:ascii="Times New Roman" w:hAnsi="Times New Roman" w:cs="Times New Roman"/>
          <w:sz w:val="24"/>
          <w:szCs w:val="24"/>
        </w:rPr>
        <w:t xml:space="preserve">, </w:t>
      </w:r>
      <w:r w:rsidR="004E6598" w:rsidRPr="000E37DF">
        <w:rPr>
          <w:rFonts w:ascii="Times New Roman" w:hAnsi="Times New Roman" w:cs="Times New Roman"/>
          <w:color w:val="000000" w:themeColor="text1"/>
          <w:sz w:val="24"/>
          <w:szCs w:val="24"/>
        </w:rPr>
        <w:t>kuna sellega laieneb ka neile teatud sotsiaalkindlustushüvitiste ja -toetuste saamise võimalus.</w:t>
      </w:r>
    </w:p>
    <w:p w14:paraId="58C72B8F" w14:textId="77777777" w:rsidR="00D76B0B" w:rsidRDefault="00D76B0B" w:rsidP="005D0C33">
      <w:pPr>
        <w:keepNext/>
        <w:spacing w:after="0" w:line="240" w:lineRule="auto"/>
        <w:jc w:val="both"/>
        <w:rPr>
          <w:rFonts w:ascii="Times New Roman" w:hAnsi="Times New Roman" w:cs="Times New Roman"/>
          <w:b/>
          <w:bCs/>
          <w:sz w:val="24"/>
          <w:szCs w:val="24"/>
        </w:rPr>
      </w:pPr>
    </w:p>
    <w:p w14:paraId="569A4E62" w14:textId="3EE45615" w:rsidR="004E6598" w:rsidRPr="000E37DF" w:rsidRDefault="00767615" w:rsidP="005D0C33">
      <w:pPr>
        <w:keepNext/>
        <w:spacing w:after="0" w:line="240" w:lineRule="auto"/>
        <w:jc w:val="both"/>
        <w:rPr>
          <w:rFonts w:ascii="Times New Roman" w:hAnsi="Times New Roman" w:cs="Times New Roman"/>
          <w:b/>
          <w:bCs/>
          <w:sz w:val="24"/>
          <w:szCs w:val="24"/>
        </w:rPr>
      </w:pPr>
      <w:r w:rsidRPr="000E37DF">
        <w:rPr>
          <w:rFonts w:ascii="Times New Roman" w:hAnsi="Times New Roman" w:cs="Times New Roman"/>
          <w:b/>
          <w:bCs/>
          <w:sz w:val="24"/>
          <w:szCs w:val="24"/>
        </w:rPr>
        <w:t xml:space="preserve">6.4.2 </w:t>
      </w:r>
      <w:r w:rsidR="004E6598" w:rsidRPr="000E37DF">
        <w:rPr>
          <w:rFonts w:ascii="Times New Roman" w:hAnsi="Times New Roman" w:cs="Times New Roman"/>
          <w:b/>
          <w:bCs/>
          <w:sz w:val="24"/>
          <w:szCs w:val="24"/>
        </w:rPr>
        <w:t>Mõju</w:t>
      </w:r>
      <w:r w:rsidR="004E6598" w:rsidRPr="000E37DF">
        <w:rPr>
          <w:rFonts w:ascii="Times New Roman" w:hAnsi="Times New Roman" w:cs="Times New Roman"/>
          <w:b/>
          <w:sz w:val="24"/>
          <w:szCs w:val="24"/>
        </w:rPr>
        <w:t xml:space="preserve"> riigiasutuse töökorraldusele</w:t>
      </w:r>
    </w:p>
    <w:p w14:paraId="63708C39" w14:textId="77777777" w:rsidR="00D76B0B" w:rsidRDefault="00D76B0B" w:rsidP="005D0C33">
      <w:pPr>
        <w:keepNext/>
        <w:spacing w:after="0" w:line="240" w:lineRule="auto"/>
        <w:jc w:val="both"/>
        <w:rPr>
          <w:rFonts w:ascii="Times New Roman" w:hAnsi="Times New Roman" w:cs="Times New Roman"/>
          <w:sz w:val="24"/>
          <w:szCs w:val="24"/>
          <w:u w:val="single"/>
        </w:rPr>
      </w:pPr>
    </w:p>
    <w:p w14:paraId="78BDEAC0" w14:textId="6BDEF52C" w:rsidR="004E6598" w:rsidRPr="000E37DF" w:rsidRDefault="004E6598" w:rsidP="005D0C33">
      <w:pPr>
        <w:keepNext/>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u w:val="single"/>
        </w:rPr>
        <w:t>Sihtrühm</w:t>
      </w:r>
      <w:r w:rsidRPr="000E37DF">
        <w:rPr>
          <w:rFonts w:ascii="Times New Roman" w:hAnsi="Times New Roman" w:cs="Times New Roman"/>
          <w:sz w:val="24"/>
          <w:szCs w:val="24"/>
        </w:rPr>
        <w:t xml:space="preserve">: </w:t>
      </w:r>
      <w:r w:rsidR="000904A1">
        <w:rPr>
          <w:rFonts w:ascii="Times New Roman" w:hAnsi="Times New Roman" w:cs="Times New Roman"/>
          <w:sz w:val="24"/>
          <w:szCs w:val="24"/>
        </w:rPr>
        <w:t xml:space="preserve">Eesti </w:t>
      </w:r>
      <w:r w:rsidRPr="000E37DF">
        <w:rPr>
          <w:rFonts w:ascii="Times New Roman" w:hAnsi="Times New Roman" w:cs="Times New Roman"/>
          <w:sz w:val="24"/>
          <w:szCs w:val="24"/>
        </w:rPr>
        <w:t>Töötukassa töötajad ja SKA ametnikud ning töötajad.</w:t>
      </w:r>
    </w:p>
    <w:p w14:paraId="771C6417" w14:textId="77777777" w:rsidR="003F2A13" w:rsidRDefault="003F2A13" w:rsidP="005D0C33">
      <w:pPr>
        <w:keepNext/>
        <w:shd w:val="clear" w:color="auto" w:fill="FFFFFF" w:themeFill="background1"/>
        <w:spacing w:after="0" w:line="240" w:lineRule="auto"/>
        <w:jc w:val="both"/>
        <w:rPr>
          <w:rFonts w:ascii="Times New Roman" w:hAnsi="Times New Roman" w:cs="Times New Roman"/>
          <w:sz w:val="24"/>
          <w:szCs w:val="24"/>
        </w:rPr>
      </w:pPr>
    </w:p>
    <w:p w14:paraId="71FEBEEE" w14:textId="46D511E5" w:rsidR="00805968" w:rsidRDefault="004E6598" w:rsidP="005D0C33">
      <w:pPr>
        <w:keepNext/>
        <w:shd w:val="clear" w:color="auto" w:fill="FFFFFF" w:themeFill="background1"/>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rPr>
        <w:t xml:space="preserve">Mõju puudutab eelkõige </w:t>
      </w:r>
      <w:r w:rsidR="000904A1">
        <w:rPr>
          <w:rFonts w:ascii="Times New Roman" w:hAnsi="Times New Roman" w:cs="Times New Roman"/>
          <w:sz w:val="24"/>
          <w:szCs w:val="24"/>
        </w:rPr>
        <w:t xml:space="preserve">Eesti </w:t>
      </w:r>
      <w:r w:rsidRPr="000E37DF">
        <w:rPr>
          <w:rFonts w:ascii="Times New Roman" w:hAnsi="Times New Roman" w:cs="Times New Roman"/>
          <w:sz w:val="24"/>
          <w:szCs w:val="24"/>
        </w:rPr>
        <w:t xml:space="preserve">Töötukassat, mille üheks ülesandeks on töövõime hindamine ja töövõimetoetuste maksmine ning </w:t>
      </w:r>
      <w:proofErr w:type="spellStart"/>
      <w:r w:rsidRPr="000E37DF">
        <w:rPr>
          <w:rFonts w:ascii="Times New Roman" w:hAnsi="Times New Roman" w:cs="Times New Roman"/>
          <w:sz w:val="24"/>
          <w:szCs w:val="24"/>
        </w:rPr>
        <w:t>SKA-d</w:t>
      </w:r>
      <w:proofErr w:type="spellEnd"/>
      <w:r w:rsidRPr="000E37DF">
        <w:rPr>
          <w:rFonts w:ascii="Times New Roman" w:hAnsi="Times New Roman" w:cs="Times New Roman"/>
          <w:sz w:val="24"/>
          <w:szCs w:val="24"/>
        </w:rPr>
        <w:t xml:space="preserve">, mille ülesandeks on riiklike pensionide, toetuste ja hüvitiste määramine ja maksmine. Direktiivi ülevõtmisega kaasnev mõju </w:t>
      </w:r>
      <w:r w:rsidR="000904A1">
        <w:rPr>
          <w:rFonts w:ascii="Times New Roman" w:hAnsi="Times New Roman" w:cs="Times New Roman"/>
          <w:sz w:val="24"/>
          <w:szCs w:val="24"/>
        </w:rPr>
        <w:t xml:space="preserve">Eesti </w:t>
      </w:r>
      <w:r w:rsidRPr="000E37DF">
        <w:rPr>
          <w:rFonts w:ascii="Times New Roman" w:hAnsi="Times New Roman" w:cs="Times New Roman"/>
          <w:sz w:val="24"/>
          <w:szCs w:val="24"/>
        </w:rPr>
        <w:t>Töötukassa töötajate ja ametnike töökoormusele on väike, kuna lisanduvate hüvitise ja töövõimetoetuse saajate arv on väike.</w:t>
      </w:r>
    </w:p>
    <w:p w14:paraId="3F957438" w14:textId="77777777" w:rsidR="00D76B0B" w:rsidRPr="000E37DF" w:rsidRDefault="00D76B0B" w:rsidP="005D0C33">
      <w:pPr>
        <w:keepNext/>
        <w:shd w:val="clear" w:color="auto" w:fill="FFFFFF" w:themeFill="background1"/>
        <w:spacing w:after="0" w:line="240" w:lineRule="auto"/>
        <w:jc w:val="both"/>
        <w:rPr>
          <w:rFonts w:ascii="Times New Roman" w:hAnsi="Times New Roman" w:cs="Times New Roman"/>
          <w:sz w:val="24"/>
          <w:szCs w:val="24"/>
        </w:rPr>
      </w:pPr>
    </w:p>
    <w:p w14:paraId="3B79361B" w14:textId="261E430B" w:rsidR="00F84D8F" w:rsidRDefault="00F84D8F" w:rsidP="005D0C33">
      <w:pPr>
        <w:keepNext/>
        <w:spacing w:after="0" w:line="240" w:lineRule="auto"/>
        <w:jc w:val="both"/>
        <w:rPr>
          <w:rFonts w:ascii="Times New Roman" w:hAnsi="Times New Roman" w:cs="Times New Roman"/>
          <w:b/>
          <w:sz w:val="26"/>
          <w:szCs w:val="26"/>
        </w:rPr>
      </w:pPr>
      <w:r w:rsidRPr="000E37DF">
        <w:rPr>
          <w:rFonts w:ascii="Times New Roman" w:hAnsi="Times New Roman" w:cs="Times New Roman"/>
          <w:b/>
          <w:sz w:val="26"/>
          <w:szCs w:val="26"/>
        </w:rPr>
        <w:t>6.5. Mõju isikuandmete töötlemisele</w:t>
      </w:r>
    </w:p>
    <w:p w14:paraId="66D08432" w14:textId="77777777" w:rsidR="00D76B0B" w:rsidRPr="00AF5A9C" w:rsidRDefault="00D76B0B" w:rsidP="005D0C33">
      <w:pPr>
        <w:keepNext/>
        <w:spacing w:after="0" w:line="240" w:lineRule="auto"/>
        <w:jc w:val="both"/>
        <w:rPr>
          <w:rFonts w:ascii="Times New Roman" w:hAnsi="Times New Roman" w:cs="Times New Roman"/>
          <w:b/>
          <w:sz w:val="24"/>
          <w:szCs w:val="24"/>
        </w:rPr>
      </w:pPr>
    </w:p>
    <w:p w14:paraId="274F29FF" w14:textId="759F2FFB" w:rsidR="00C34128" w:rsidRPr="00CF39DD" w:rsidRDefault="00671E69" w:rsidP="005D0C33">
      <w:pPr>
        <w:spacing w:after="0" w:line="240" w:lineRule="auto"/>
        <w:jc w:val="both"/>
        <w:rPr>
          <w:rFonts w:ascii="Times New Roman" w:hAnsi="Times New Roman" w:cs="Times New Roman"/>
          <w:b/>
          <w:sz w:val="24"/>
          <w:szCs w:val="24"/>
        </w:rPr>
      </w:pPr>
      <w:r w:rsidRPr="000E37DF">
        <w:rPr>
          <w:rFonts w:ascii="Times New Roman" w:hAnsi="Times New Roman" w:cs="Times New Roman"/>
          <w:b/>
          <w:bCs/>
          <w:sz w:val="24"/>
          <w:szCs w:val="24"/>
        </w:rPr>
        <w:t>6.5.1. Töökohavahet</w:t>
      </w:r>
      <w:r w:rsidR="000D6789">
        <w:rPr>
          <w:rFonts w:ascii="Times New Roman" w:hAnsi="Times New Roman" w:cs="Times New Roman"/>
          <w:b/>
          <w:bCs/>
          <w:sz w:val="24"/>
          <w:szCs w:val="24"/>
        </w:rPr>
        <w:t>use</w:t>
      </w:r>
      <w:r w:rsidRPr="000E37DF">
        <w:rPr>
          <w:rFonts w:ascii="Times New Roman" w:hAnsi="Times New Roman" w:cs="Times New Roman"/>
          <w:b/>
          <w:bCs/>
          <w:sz w:val="24"/>
          <w:szCs w:val="24"/>
        </w:rPr>
        <w:t xml:space="preserve"> registreerimise taotlemiseks vajalike andmete ja tõe</w:t>
      </w:r>
      <w:r w:rsidRPr="00CF39DD">
        <w:rPr>
          <w:rFonts w:ascii="Times New Roman" w:hAnsi="Times New Roman" w:cs="Times New Roman"/>
          <w:b/>
          <w:bCs/>
          <w:sz w:val="24"/>
          <w:szCs w:val="24"/>
        </w:rPr>
        <w:t>ndite esitamine</w:t>
      </w:r>
    </w:p>
    <w:p w14:paraId="5717D077" w14:textId="77777777" w:rsidR="00671E69" w:rsidRPr="00CF39DD" w:rsidRDefault="00671E69" w:rsidP="005D0C33">
      <w:pPr>
        <w:spacing w:after="0" w:line="240" w:lineRule="auto"/>
        <w:jc w:val="both"/>
        <w:rPr>
          <w:rFonts w:ascii="Times New Roman" w:hAnsi="Times New Roman" w:cs="Times New Roman"/>
          <w:sz w:val="24"/>
          <w:szCs w:val="24"/>
        </w:rPr>
      </w:pPr>
    </w:p>
    <w:p w14:paraId="2DE3B400" w14:textId="6A866806" w:rsidR="00671E69" w:rsidRPr="00CF39DD" w:rsidRDefault="00671E69" w:rsidP="005D0C33">
      <w:pPr>
        <w:spacing w:after="0" w:line="240" w:lineRule="auto"/>
        <w:jc w:val="both"/>
        <w:rPr>
          <w:rFonts w:ascii="Times New Roman" w:hAnsi="Times New Roman" w:cs="Times New Roman"/>
          <w:sz w:val="24"/>
          <w:szCs w:val="24"/>
        </w:rPr>
      </w:pPr>
      <w:r w:rsidRPr="000D6789">
        <w:rPr>
          <w:rFonts w:ascii="Times New Roman" w:hAnsi="Times New Roman" w:cs="Times New Roman"/>
          <w:sz w:val="24"/>
          <w:szCs w:val="24"/>
          <w:u w:val="single"/>
        </w:rPr>
        <w:t>Sihtrühm</w:t>
      </w:r>
      <w:r w:rsidRPr="00CF39DD">
        <w:rPr>
          <w:rFonts w:ascii="Times New Roman" w:hAnsi="Times New Roman" w:cs="Times New Roman"/>
          <w:sz w:val="24"/>
          <w:szCs w:val="24"/>
        </w:rPr>
        <w:t xml:space="preserve">: </w:t>
      </w:r>
    </w:p>
    <w:p w14:paraId="1C24D106" w14:textId="686C5225" w:rsidR="00681FA9" w:rsidRPr="00CF39DD" w:rsidRDefault="00681FA9" w:rsidP="005D0C33">
      <w:pPr>
        <w:pStyle w:val="Loendilik"/>
        <w:numPr>
          <w:ilvl w:val="0"/>
          <w:numId w:val="16"/>
        </w:numPr>
        <w:jc w:val="both"/>
        <w:rPr>
          <w:rFonts w:ascii="Times New Roman" w:hAnsi="Times New Roman"/>
          <w:sz w:val="24"/>
          <w:szCs w:val="24"/>
        </w:rPr>
      </w:pPr>
      <w:r w:rsidRPr="00CF39DD">
        <w:rPr>
          <w:rFonts w:ascii="Times New Roman" w:hAnsi="Times New Roman"/>
          <w:sz w:val="24"/>
          <w:szCs w:val="24"/>
        </w:rPr>
        <w:t xml:space="preserve">välismaalased, kellel on kehtiv </w:t>
      </w:r>
      <w:r w:rsidR="00A94BDB">
        <w:rPr>
          <w:rFonts w:ascii="Times New Roman" w:hAnsi="Times New Roman"/>
          <w:sz w:val="24"/>
          <w:szCs w:val="24"/>
        </w:rPr>
        <w:t xml:space="preserve">tähtajaline </w:t>
      </w:r>
      <w:r w:rsidRPr="00CF39DD">
        <w:rPr>
          <w:rFonts w:ascii="Times New Roman" w:hAnsi="Times New Roman"/>
          <w:sz w:val="24"/>
          <w:szCs w:val="24"/>
        </w:rPr>
        <w:t xml:space="preserve">elamisluba töötamiseks ja soovivad selle alusel </w:t>
      </w:r>
      <w:r w:rsidR="000D6789">
        <w:rPr>
          <w:rFonts w:ascii="Times New Roman" w:hAnsi="Times New Roman"/>
          <w:sz w:val="24"/>
          <w:szCs w:val="24"/>
        </w:rPr>
        <w:t>töökohta vahetada</w:t>
      </w:r>
      <w:r w:rsidRPr="00CF39DD">
        <w:rPr>
          <w:rFonts w:ascii="Times New Roman" w:hAnsi="Times New Roman"/>
          <w:sz w:val="24"/>
          <w:szCs w:val="24"/>
        </w:rPr>
        <w:t xml:space="preserve">; </w:t>
      </w:r>
    </w:p>
    <w:p w14:paraId="749EC2A7" w14:textId="5345E1B1" w:rsidR="00671E69" w:rsidRPr="00CF39DD" w:rsidRDefault="00671E69" w:rsidP="005D0C33">
      <w:pPr>
        <w:pStyle w:val="Loendilik"/>
        <w:numPr>
          <w:ilvl w:val="0"/>
          <w:numId w:val="16"/>
        </w:numPr>
        <w:jc w:val="both"/>
        <w:rPr>
          <w:rFonts w:ascii="Times New Roman" w:hAnsi="Times New Roman"/>
          <w:sz w:val="24"/>
          <w:szCs w:val="24"/>
        </w:rPr>
      </w:pPr>
      <w:r w:rsidRPr="00CF39DD">
        <w:rPr>
          <w:rFonts w:ascii="Times New Roman" w:hAnsi="Times New Roman"/>
          <w:sz w:val="24"/>
          <w:szCs w:val="24"/>
        </w:rPr>
        <w:t>tööandjad, kes esitavad töökohavahet</w:t>
      </w:r>
      <w:r w:rsidR="000D6789">
        <w:rPr>
          <w:rFonts w:ascii="Times New Roman" w:hAnsi="Times New Roman"/>
          <w:sz w:val="24"/>
          <w:szCs w:val="24"/>
        </w:rPr>
        <w:t>use</w:t>
      </w:r>
      <w:r w:rsidRPr="00CF39DD">
        <w:rPr>
          <w:rFonts w:ascii="Times New Roman" w:hAnsi="Times New Roman"/>
          <w:sz w:val="24"/>
          <w:szCs w:val="24"/>
        </w:rPr>
        <w:t xml:space="preserve"> registreerimise taotluse;</w:t>
      </w:r>
    </w:p>
    <w:p w14:paraId="60C6B795" w14:textId="4ADB4B42" w:rsidR="00671E69" w:rsidRPr="00CF39DD" w:rsidRDefault="00671E69" w:rsidP="005D0C33">
      <w:pPr>
        <w:numPr>
          <w:ilvl w:val="0"/>
          <w:numId w:val="16"/>
        </w:numPr>
        <w:spacing w:after="0" w:line="240" w:lineRule="auto"/>
        <w:jc w:val="both"/>
        <w:rPr>
          <w:rFonts w:ascii="Times New Roman" w:hAnsi="Times New Roman" w:cs="Times New Roman"/>
          <w:sz w:val="24"/>
          <w:szCs w:val="24"/>
        </w:rPr>
      </w:pPr>
      <w:r w:rsidRPr="00CF39DD">
        <w:rPr>
          <w:rFonts w:ascii="Times New Roman" w:hAnsi="Times New Roman"/>
          <w:color w:val="000000" w:themeColor="text1"/>
          <w:sz w:val="24"/>
          <w:szCs w:val="24"/>
        </w:rPr>
        <w:t>PPA ametnikud, kes viivad läbi lühiajalise Eestis töötamise registreerimise menetlust ning teevad elamisloa eel- ja järelkontrolli, s.o umbes 250 ametnikku</w:t>
      </w:r>
      <w:r w:rsidR="000D6789">
        <w:rPr>
          <w:rFonts w:ascii="Times New Roman" w:hAnsi="Times New Roman"/>
          <w:color w:val="000000" w:themeColor="text1"/>
          <w:sz w:val="24"/>
          <w:szCs w:val="24"/>
        </w:rPr>
        <w:t>.</w:t>
      </w:r>
      <w:r w:rsidRPr="00CF39DD">
        <w:rPr>
          <w:rFonts w:ascii="Times New Roman" w:hAnsi="Times New Roman" w:cs="Times New Roman"/>
          <w:sz w:val="24"/>
          <w:szCs w:val="24"/>
        </w:rPr>
        <w:t xml:space="preserve"> </w:t>
      </w:r>
    </w:p>
    <w:p w14:paraId="0777AEA1" w14:textId="77777777" w:rsidR="00671E69" w:rsidRPr="00CF39DD" w:rsidRDefault="00671E69" w:rsidP="005D0C33">
      <w:pPr>
        <w:spacing w:after="0" w:line="240" w:lineRule="auto"/>
        <w:jc w:val="both"/>
        <w:rPr>
          <w:rFonts w:ascii="Times New Roman" w:hAnsi="Times New Roman" w:cs="Times New Roman"/>
          <w:sz w:val="24"/>
          <w:szCs w:val="24"/>
        </w:rPr>
      </w:pPr>
    </w:p>
    <w:p w14:paraId="1F59CF1D" w14:textId="4DF41A81" w:rsidR="00681FA9" w:rsidRDefault="00681FA9" w:rsidP="005D0C33">
      <w:pPr>
        <w:spacing w:after="0" w:line="240" w:lineRule="auto"/>
        <w:jc w:val="both"/>
        <w:rPr>
          <w:rFonts w:ascii="Times New Roman" w:hAnsi="Times New Roman"/>
          <w:sz w:val="24"/>
          <w:szCs w:val="24"/>
        </w:rPr>
      </w:pPr>
      <w:r w:rsidRPr="00CF39DD">
        <w:rPr>
          <w:rFonts w:ascii="Times New Roman" w:hAnsi="Times New Roman"/>
          <w:sz w:val="24"/>
          <w:szCs w:val="24"/>
          <w:u w:val="single"/>
        </w:rPr>
        <w:t>Mõju ulatus</w:t>
      </w:r>
      <w:r w:rsidRPr="00CF39DD">
        <w:rPr>
          <w:rFonts w:ascii="Times New Roman" w:hAnsi="Times New Roman"/>
          <w:sz w:val="24"/>
          <w:szCs w:val="24"/>
        </w:rPr>
        <w:t xml:space="preserve"> on </w:t>
      </w:r>
      <w:r w:rsidR="007949E9" w:rsidRPr="00CF39DD">
        <w:rPr>
          <w:rFonts w:ascii="Times New Roman" w:hAnsi="Times New Roman"/>
          <w:b/>
          <w:bCs/>
          <w:sz w:val="24"/>
          <w:szCs w:val="24"/>
        </w:rPr>
        <w:t>keskmine</w:t>
      </w:r>
      <w:r w:rsidRPr="00CF39DD">
        <w:rPr>
          <w:rFonts w:ascii="Times New Roman" w:hAnsi="Times New Roman"/>
          <w:sz w:val="24"/>
          <w:szCs w:val="24"/>
        </w:rPr>
        <w:t xml:space="preserve">. Kehtiva korra kohaselt tuleb välismaalasel, kellel on kehtiv </w:t>
      </w:r>
      <w:r w:rsidR="00A94BDB">
        <w:rPr>
          <w:rFonts w:ascii="Times New Roman" w:hAnsi="Times New Roman"/>
          <w:sz w:val="24"/>
          <w:szCs w:val="24"/>
        </w:rPr>
        <w:t xml:space="preserve">tähtajaline </w:t>
      </w:r>
      <w:r w:rsidRPr="00CF39DD">
        <w:rPr>
          <w:rFonts w:ascii="Times New Roman" w:hAnsi="Times New Roman"/>
          <w:sz w:val="24"/>
          <w:szCs w:val="24"/>
        </w:rPr>
        <w:t xml:space="preserve">elamisluba töötamiseks ning soovib </w:t>
      </w:r>
      <w:r w:rsidR="000D6789">
        <w:rPr>
          <w:rFonts w:ascii="Times New Roman" w:hAnsi="Times New Roman"/>
          <w:sz w:val="24"/>
          <w:szCs w:val="24"/>
        </w:rPr>
        <w:t>töökohta vahetada</w:t>
      </w:r>
      <w:r w:rsidRPr="00CF39DD">
        <w:rPr>
          <w:rFonts w:ascii="Times New Roman" w:hAnsi="Times New Roman"/>
          <w:sz w:val="24"/>
          <w:szCs w:val="24"/>
        </w:rPr>
        <w:t xml:space="preserve">, esitada </w:t>
      </w:r>
      <w:proofErr w:type="spellStart"/>
      <w:r w:rsidRPr="00CF39DD">
        <w:rPr>
          <w:rFonts w:ascii="Times New Roman" w:hAnsi="Times New Roman"/>
          <w:sz w:val="24"/>
          <w:szCs w:val="24"/>
        </w:rPr>
        <w:t>PPA-le</w:t>
      </w:r>
      <w:proofErr w:type="spellEnd"/>
      <w:r w:rsidRPr="00CF39DD">
        <w:rPr>
          <w:rFonts w:ascii="Times New Roman" w:hAnsi="Times New Roman"/>
          <w:sz w:val="24"/>
          <w:szCs w:val="24"/>
        </w:rPr>
        <w:t xml:space="preserve"> uus töötamiseks </w:t>
      </w:r>
      <w:r w:rsidR="006618A1">
        <w:rPr>
          <w:rFonts w:ascii="Times New Roman" w:hAnsi="Times New Roman"/>
          <w:sz w:val="24"/>
          <w:szCs w:val="24"/>
        </w:rPr>
        <w:t>ant</w:t>
      </w:r>
      <w:r w:rsidR="00F12138">
        <w:rPr>
          <w:rFonts w:ascii="Times New Roman" w:hAnsi="Times New Roman"/>
          <w:sz w:val="24"/>
          <w:szCs w:val="24"/>
        </w:rPr>
        <w:t>ud</w:t>
      </w:r>
      <w:r w:rsidRPr="00CF39DD">
        <w:rPr>
          <w:rFonts w:ascii="Times New Roman" w:hAnsi="Times New Roman"/>
          <w:sz w:val="24"/>
          <w:szCs w:val="24"/>
        </w:rPr>
        <w:t xml:space="preserve"> </w:t>
      </w:r>
      <w:r w:rsidR="00A94BDB">
        <w:rPr>
          <w:rFonts w:ascii="Times New Roman" w:hAnsi="Times New Roman"/>
          <w:sz w:val="24"/>
          <w:szCs w:val="24"/>
        </w:rPr>
        <w:t xml:space="preserve">tähtajalise </w:t>
      </w:r>
      <w:r w:rsidRPr="00CF39DD">
        <w:rPr>
          <w:rFonts w:ascii="Times New Roman" w:hAnsi="Times New Roman"/>
          <w:sz w:val="24"/>
          <w:szCs w:val="24"/>
        </w:rPr>
        <w:t xml:space="preserve">elamisloa taotlus. Samuti tuleb tööandjal esitada </w:t>
      </w:r>
      <w:proofErr w:type="spellStart"/>
      <w:r w:rsidRPr="00CF39DD">
        <w:rPr>
          <w:rFonts w:ascii="Times New Roman" w:hAnsi="Times New Roman"/>
          <w:sz w:val="24"/>
          <w:szCs w:val="24"/>
        </w:rPr>
        <w:t>PPA-le</w:t>
      </w:r>
      <w:proofErr w:type="spellEnd"/>
      <w:r w:rsidRPr="00CF39DD">
        <w:rPr>
          <w:rFonts w:ascii="Times New Roman" w:hAnsi="Times New Roman"/>
          <w:sz w:val="24"/>
          <w:szCs w:val="24"/>
        </w:rPr>
        <w:t xml:space="preserve"> tööandja kutse välismaalase tööle võtmiseks. </w:t>
      </w:r>
      <w:r w:rsidR="003823EF" w:rsidRPr="00CF39DD">
        <w:rPr>
          <w:rFonts w:ascii="Times New Roman" w:hAnsi="Times New Roman"/>
          <w:sz w:val="24"/>
          <w:szCs w:val="24"/>
        </w:rPr>
        <w:t>Tähtajalise elamisloa määruse</w:t>
      </w:r>
      <w:r w:rsidRPr="00CF39DD">
        <w:rPr>
          <w:rFonts w:ascii="Times New Roman" w:hAnsi="Times New Roman"/>
          <w:sz w:val="24"/>
          <w:szCs w:val="24"/>
        </w:rPr>
        <w:t xml:space="preserve"> §-</w:t>
      </w:r>
      <w:proofErr w:type="spellStart"/>
      <w:r w:rsidRPr="00CF39DD">
        <w:rPr>
          <w:rFonts w:ascii="Times New Roman" w:hAnsi="Times New Roman"/>
          <w:sz w:val="24"/>
          <w:szCs w:val="24"/>
        </w:rPr>
        <w:t>is</w:t>
      </w:r>
      <w:proofErr w:type="spellEnd"/>
      <w:r w:rsidRPr="00CF39DD">
        <w:rPr>
          <w:rFonts w:ascii="Times New Roman" w:hAnsi="Times New Roman"/>
          <w:sz w:val="24"/>
          <w:szCs w:val="24"/>
        </w:rPr>
        <w:t xml:space="preserve"> 14 on loetletud andmed, mis tööandja peab esitama välismaalase tööle võtmise kutses. Muudatuste järgselt ei pea välismaalane enam taotlema uut tähtajalist elamisluba töötamiseks, küll peab tööandja esitama </w:t>
      </w:r>
      <w:proofErr w:type="spellStart"/>
      <w:r w:rsidRPr="00CF39DD">
        <w:rPr>
          <w:rFonts w:ascii="Times New Roman" w:hAnsi="Times New Roman"/>
          <w:sz w:val="24"/>
          <w:szCs w:val="24"/>
        </w:rPr>
        <w:t>PPA-le</w:t>
      </w:r>
      <w:proofErr w:type="spellEnd"/>
      <w:r w:rsidRPr="00CF39DD">
        <w:rPr>
          <w:rFonts w:ascii="Times New Roman" w:hAnsi="Times New Roman"/>
          <w:sz w:val="24"/>
          <w:szCs w:val="24"/>
        </w:rPr>
        <w:t xml:space="preserve"> töökoha</w:t>
      </w:r>
      <w:r w:rsidR="000D6789" w:rsidRPr="00CF39DD">
        <w:rPr>
          <w:rFonts w:ascii="Times New Roman" w:hAnsi="Times New Roman"/>
          <w:sz w:val="24"/>
          <w:szCs w:val="24"/>
        </w:rPr>
        <w:t>vahet</w:t>
      </w:r>
      <w:r w:rsidR="000D6789">
        <w:rPr>
          <w:rFonts w:ascii="Times New Roman" w:hAnsi="Times New Roman"/>
          <w:sz w:val="24"/>
          <w:szCs w:val="24"/>
        </w:rPr>
        <w:t>use</w:t>
      </w:r>
      <w:r w:rsidR="000D6789" w:rsidRPr="00CF39DD">
        <w:rPr>
          <w:rFonts w:ascii="Times New Roman" w:hAnsi="Times New Roman"/>
          <w:sz w:val="24"/>
          <w:szCs w:val="24"/>
        </w:rPr>
        <w:t xml:space="preserve"> </w:t>
      </w:r>
      <w:r w:rsidRPr="00CF39DD">
        <w:rPr>
          <w:rFonts w:ascii="Times New Roman" w:hAnsi="Times New Roman"/>
          <w:sz w:val="24"/>
          <w:szCs w:val="24"/>
        </w:rPr>
        <w:t>registreerimise taotluse. T</w:t>
      </w:r>
      <w:r w:rsidR="007949E9" w:rsidRPr="00CF39DD">
        <w:rPr>
          <w:rFonts w:ascii="Times New Roman" w:hAnsi="Times New Roman"/>
          <w:sz w:val="24"/>
          <w:szCs w:val="24"/>
        </w:rPr>
        <w:t>öökohavahet</w:t>
      </w:r>
      <w:r w:rsidR="000D6789">
        <w:rPr>
          <w:rFonts w:ascii="Times New Roman" w:hAnsi="Times New Roman"/>
          <w:sz w:val="24"/>
          <w:szCs w:val="24"/>
        </w:rPr>
        <w:t>use</w:t>
      </w:r>
      <w:r w:rsidR="007949E9" w:rsidRPr="00CF39DD">
        <w:rPr>
          <w:rFonts w:ascii="Times New Roman" w:hAnsi="Times New Roman"/>
          <w:sz w:val="24"/>
          <w:szCs w:val="24"/>
        </w:rPr>
        <w:t xml:space="preserve"> registreerimise taotluses esitatavad andmed ühtivad sellega, mis tööandja esitab </w:t>
      </w:r>
      <w:r w:rsidR="00A94BDB">
        <w:rPr>
          <w:rFonts w:ascii="Times New Roman" w:hAnsi="Times New Roman"/>
          <w:sz w:val="24"/>
          <w:szCs w:val="24"/>
        </w:rPr>
        <w:t xml:space="preserve">praegu </w:t>
      </w:r>
      <w:r w:rsidR="007949E9" w:rsidRPr="00CF39DD">
        <w:rPr>
          <w:rFonts w:ascii="Times New Roman" w:hAnsi="Times New Roman"/>
          <w:sz w:val="24"/>
          <w:szCs w:val="24"/>
        </w:rPr>
        <w:t xml:space="preserve">tööandja kutses. Seega väheneb </w:t>
      </w:r>
      <w:r w:rsidR="007949E9" w:rsidRPr="00CF39DD">
        <w:rPr>
          <w:rFonts w:ascii="Times New Roman" w:hAnsi="Times New Roman"/>
          <w:sz w:val="24"/>
          <w:szCs w:val="24"/>
        </w:rPr>
        <w:lastRenderedPageBreak/>
        <w:t>muudatuste järgselt välismaalaselt küsitavate tõendite hulk</w:t>
      </w:r>
      <w:r w:rsidR="00966821">
        <w:rPr>
          <w:rFonts w:ascii="Times New Roman" w:hAnsi="Times New Roman"/>
          <w:sz w:val="24"/>
          <w:szCs w:val="24"/>
        </w:rPr>
        <w:t xml:space="preserve"> ning samade andmete esitamise korduvus</w:t>
      </w:r>
      <w:r w:rsidR="007949E9" w:rsidRPr="00CF39DD">
        <w:rPr>
          <w:rFonts w:ascii="Times New Roman" w:hAnsi="Times New Roman"/>
          <w:sz w:val="24"/>
          <w:szCs w:val="24"/>
        </w:rPr>
        <w:t xml:space="preserve">, kuna uut </w:t>
      </w:r>
      <w:r w:rsidR="00A94BDB">
        <w:rPr>
          <w:rFonts w:ascii="Times New Roman" w:hAnsi="Times New Roman"/>
          <w:sz w:val="24"/>
          <w:szCs w:val="24"/>
        </w:rPr>
        <w:t xml:space="preserve">tähtajalist </w:t>
      </w:r>
      <w:r w:rsidR="007949E9" w:rsidRPr="00CF39DD">
        <w:rPr>
          <w:rFonts w:ascii="Times New Roman" w:hAnsi="Times New Roman"/>
          <w:sz w:val="24"/>
          <w:szCs w:val="24"/>
        </w:rPr>
        <w:t xml:space="preserve">elamisluba ei ole vajalik enam taotleda. Tööandjalt kogutavate andmete koosseis ei muutu. </w:t>
      </w:r>
      <w:r w:rsidR="00A94BDB">
        <w:rPr>
          <w:rFonts w:ascii="Times New Roman" w:hAnsi="Times New Roman"/>
          <w:sz w:val="24"/>
          <w:szCs w:val="24"/>
        </w:rPr>
        <w:t>Seega i</w:t>
      </w:r>
      <w:r w:rsidR="007949E9" w:rsidRPr="00CF39DD">
        <w:rPr>
          <w:rFonts w:ascii="Times New Roman" w:hAnsi="Times New Roman"/>
          <w:sz w:val="24"/>
          <w:szCs w:val="24"/>
        </w:rPr>
        <w:t xml:space="preserve">sikuandmed, mida PPA ametnikud töökoha vahetamise registreerimise taotluse menetluse raames töötlevad, on </w:t>
      </w:r>
      <w:r w:rsidR="00A94BDB">
        <w:rPr>
          <w:rFonts w:ascii="Times New Roman" w:hAnsi="Times New Roman"/>
          <w:sz w:val="24"/>
          <w:szCs w:val="24"/>
        </w:rPr>
        <w:t xml:space="preserve">muudatuse järgselt väiksemas mahus. </w:t>
      </w:r>
    </w:p>
    <w:p w14:paraId="738E85A8" w14:textId="77777777" w:rsidR="00AF5E28" w:rsidRPr="00CF39DD" w:rsidRDefault="00AF5E28" w:rsidP="005D0C33">
      <w:pPr>
        <w:spacing w:after="0" w:line="240" w:lineRule="auto"/>
        <w:jc w:val="both"/>
        <w:rPr>
          <w:rFonts w:ascii="Times New Roman" w:hAnsi="Times New Roman"/>
          <w:sz w:val="24"/>
          <w:szCs w:val="24"/>
        </w:rPr>
      </w:pPr>
    </w:p>
    <w:p w14:paraId="5754059E" w14:textId="0C12BB66" w:rsidR="00681FA9" w:rsidRDefault="00681FA9" w:rsidP="005D0C33">
      <w:pPr>
        <w:spacing w:after="0" w:line="240" w:lineRule="auto"/>
        <w:jc w:val="both"/>
        <w:rPr>
          <w:rFonts w:ascii="Times New Roman" w:hAnsi="Times New Roman"/>
          <w:sz w:val="24"/>
          <w:szCs w:val="24"/>
        </w:rPr>
      </w:pPr>
      <w:r w:rsidRPr="00CF39DD">
        <w:rPr>
          <w:rFonts w:ascii="Times New Roman" w:hAnsi="Times New Roman"/>
          <w:sz w:val="24"/>
          <w:szCs w:val="24"/>
          <w:u w:val="single"/>
        </w:rPr>
        <w:t>Mõju avaldumise sagedus</w:t>
      </w:r>
      <w:r w:rsidRPr="00CF39DD">
        <w:rPr>
          <w:rFonts w:ascii="Times New Roman" w:hAnsi="Times New Roman"/>
          <w:sz w:val="24"/>
          <w:szCs w:val="24"/>
        </w:rPr>
        <w:t xml:space="preserve"> on </w:t>
      </w:r>
      <w:r w:rsidRPr="00CF39DD">
        <w:rPr>
          <w:rFonts w:ascii="Times New Roman" w:hAnsi="Times New Roman"/>
          <w:b/>
          <w:bCs/>
          <w:sz w:val="24"/>
          <w:szCs w:val="24"/>
        </w:rPr>
        <w:t>väike</w:t>
      </w:r>
      <w:r w:rsidRPr="00CF39DD">
        <w:rPr>
          <w:rFonts w:ascii="Times New Roman" w:hAnsi="Times New Roman"/>
          <w:sz w:val="24"/>
          <w:szCs w:val="24"/>
        </w:rPr>
        <w:t>, kuna riigiasutuste põhiülesandeid ei muudeta ja võimalikud töökorraldusmuudatused on ühekordsed.</w:t>
      </w:r>
      <w:r w:rsidR="00586B65" w:rsidRPr="00586B65">
        <w:rPr>
          <w:rFonts w:ascii="Times New Roman" w:hAnsi="Times New Roman" w:cs="Times New Roman"/>
          <w:sz w:val="24"/>
          <w:szCs w:val="24"/>
        </w:rPr>
        <w:t xml:space="preserve"> </w:t>
      </w:r>
      <w:r w:rsidR="00586B65">
        <w:rPr>
          <w:rFonts w:ascii="Times New Roman" w:hAnsi="Times New Roman" w:cs="Times New Roman"/>
          <w:sz w:val="24"/>
          <w:szCs w:val="24"/>
        </w:rPr>
        <w:t xml:space="preserve">Välismaalastele ja tööandjatele avaldab muudatus </w:t>
      </w:r>
      <w:r w:rsidR="00586B65" w:rsidRPr="00CF39DD">
        <w:rPr>
          <w:rFonts w:ascii="Times New Roman" w:hAnsi="Times New Roman" w:cs="Times New Roman"/>
          <w:sz w:val="24"/>
          <w:szCs w:val="24"/>
        </w:rPr>
        <w:t xml:space="preserve">mõju siis, kui </w:t>
      </w:r>
      <w:r w:rsidR="00586B65">
        <w:rPr>
          <w:rFonts w:ascii="Times New Roman" w:hAnsi="Times New Roman" w:cs="Times New Roman"/>
          <w:sz w:val="24"/>
          <w:szCs w:val="24"/>
        </w:rPr>
        <w:t>välismaalane</w:t>
      </w:r>
      <w:r w:rsidR="00586B65" w:rsidRPr="00CF39DD">
        <w:rPr>
          <w:rFonts w:ascii="Times New Roman" w:hAnsi="Times New Roman" w:cs="Times New Roman"/>
          <w:sz w:val="24"/>
          <w:szCs w:val="24"/>
        </w:rPr>
        <w:t xml:space="preserve"> soovi</w:t>
      </w:r>
      <w:r w:rsidR="00586B65">
        <w:rPr>
          <w:rFonts w:ascii="Times New Roman" w:hAnsi="Times New Roman" w:cs="Times New Roman"/>
          <w:sz w:val="24"/>
          <w:szCs w:val="24"/>
        </w:rPr>
        <w:t>b</w:t>
      </w:r>
      <w:r w:rsidR="00586B65" w:rsidRPr="00CF39DD">
        <w:rPr>
          <w:rFonts w:ascii="Times New Roman" w:hAnsi="Times New Roman" w:cs="Times New Roman"/>
          <w:sz w:val="24"/>
          <w:szCs w:val="24"/>
        </w:rPr>
        <w:t xml:space="preserve"> töötamiseks </w:t>
      </w:r>
      <w:r w:rsidR="00586B65">
        <w:rPr>
          <w:rFonts w:ascii="Times New Roman" w:hAnsi="Times New Roman" w:cs="Times New Roman"/>
          <w:sz w:val="24"/>
          <w:szCs w:val="24"/>
        </w:rPr>
        <w:t>antud</w:t>
      </w:r>
      <w:r w:rsidR="00586B65" w:rsidRPr="00CF39DD">
        <w:rPr>
          <w:rFonts w:ascii="Times New Roman" w:hAnsi="Times New Roman" w:cs="Times New Roman"/>
          <w:sz w:val="24"/>
          <w:szCs w:val="24"/>
        </w:rPr>
        <w:t xml:space="preserve"> tähtajalise elamisloa kehtivusajal </w:t>
      </w:r>
      <w:r w:rsidR="00586B65">
        <w:rPr>
          <w:rFonts w:ascii="Times New Roman" w:hAnsi="Times New Roman" w:cs="Times New Roman"/>
          <w:sz w:val="24"/>
          <w:szCs w:val="24"/>
        </w:rPr>
        <w:t>töö</w:t>
      </w:r>
      <w:r w:rsidR="00161840">
        <w:rPr>
          <w:rFonts w:ascii="Times New Roman" w:hAnsi="Times New Roman" w:cs="Times New Roman"/>
          <w:sz w:val="24"/>
          <w:szCs w:val="24"/>
        </w:rPr>
        <w:t xml:space="preserve">andjat või töökohta vahetada. </w:t>
      </w:r>
      <w:r w:rsidR="00586B65" w:rsidRPr="00CF39DD">
        <w:rPr>
          <w:rFonts w:ascii="Times New Roman" w:hAnsi="Times New Roman" w:cs="Times New Roman"/>
          <w:sz w:val="24"/>
          <w:szCs w:val="24"/>
        </w:rPr>
        <w:t xml:space="preserve">Uut elamisluba töötamiseks taotleb keskmiselt 8% välismaalastest, kes juba omab kehtivat elamisluba töötamiseks. Seejuures omati </w:t>
      </w:r>
      <w:r w:rsidR="00586B65" w:rsidRPr="00CF39DD">
        <w:rPr>
          <w:rFonts w:ascii="Times New Roman" w:eastAsia="Calibri" w:hAnsi="Times New Roman" w:cs="Times New Roman"/>
          <w:sz w:val="24"/>
          <w:szCs w:val="24"/>
        </w:rPr>
        <w:t>esimest elamisluba töötamiseks enne uue saamist keskmiselt 1,85 aastat. Seega ei ole muudatuse avaldumise sagedus ulatuslik.</w:t>
      </w:r>
    </w:p>
    <w:p w14:paraId="50801821" w14:textId="77777777" w:rsidR="00AF5E28" w:rsidRPr="00CF39DD" w:rsidRDefault="00AF5E28" w:rsidP="005D0C33">
      <w:pPr>
        <w:spacing w:after="0" w:line="240" w:lineRule="auto"/>
        <w:jc w:val="both"/>
        <w:rPr>
          <w:rFonts w:ascii="Times New Roman" w:hAnsi="Times New Roman"/>
          <w:sz w:val="24"/>
          <w:szCs w:val="24"/>
        </w:rPr>
      </w:pPr>
    </w:p>
    <w:p w14:paraId="2289E4B7" w14:textId="542C8AF8" w:rsidR="009666AD" w:rsidRPr="00CF39DD" w:rsidRDefault="00681FA9" w:rsidP="005D0C33">
      <w:pPr>
        <w:spacing w:after="0" w:line="240" w:lineRule="auto"/>
        <w:jc w:val="both"/>
        <w:rPr>
          <w:rFonts w:eastAsia="Calibri"/>
          <w:color w:val="000000"/>
        </w:rPr>
      </w:pPr>
      <w:r w:rsidRPr="00CF39DD">
        <w:rPr>
          <w:rFonts w:ascii="Times New Roman" w:hAnsi="Times New Roman"/>
          <w:sz w:val="24"/>
          <w:szCs w:val="24"/>
          <w:u w:val="single"/>
        </w:rPr>
        <w:t>Ebasoovitava mõju kaasnemise risk</w:t>
      </w:r>
      <w:r w:rsidRPr="00CF39DD">
        <w:rPr>
          <w:rFonts w:ascii="Times New Roman" w:hAnsi="Times New Roman"/>
          <w:sz w:val="24"/>
          <w:szCs w:val="24"/>
        </w:rPr>
        <w:t xml:space="preserve"> on </w:t>
      </w:r>
      <w:r w:rsidR="007949E9" w:rsidRPr="00CF39DD">
        <w:rPr>
          <w:rFonts w:ascii="Times New Roman" w:hAnsi="Times New Roman"/>
          <w:b/>
          <w:bCs/>
          <w:sz w:val="24"/>
          <w:szCs w:val="24"/>
        </w:rPr>
        <w:t>väike</w:t>
      </w:r>
      <w:r w:rsidRPr="00CF39DD">
        <w:rPr>
          <w:rFonts w:ascii="Times New Roman" w:hAnsi="Times New Roman"/>
          <w:sz w:val="24"/>
          <w:szCs w:val="24"/>
        </w:rPr>
        <w:t xml:space="preserve">. </w:t>
      </w:r>
      <w:r w:rsidR="009666AD" w:rsidRPr="00CF39DD">
        <w:rPr>
          <w:rFonts w:ascii="Times New Roman" w:hAnsi="Times New Roman"/>
          <w:sz w:val="24"/>
          <w:szCs w:val="24"/>
        </w:rPr>
        <w:t>Pigem on mõju sihtrühmale positiivne, sest väheneb välismaalaselt kogutavate andmete ja tõendite hulk. Võimalikke riske, mis võivad kaasneda teadma</w:t>
      </w:r>
      <w:r w:rsidR="009666AD" w:rsidRPr="00CF39DD">
        <w:rPr>
          <w:rFonts w:ascii="Times New Roman" w:hAnsi="Times New Roman"/>
          <w:sz w:val="24"/>
          <w:szCs w:val="24"/>
        </w:rPr>
        <w:softHyphen/>
        <w:t>tusest, aitavad maandada tõhus ja pidev infovahetus ning teavitustegevus.</w:t>
      </w:r>
    </w:p>
    <w:p w14:paraId="5394171C" w14:textId="77777777" w:rsidR="00586B65" w:rsidRDefault="00586B65" w:rsidP="005D0C33">
      <w:pPr>
        <w:spacing w:after="0" w:line="240" w:lineRule="auto"/>
        <w:jc w:val="both"/>
        <w:rPr>
          <w:rFonts w:ascii="Times New Roman" w:hAnsi="Times New Roman"/>
          <w:b/>
          <w:bCs/>
          <w:sz w:val="24"/>
          <w:szCs w:val="24"/>
        </w:rPr>
      </w:pPr>
    </w:p>
    <w:p w14:paraId="062FF938" w14:textId="28A9AE91" w:rsidR="00986034" w:rsidRDefault="00681FA9" w:rsidP="005D0C33">
      <w:pPr>
        <w:spacing w:after="0" w:line="240" w:lineRule="auto"/>
        <w:jc w:val="both"/>
        <w:rPr>
          <w:rFonts w:ascii="Times New Roman" w:hAnsi="Times New Roman"/>
          <w:sz w:val="24"/>
          <w:szCs w:val="24"/>
        </w:rPr>
      </w:pPr>
      <w:r w:rsidRPr="00CF39DD">
        <w:rPr>
          <w:rFonts w:ascii="Times New Roman" w:hAnsi="Times New Roman"/>
          <w:b/>
          <w:bCs/>
          <w:sz w:val="24"/>
          <w:szCs w:val="24"/>
        </w:rPr>
        <w:t>Järeldus mõju olulisuse kohta</w:t>
      </w:r>
      <w:r w:rsidRPr="00CF39DD">
        <w:rPr>
          <w:rFonts w:ascii="Times New Roman" w:hAnsi="Times New Roman"/>
          <w:sz w:val="24"/>
          <w:szCs w:val="24"/>
        </w:rPr>
        <w:t xml:space="preserve">: muudatusega kaasneb sihtrühmale </w:t>
      </w:r>
      <w:r w:rsidRPr="00B51AA2">
        <w:rPr>
          <w:rFonts w:ascii="Times New Roman" w:hAnsi="Times New Roman"/>
          <w:color w:val="0070C0"/>
          <w:sz w:val="24"/>
          <w:szCs w:val="24"/>
        </w:rPr>
        <w:t>positiivne mõju</w:t>
      </w:r>
      <w:r w:rsidRPr="00CF39DD">
        <w:rPr>
          <w:rFonts w:ascii="Times New Roman" w:hAnsi="Times New Roman"/>
          <w:sz w:val="24"/>
          <w:szCs w:val="24"/>
        </w:rPr>
        <w:t xml:space="preserve">: </w:t>
      </w:r>
      <w:r w:rsidR="007949E9" w:rsidRPr="00CF39DD">
        <w:rPr>
          <w:rFonts w:ascii="Times New Roman" w:hAnsi="Times New Roman"/>
          <w:sz w:val="24"/>
          <w:szCs w:val="24"/>
        </w:rPr>
        <w:t>väheneb välismaalaste</w:t>
      </w:r>
      <w:r w:rsidR="00966821">
        <w:rPr>
          <w:rFonts w:ascii="Times New Roman" w:hAnsi="Times New Roman"/>
          <w:sz w:val="24"/>
          <w:szCs w:val="24"/>
        </w:rPr>
        <w:t xml:space="preserve"> isikuandmete töötlemine</w:t>
      </w:r>
      <w:r w:rsidR="007949E9" w:rsidRPr="00CF39DD">
        <w:rPr>
          <w:rFonts w:ascii="Times New Roman" w:hAnsi="Times New Roman"/>
          <w:sz w:val="24"/>
          <w:szCs w:val="24"/>
        </w:rPr>
        <w:t xml:space="preserve">. Jätkuvalt peab tööandja töötamiseks </w:t>
      </w:r>
      <w:r w:rsidR="006618A1">
        <w:rPr>
          <w:rFonts w:ascii="Times New Roman" w:hAnsi="Times New Roman"/>
          <w:sz w:val="24"/>
          <w:szCs w:val="24"/>
        </w:rPr>
        <w:t>ant</w:t>
      </w:r>
      <w:r w:rsidR="00F12138">
        <w:rPr>
          <w:rFonts w:ascii="Times New Roman" w:hAnsi="Times New Roman"/>
          <w:sz w:val="24"/>
          <w:szCs w:val="24"/>
        </w:rPr>
        <w:t>ud</w:t>
      </w:r>
      <w:r w:rsidR="00F32D46">
        <w:rPr>
          <w:rFonts w:ascii="Times New Roman" w:hAnsi="Times New Roman"/>
          <w:sz w:val="24"/>
          <w:szCs w:val="24"/>
        </w:rPr>
        <w:t xml:space="preserve"> </w:t>
      </w:r>
      <w:r w:rsidR="007949E9" w:rsidRPr="00CF39DD">
        <w:rPr>
          <w:rFonts w:ascii="Times New Roman" w:hAnsi="Times New Roman"/>
          <w:sz w:val="24"/>
          <w:szCs w:val="24"/>
        </w:rPr>
        <w:t xml:space="preserve">elamisloa alusel Eestis viibiva välismaalase tööle võtmiseks esitama </w:t>
      </w:r>
      <w:proofErr w:type="spellStart"/>
      <w:r w:rsidR="007949E9" w:rsidRPr="00CF39DD">
        <w:rPr>
          <w:rFonts w:ascii="Times New Roman" w:hAnsi="Times New Roman"/>
          <w:sz w:val="24"/>
          <w:szCs w:val="24"/>
        </w:rPr>
        <w:t>PPA-le</w:t>
      </w:r>
      <w:proofErr w:type="spellEnd"/>
      <w:r w:rsidR="007949E9" w:rsidRPr="00CF39DD">
        <w:rPr>
          <w:rFonts w:ascii="Times New Roman" w:hAnsi="Times New Roman"/>
          <w:sz w:val="24"/>
          <w:szCs w:val="24"/>
        </w:rPr>
        <w:t xml:space="preserve"> andmed ja tõendid töötamise asjaolude kohta. </w:t>
      </w:r>
    </w:p>
    <w:p w14:paraId="44E4B89B" w14:textId="77777777" w:rsidR="00AF5E28" w:rsidRPr="00CF39DD" w:rsidRDefault="00AF5E28" w:rsidP="005D0C33">
      <w:pPr>
        <w:spacing w:after="0" w:line="240" w:lineRule="auto"/>
        <w:jc w:val="both"/>
        <w:rPr>
          <w:rFonts w:ascii="Times New Roman" w:hAnsi="Times New Roman"/>
          <w:sz w:val="24"/>
          <w:szCs w:val="24"/>
        </w:rPr>
      </w:pPr>
    </w:p>
    <w:p w14:paraId="34188E9E" w14:textId="4967E78E" w:rsidR="00986034" w:rsidRPr="000E37DF" w:rsidRDefault="00986034" w:rsidP="005D0C33">
      <w:pPr>
        <w:spacing w:after="0" w:line="240" w:lineRule="auto"/>
        <w:jc w:val="both"/>
        <w:rPr>
          <w:rFonts w:ascii="Times New Roman" w:hAnsi="Times New Roman" w:cs="Times New Roman"/>
          <w:b/>
          <w:bCs/>
          <w:sz w:val="24"/>
          <w:szCs w:val="24"/>
        </w:rPr>
      </w:pPr>
      <w:r w:rsidRPr="000E37DF">
        <w:rPr>
          <w:rFonts w:ascii="Times New Roman" w:hAnsi="Times New Roman" w:cs="Times New Roman"/>
          <w:b/>
          <w:bCs/>
          <w:sz w:val="24"/>
          <w:szCs w:val="24"/>
        </w:rPr>
        <w:t>6.5.2. Sotsiaaltoetuste taotlemine</w:t>
      </w:r>
    </w:p>
    <w:p w14:paraId="24023FE1" w14:textId="77777777" w:rsidR="007E0942" w:rsidRPr="000E37DF" w:rsidRDefault="007E0942" w:rsidP="005D0C33">
      <w:pPr>
        <w:spacing w:after="0" w:line="240" w:lineRule="auto"/>
        <w:jc w:val="both"/>
        <w:rPr>
          <w:rFonts w:ascii="Times New Roman" w:hAnsi="Times New Roman" w:cs="Times New Roman"/>
          <w:b/>
          <w:bCs/>
          <w:sz w:val="24"/>
          <w:szCs w:val="24"/>
        </w:rPr>
      </w:pPr>
    </w:p>
    <w:p w14:paraId="78FDB3E8" w14:textId="65E27864" w:rsidR="007E0942" w:rsidRPr="000E37DF" w:rsidRDefault="007E0942" w:rsidP="005D0C33">
      <w:pPr>
        <w:pStyle w:val="paragraph"/>
        <w:spacing w:before="0" w:beforeAutospacing="0" w:after="0" w:afterAutospacing="0"/>
        <w:jc w:val="both"/>
        <w:textAlignment w:val="baseline"/>
        <w:rPr>
          <w:color w:val="FF0000"/>
        </w:rPr>
      </w:pPr>
      <w:r w:rsidRPr="000E37DF">
        <w:rPr>
          <w:color w:val="000000" w:themeColor="text1"/>
        </w:rPr>
        <w:t xml:space="preserve">Eelnõuga laiendatakse sotsiaalkindlustushüvitiste õigust omavate isikute ringi pikaajalise viisa alusel Eestis lühiajaliselt töötavatele isikutele. Sellega seoses on </w:t>
      </w:r>
      <w:r w:rsidR="008A0BF0" w:rsidRPr="0E3BF112">
        <w:rPr>
          <w:color w:val="000000" w:themeColor="text1"/>
        </w:rPr>
        <w:t xml:space="preserve">vajalik töödelda täiendavalt  </w:t>
      </w:r>
      <w:r w:rsidR="008A0BF0">
        <w:t xml:space="preserve">PPA viisaregistri andmeid, </w:t>
      </w:r>
      <w:r w:rsidR="008A0BF0" w:rsidRPr="0E3BF112">
        <w:rPr>
          <w:color w:val="000000" w:themeColor="text1"/>
        </w:rPr>
        <w:t>mis on seotud isiku riigis viibimise õigusliku aluse kontrollimisega.</w:t>
      </w:r>
    </w:p>
    <w:p w14:paraId="37EBC950" w14:textId="77777777" w:rsidR="007E0942" w:rsidRPr="000E37DF" w:rsidRDefault="007E0942" w:rsidP="005D0C33">
      <w:pPr>
        <w:pStyle w:val="paragraph"/>
        <w:spacing w:before="0" w:beforeAutospacing="0" w:after="0" w:afterAutospacing="0"/>
        <w:jc w:val="both"/>
        <w:rPr>
          <w:color w:val="000000" w:themeColor="text1"/>
        </w:rPr>
      </w:pPr>
    </w:p>
    <w:p w14:paraId="6B96C99E" w14:textId="7DCC6609" w:rsidR="007E0942" w:rsidRPr="000E37DF" w:rsidRDefault="007E0942" w:rsidP="005D0C33">
      <w:pPr>
        <w:pStyle w:val="paragraph"/>
        <w:spacing w:before="0" w:beforeAutospacing="0" w:after="0" w:afterAutospacing="0"/>
        <w:jc w:val="both"/>
        <w:textAlignment w:val="baseline"/>
        <w:rPr>
          <w:rStyle w:val="eop"/>
        </w:rPr>
      </w:pPr>
      <w:r w:rsidRPr="000E37DF">
        <w:rPr>
          <w:color w:val="000000" w:themeColor="text1"/>
        </w:rPr>
        <w:t xml:space="preserve">SKA poolt makstavate toetuste (puuetega inimeste sotsiaaltoetused, isa ja ema vanemahüvitis ja pensionid) andmetöötlus toimub </w:t>
      </w:r>
      <w:r w:rsidRPr="000E37DF">
        <w:rPr>
          <w:rStyle w:val="normaltextrun"/>
        </w:rPr>
        <w:t xml:space="preserve">sotsiaalkaitse infosüsteemis </w:t>
      </w:r>
      <w:r w:rsidR="00505C50">
        <w:rPr>
          <w:rStyle w:val="normaltextrun"/>
        </w:rPr>
        <w:t xml:space="preserve">(edaspidi </w:t>
      </w:r>
      <w:r w:rsidRPr="00505C50">
        <w:rPr>
          <w:rStyle w:val="normaltextrun"/>
          <w:i/>
          <w:iCs/>
        </w:rPr>
        <w:t>SKAIS</w:t>
      </w:r>
      <w:r w:rsidR="00505C50">
        <w:rPr>
          <w:rStyle w:val="normaltextrun"/>
        </w:rPr>
        <w:t>)</w:t>
      </w:r>
      <w:r w:rsidRPr="000E37DF">
        <w:rPr>
          <w:rStyle w:val="normaltextrun"/>
        </w:rPr>
        <w:t xml:space="preserve"> sotsiaalkaitse infosüsteemi põhimääruse alusel. SKAIS-i põhimääruse 4. ja 5. peatükk sätestavad, milliseid andmeid SKAIS-</w:t>
      </w:r>
      <w:proofErr w:type="spellStart"/>
      <w:r w:rsidRPr="000E37DF">
        <w:rPr>
          <w:rStyle w:val="normaltextrun"/>
        </w:rPr>
        <w:t>is</w:t>
      </w:r>
      <w:proofErr w:type="spellEnd"/>
      <w:r w:rsidRPr="000E37DF">
        <w:rPr>
          <w:rStyle w:val="normaltextrun"/>
        </w:rPr>
        <w:t xml:space="preserve"> töödeldakse ja milliste andmekogude andmeid SKAIS andmeallikana kasutab. </w:t>
      </w:r>
      <w:r w:rsidRPr="000E37DF">
        <w:rPr>
          <w:rStyle w:val="eop"/>
        </w:rPr>
        <w:t> SKAIS</w:t>
      </w:r>
      <w:r w:rsidR="000D6789">
        <w:rPr>
          <w:rStyle w:val="eop"/>
        </w:rPr>
        <w:t>-</w:t>
      </w:r>
      <w:r w:rsidRPr="000E37DF">
        <w:rPr>
          <w:rStyle w:val="eop"/>
        </w:rPr>
        <w:t>i põhimäärust siiski muuta ei ole vaja kuna SKA ei kanna viisaandmeid SKAIS</w:t>
      </w:r>
      <w:r w:rsidR="000D6789">
        <w:rPr>
          <w:rStyle w:val="eop"/>
        </w:rPr>
        <w:t>-</w:t>
      </w:r>
      <w:r w:rsidRPr="000E37DF">
        <w:rPr>
          <w:rStyle w:val="eop"/>
        </w:rPr>
        <w:t>i. Hüvitise taotluse menetlemisel esitab inimene oma viisa SKA-</w:t>
      </w:r>
      <w:proofErr w:type="spellStart"/>
      <w:r w:rsidRPr="000E37DF">
        <w:rPr>
          <w:rStyle w:val="eop"/>
        </w:rPr>
        <w:t>le</w:t>
      </w:r>
      <w:proofErr w:type="spellEnd"/>
      <w:r w:rsidRPr="000E37DF">
        <w:rPr>
          <w:rStyle w:val="eop"/>
        </w:rPr>
        <w:t xml:space="preserve">. SKA teeb vajadusel andmete kontrollimiseks järelpärimise viisaregistrisse.  </w:t>
      </w:r>
    </w:p>
    <w:p w14:paraId="12C19E26" w14:textId="77777777" w:rsidR="007E0942" w:rsidRPr="000E37DF" w:rsidRDefault="007E0942" w:rsidP="005D0C33">
      <w:pPr>
        <w:pStyle w:val="paragraph"/>
        <w:spacing w:before="0" w:beforeAutospacing="0" w:after="0" w:afterAutospacing="0"/>
        <w:jc w:val="both"/>
        <w:rPr>
          <w:rStyle w:val="eop"/>
        </w:rPr>
      </w:pPr>
    </w:p>
    <w:p w14:paraId="28DCD313" w14:textId="7DE2557B" w:rsidR="007E0942" w:rsidRDefault="000D6789" w:rsidP="005D0C33">
      <w:pPr>
        <w:pStyle w:val="paragraph"/>
        <w:spacing w:before="0" w:beforeAutospacing="0" w:after="0" w:afterAutospacing="0"/>
        <w:jc w:val="both"/>
        <w:textAlignment w:val="baseline"/>
        <w:rPr>
          <w:rStyle w:val="eop"/>
        </w:rPr>
      </w:pPr>
      <w:r>
        <w:rPr>
          <w:rStyle w:val="eop"/>
        </w:rPr>
        <w:t xml:space="preserve">Eesti </w:t>
      </w:r>
      <w:r w:rsidR="007E0942" w:rsidRPr="000E37DF">
        <w:rPr>
          <w:rStyle w:val="eop"/>
        </w:rPr>
        <w:t xml:space="preserve">Töötukassa poolt makstava töövõimetoetuse andmetöötlus toimub </w:t>
      </w:r>
      <w:r>
        <w:rPr>
          <w:rStyle w:val="eop"/>
        </w:rPr>
        <w:t>Eesti T</w:t>
      </w:r>
      <w:r w:rsidR="007E0942" w:rsidRPr="000E37DF">
        <w:rPr>
          <w:rStyle w:val="eop"/>
        </w:rPr>
        <w:t>öötukassa andmekogus, töötukassa andmekogu põhimääruse alusel</w:t>
      </w:r>
      <w:r>
        <w:rPr>
          <w:rStyle w:val="Allmrkuseviide"/>
        </w:rPr>
        <w:footnoteReference w:id="32"/>
      </w:r>
      <w:r w:rsidR="007E0942" w:rsidRPr="000E37DF">
        <w:rPr>
          <w:rStyle w:val="eop"/>
        </w:rPr>
        <w:t xml:space="preserve">. Töötukassa andmekogu põhimääruse 3. peatüki 4. jaos sätestatakse TVTS-i alusel andmekogusse kantavad andmed. Töötukassa andmekogu põhimääruse § 40 sätestab andmekogusse andmeandjad ja andmevahetuse teiste andmekogudega. Muudetakse </w:t>
      </w:r>
      <w:proofErr w:type="spellStart"/>
      <w:r w:rsidR="007E0942" w:rsidRPr="000E37DF">
        <w:rPr>
          <w:rStyle w:val="eop"/>
        </w:rPr>
        <w:t>TKindlS</w:t>
      </w:r>
      <w:proofErr w:type="spellEnd"/>
      <w:r w:rsidR="007E0942" w:rsidRPr="000E37DF">
        <w:rPr>
          <w:rStyle w:val="eop"/>
        </w:rPr>
        <w:t xml:space="preserve"> §-i 35, mis sätestab töötukassa andmekogus töödeldavate andmete loetelu, ja andmekogu põhimäärust, kuna töötamise eesmärgil välja antud pikaajalise viisa andmed kantakse edaspidi töötukassa andmekogusse.</w:t>
      </w:r>
    </w:p>
    <w:p w14:paraId="3F02D5E0" w14:textId="77777777" w:rsidR="004F6A1D" w:rsidRPr="000E37DF" w:rsidRDefault="004F6A1D" w:rsidP="005D0C33">
      <w:pPr>
        <w:pStyle w:val="paragraph"/>
        <w:spacing w:before="0" w:beforeAutospacing="0" w:after="0" w:afterAutospacing="0"/>
        <w:jc w:val="both"/>
        <w:textAlignment w:val="baseline"/>
        <w:rPr>
          <w:rStyle w:val="eop"/>
        </w:rPr>
      </w:pPr>
    </w:p>
    <w:p w14:paraId="3A9A4D61" w14:textId="371A0FF1" w:rsidR="007E0942" w:rsidRDefault="007E0942" w:rsidP="005D0C33">
      <w:pPr>
        <w:spacing w:after="0" w:line="240" w:lineRule="auto"/>
        <w:jc w:val="both"/>
        <w:textAlignment w:val="baseline"/>
        <w:rPr>
          <w:rFonts w:ascii="Times New Roman" w:hAnsi="Times New Roman" w:cs="Times New Roman"/>
          <w:sz w:val="24"/>
          <w:szCs w:val="24"/>
        </w:rPr>
      </w:pPr>
      <w:r w:rsidRPr="000E37DF">
        <w:rPr>
          <w:rFonts w:ascii="Times New Roman" w:hAnsi="Times New Roman" w:cs="Times New Roman"/>
          <w:sz w:val="24"/>
          <w:szCs w:val="24"/>
        </w:rPr>
        <w:t>Eelnõuga toimub muutus TVTS-i õigustatud isikute ringis ja vähesel määral muutub andmete töötlemise maht. Seoses töövõimetoetuse saamise õiguse laienemisega inimestele, kellele on välja</w:t>
      </w:r>
      <w:r w:rsidR="00F32D46">
        <w:rPr>
          <w:rFonts w:ascii="Times New Roman" w:hAnsi="Times New Roman" w:cs="Times New Roman"/>
          <w:sz w:val="24"/>
          <w:szCs w:val="24"/>
        </w:rPr>
        <w:t xml:space="preserve"> </w:t>
      </w:r>
      <w:r w:rsidR="00505C50">
        <w:rPr>
          <w:rFonts w:ascii="Times New Roman" w:hAnsi="Times New Roman" w:cs="Times New Roman"/>
          <w:sz w:val="24"/>
          <w:szCs w:val="24"/>
        </w:rPr>
        <w:t>antud</w:t>
      </w:r>
      <w:r w:rsidRPr="000E37DF">
        <w:rPr>
          <w:rFonts w:ascii="Times New Roman" w:hAnsi="Times New Roman" w:cs="Times New Roman"/>
          <w:sz w:val="24"/>
          <w:szCs w:val="24"/>
        </w:rPr>
        <w:t xml:space="preserve"> pikaajaline viisa lühiajalise töötamise eesmärgil ja kes töötavad, suureneb vähesel määral andmesubjektide arv, kelle andmeid töödeldakse ja muutub mõningasel määral isikute ring, kelle andmeid töödeldakse. Töövõime hindamiste prognoositav arv 2026. aastal on hinnanguliselt 48 ja 2027. ning järgnevatel aastatel 81. Hinnanguliselt tekib töövõimetoetuse </w:t>
      </w:r>
      <w:r w:rsidRPr="000E37DF">
        <w:rPr>
          <w:rFonts w:ascii="Times New Roman" w:hAnsi="Times New Roman" w:cs="Times New Roman"/>
          <w:sz w:val="24"/>
          <w:szCs w:val="24"/>
        </w:rPr>
        <w:lastRenderedPageBreak/>
        <w:t>saamise õigus 2026. aastal keskmiselt 20 inimesel, 2027. aastal 50 inimesel ja 2028. aastal 64 inimesel kuus. Vähesel määral muutub ka andmete töötlemise ulatus.</w:t>
      </w:r>
    </w:p>
    <w:p w14:paraId="5DBC4A05" w14:textId="77777777" w:rsidR="00AF5E28" w:rsidRPr="000E37DF" w:rsidRDefault="00AF5E28" w:rsidP="005D0C33">
      <w:pPr>
        <w:spacing w:after="0" w:line="240" w:lineRule="auto"/>
        <w:jc w:val="both"/>
        <w:textAlignment w:val="baseline"/>
        <w:rPr>
          <w:rFonts w:ascii="Times New Roman" w:hAnsi="Times New Roman" w:cs="Times New Roman"/>
          <w:sz w:val="24"/>
          <w:szCs w:val="24"/>
        </w:rPr>
      </w:pPr>
    </w:p>
    <w:p w14:paraId="4C975509" w14:textId="0175ED07" w:rsidR="007E0942" w:rsidRDefault="00E41132" w:rsidP="005D0C33">
      <w:pPr>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Eesti </w:t>
      </w:r>
      <w:r w:rsidR="007E0942" w:rsidRPr="000E37DF">
        <w:rPr>
          <w:rFonts w:ascii="Times New Roman" w:hAnsi="Times New Roman" w:cs="Times New Roman"/>
          <w:sz w:val="24"/>
          <w:szCs w:val="24"/>
        </w:rPr>
        <w:t xml:space="preserve">Töötukassal tekib vajadus täiendavalt töödelda lühiajalise töötamise eesmärgil välja antud pikaajalise viisa andmeid. </w:t>
      </w:r>
      <w:r>
        <w:rPr>
          <w:rFonts w:ascii="Times New Roman" w:hAnsi="Times New Roman" w:cs="Times New Roman"/>
          <w:sz w:val="24"/>
          <w:szCs w:val="24"/>
        </w:rPr>
        <w:t xml:space="preserve">Eesti </w:t>
      </w:r>
      <w:r w:rsidR="007E0942" w:rsidRPr="000E37DF">
        <w:rPr>
          <w:rFonts w:ascii="Times New Roman" w:hAnsi="Times New Roman" w:cs="Times New Roman"/>
          <w:sz w:val="24"/>
          <w:szCs w:val="24"/>
        </w:rPr>
        <w:t xml:space="preserve">Töötukassa töötleb ka praegu töövõime hindamist ja töövõimetoetust taotleva füüsilise isiku andmeid ja selle osas andmetöötlus ei muutu, v.a sihtrühma vähene laienemine. </w:t>
      </w:r>
    </w:p>
    <w:p w14:paraId="10527FCC" w14:textId="77777777" w:rsidR="00AF5E28" w:rsidRPr="000E37DF" w:rsidRDefault="00AF5E28" w:rsidP="005D0C33">
      <w:pPr>
        <w:spacing w:after="0" w:line="240" w:lineRule="auto"/>
        <w:jc w:val="both"/>
        <w:textAlignment w:val="baseline"/>
        <w:rPr>
          <w:rFonts w:ascii="Times New Roman" w:hAnsi="Times New Roman" w:cs="Times New Roman"/>
          <w:sz w:val="24"/>
          <w:szCs w:val="24"/>
        </w:rPr>
      </w:pPr>
    </w:p>
    <w:p w14:paraId="64A60918" w14:textId="6D8BF4A0" w:rsidR="007E0942" w:rsidRDefault="007E0942" w:rsidP="005D0C33">
      <w:pPr>
        <w:spacing w:after="0" w:line="240" w:lineRule="auto"/>
        <w:jc w:val="both"/>
        <w:textAlignment w:val="baseline"/>
        <w:rPr>
          <w:rFonts w:ascii="Times New Roman" w:hAnsi="Times New Roman" w:cs="Times New Roman"/>
          <w:sz w:val="24"/>
          <w:szCs w:val="24"/>
        </w:rPr>
      </w:pPr>
      <w:r w:rsidRPr="000E37DF">
        <w:rPr>
          <w:rFonts w:ascii="Times New Roman" w:hAnsi="Times New Roman" w:cs="Times New Roman"/>
          <w:sz w:val="24"/>
          <w:szCs w:val="24"/>
        </w:rPr>
        <w:t>Isikuandmeid töödeldakse nii täna kui ka eelnõuga ette nähtud muudatuste järel ainult inimese avalduse alusel, seega on töötlus inimesele teada. Töödeldavad andmed on kirjas nii seaduses kui ka täpsustatud määruses (</w:t>
      </w:r>
      <w:r w:rsidR="004F6A1D">
        <w:rPr>
          <w:rFonts w:ascii="Times New Roman" w:hAnsi="Times New Roman" w:cs="Times New Roman"/>
          <w:sz w:val="24"/>
          <w:szCs w:val="24"/>
        </w:rPr>
        <w:t>t</w:t>
      </w:r>
      <w:r w:rsidRPr="000E37DF">
        <w:rPr>
          <w:rFonts w:ascii="Times New Roman" w:hAnsi="Times New Roman" w:cs="Times New Roman"/>
          <w:sz w:val="24"/>
          <w:szCs w:val="24"/>
        </w:rPr>
        <w:t xml:space="preserve">öötukassa andmekogu põhimäärus). Isikuandmete töötlejaks on jätkuvalt </w:t>
      </w:r>
      <w:r w:rsidR="00E41132">
        <w:rPr>
          <w:rFonts w:ascii="Times New Roman" w:hAnsi="Times New Roman" w:cs="Times New Roman"/>
          <w:sz w:val="24"/>
          <w:szCs w:val="24"/>
        </w:rPr>
        <w:t xml:space="preserve">Eesti </w:t>
      </w:r>
      <w:r w:rsidRPr="000E37DF">
        <w:rPr>
          <w:rFonts w:ascii="Times New Roman" w:hAnsi="Times New Roman" w:cs="Times New Roman"/>
          <w:sz w:val="24"/>
          <w:szCs w:val="24"/>
        </w:rPr>
        <w:t>Töötukassa</w:t>
      </w:r>
      <w:r w:rsidR="004F6A1D">
        <w:rPr>
          <w:rFonts w:ascii="Times New Roman" w:hAnsi="Times New Roman" w:cs="Times New Roman"/>
          <w:sz w:val="24"/>
          <w:szCs w:val="24"/>
        </w:rPr>
        <w:t>, kelle</w:t>
      </w:r>
      <w:r w:rsidRPr="000E37DF">
        <w:rPr>
          <w:rFonts w:ascii="Times New Roman" w:hAnsi="Times New Roman" w:cs="Times New Roman"/>
          <w:sz w:val="24"/>
          <w:szCs w:val="24"/>
        </w:rPr>
        <w:t xml:space="preserve"> töötajad töötlevad ka täna kõiki töövõime hindamist ja töövõimetoetust taotleva füüsilise isiku andmeid töövõime hindamiseks ja töövõimetoetuse määramiseks ja maksmiseks. Töötajaid on juhendatud isikuandmete kaitsmise osas, neil on olemas asjakohased juhendmaterjalid ja neile korraldatakse regulaarselt koolitusi, samuti kehtib neile andmete konfidentsiaalsena hoidmise kohustus.  </w:t>
      </w:r>
    </w:p>
    <w:p w14:paraId="5F62C9ED" w14:textId="77777777" w:rsidR="00505C50" w:rsidRPr="000E37DF" w:rsidRDefault="00505C50" w:rsidP="005D0C33">
      <w:pPr>
        <w:spacing w:after="0" w:line="240" w:lineRule="auto"/>
        <w:jc w:val="both"/>
        <w:textAlignment w:val="baseline"/>
        <w:rPr>
          <w:rFonts w:ascii="Times New Roman" w:hAnsi="Times New Roman" w:cs="Times New Roman"/>
          <w:sz w:val="24"/>
          <w:szCs w:val="24"/>
        </w:rPr>
      </w:pPr>
    </w:p>
    <w:p w14:paraId="50B7BADB" w14:textId="0857B8B4" w:rsidR="007E0942" w:rsidRDefault="007E0942" w:rsidP="005D0C33">
      <w:pPr>
        <w:spacing w:after="0" w:line="240" w:lineRule="auto"/>
        <w:jc w:val="both"/>
        <w:textAlignment w:val="baseline"/>
        <w:rPr>
          <w:rFonts w:ascii="Times New Roman" w:hAnsi="Times New Roman" w:cs="Times New Roman"/>
          <w:sz w:val="24"/>
          <w:szCs w:val="24"/>
        </w:rPr>
      </w:pPr>
      <w:r w:rsidRPr="000E37DF">
        <w:rPr>
          <w:rFonts w:ascii="Times New Roman" w:hAnsi="Times New Roman" w:cs="Times New Roman"/>
          <w:sz w:val="24"/>
          <w:szCs w:val="24"/>
        </w:rPr>
        <w:t>Isikuandmete töötlus jätkub samas andmekogus, kus töödeldakse täna töövõime hindamise ja töövõimetoetuse andmeid. Andmekogu on reguleeritud seadusega (</w:t>
      </w:r>
      <w:proofErr w:type="spellStart"/>
      <w:r w:rsidRPr="000E37DF">
        <w:rPr>
          <w:rFonts w:ascii="Times New Roman" w:hAnsi="Times New Roman" w:cs="Times New Roman"/>
          <w:sz w:val="24"/>
          <w:szCs w:val="24"/>
        </w:rPr>
        <w:t>TKindlS</w:t>
      </w:r>
      <w:proofErr w:type="spellEnd"/>
      <w:r w:rsidR="00167CFC">
        <w:rPr>
          <w:rFonts w:ascii="Times New Roman" w:hAnsi="Times New Roman" w:cs="Times New Roman"/>
          <w:sz w:val="24"/>
          <w:szCs w:val="24"/>
        </w:rPr>
        <w:t>-i</w:t>
      </w:r>
      <w:r w:rsidRPr="000E37DF">
        <w:rPr>
          <w:rFonts w:ascii="Times New Roman" w:hAnsi="Times New Roman" w:cs="Times New Roman"/>
          <w:sz w:val="24"/>
          <w:szCs w:val="24"/>
        </w:rPr>
        <w:t xml:space="preserve"> § 35) ning andmekogu sisu täpsustatud selle põhimääruses. Riikliku andmekoguna kehtivad sellele kõik avaliku teabe seaduse peatükis 5</w:t>
      </w:r>
      <w:r w:rsidRPr="000E37DF">
        <w:rPr>
          <w:rFonts w:ascii="Times New Roman" w:hAnsi="Times New Roman" w:cs="Times New Roman"/>
          <w:sz w:val="24"/>
          <w:szCs w:val="24"/>
          <w:vertAlign w:val="superscript"/>
        </w:rPr>
        <w:t>1</w:t>
      </w:r>
      <w:r w:rsidRPr="000E37DF">
        <w:rPr>
          <w:rFonts w:ascii="Times New Roman" w:hAnsi="Times New Roman" w:cs="Times New Roman"/>
          <w:sz w:val="24"/>
          <w:szCs w:val="24"/>
        </w:rPr>
        <w:t xml:space="preserve"> sätestatud nõuded ja kohustused.</w:t>
      </w:r>
    </w:p>
    <w:p w14:paraId="46168443" w14:textId="77777777" w:rsidR="00AF5E28" w:rsidRPr="000E37DF" w:rsidRDefault="00AF5E28" w:rsidP="005D0C33">
      <w:pPr>
        <w:spacing w:after="0" w:line="240" w:lineRule="auto"/>
        <w:jc w:val="both"/>
        <w:textAlignment w:val="baseline"/>
        <w:rPr>
          <w:rFonts w:ascii="Times New Roman" w:hAnsi="Times New Roman" w:cs="Times New Roman"/>
          <w:sz w:val="24"/>
          <w:szCs w:val="24"/>
        </w:rPr>
      </w:pPr>
    </w:p>
    <w:p w14:paraId="338834EF" w14:textId="2D3490EB" w:rsidR="007E0942" w:rsidRDefault="007E0942" w:rsidP="005D0C33">
      <w:pPr>
        <w:spacing w:after="0" w:line="240" w:lineRule="auto"/>
        <w:jc w:val="both"/>
        <w:textAlignment w:val="baseline"/>
        <w:rPr>
          <w:rFonts w:ascii="Times New Roman" w:hAnsi="Times New Roman" w:cs="Times New Roman"/>
          <w:sz w:val="24"/>
          <w:szCs w:val="24"/>
        </w:rPr>
      </w:pPr>
      <w:r w:rsidRPr="000E37DF">
        <w:rPr>
          <w:rFonts w:ascii="Times New Roman" w:hAnsi="Times New Roman" w:cs="Times New Roman"/>
          <w:sz w:val="24"/>
          <w:szCs w:val="24"/>
        </w:rPr>
        <w:t xml:space="preserve">Eelnõuga </w:t>
      </w:r>
      <w:r w:rsidR="008A0BF0" w:rsidRPr="000E37DF">
        <w:rPr>
          <w:rFonts w:ascii="Times New Roman" w:hAnsi="Times New Roman" w:cs="Times New Roman"/>
          <w:sz w:val="24"/>
          <w:szCs w:val="24"/>
        </w:rPr>
        <w:t xml:space="preserve">ei muutu </w:t>
      </w:r>
      <w:r w:rsidRPr="000E37DF">
        <w:rPr>
          <w:rFonts w:ascii="Times New Roman" w:hAnsi="Times New Roman" w:cs="Times New Roman"/>
          <w:sz w:val="24"/>
          <w:szCs w:val="24"/>
        </w:rPr>
        <w:t>andmete töötlemise eesmärk. Samaks jääb ka andmete töötleja, vähesel määral muutub andmesubjektide ring ning suureneb andmekoosseis</w:t>
      </w:r>
      <w:r w:rsidR="008A0BF0">
        <w:rPr>
          <w:rFonts w:ascii="Times New Roman" w:hAnsi="Times New Roman" w:cs="Times New Roman"/>
          <w:sz w:val="24"/>
          <w:szCs w:val="24"/>
        </w:rPr>
        <w:t>, täpsustub välismaalase Eestis viibimise seaduslik alus</w:t>
      </w:r>
      <w:r w:rsidRPr="000E37DF">
        <w:rPr>
          <w:rFonts w:ascii="Times New Roman" w:hAnsi="Times New Roman" w:cs="Times New Roman"/>
          <w:sz w:val="24"/>
          <w:szCs w:val="24"/>
        </w:rPr>
        <w:t xml:space="preserve">. Kokkuvõtvalt võib eelnõuga tehtavatest muudatustest tulenevat andmekaitselist mõju pidada </w:t>
      </w:r>
      <w:r w:rsidRPr="00505C50">
        <w:rPr>
          <w:rFonts w:ascii="Times New Roman" w:hAnsi="Times New Roman" w:cs="Times New Roman"/>
          <w:color w:val="0070C0"/>
          <w:sz w:val="24"/>
          <w:szCs w:val="24"/>
        </w:rPr>
        <w:t>väheseks</w:t>
      </w:r>
      <w:r w:rsidRPr="000E37DF">
        <w:rPr>
          <w:rFonts w:ascii="Times New Roman" w:hAnsi="Times New Roman" w:cs="Times New Roman"/>
          <w:sz w:val="24"/>
          <w:szCs w:val="24"/>
        </w:rPr>
        <w:t>.</w:t>
      </w:r>
    </w:p>
    <w:p w14:paraId="7C35C4AE" w14:textId="77777777" w:rsidR="00AF5E28" w:rsidRPr="000E37DF" w:rsidRDefault="00AF5E28" w:rsidP="005D0C33">
      <w:pPr>
        <w:spacing w:after="0" w:line="240" w:lineRule="auto"/>
        <w:jc w:val="both"/>
        <w:textAlignment w:val="baseline"/>
        <w:rPr>
          <w:rFonts w:ascii="Times New Roman" w:hAnsi="Times New Roman" w:cs="Times New Roman"/>
          <w:sz w:val="24"/>
          <w:szCs w:val="24"/>
        </w:rPr>
      </w:pPr>
    </w:p>
    <w:p w14:paraId="5AA33782" w14:textId="5B2EBED2" w:rsidR="00167CFC" w:rsidRDefault="007E0942" w:rsidP="005D0C33">
      <w:pPr>
        <w:pStyle w:val="paragraph"/>
        <w:spacing w:before="0" w:beforeAutospacing="0" w:after="0" w:afterAutospacing="0"/>
        <w:jc w:val="both"/>
        <w:textAlignment w:val="baseline"/>
        <w:rPr>
          <w:rStyle w:val="normaltextrun"/>
        </w:rPr>
      </w:pPr>
      <w:r w:rsidRPr="000E37DF">
        <w:rPr>
          <w:rStyle w:val="normaltextrun"/>
          <w:color w:val="000000" w:themeColor="text1"/>
        </w:rPr>
        <w:t xml:space="preserve">Kokkuvõtvalt </w:t>
      </w:r>
      <w:r w:rsidR="008A0BF0">
        <w:rPr>
          <w:rStyle w:val="normaltextrun"/>
          <w:color w:val="000000" w:themeColor="text1"/>
        </w:rPr>
        <w:t>ei kaasne</w:t>
      </w:r>
      <w:r w:rsidRPr="000E37DF">
        <w:rPr>
          <w:rStyle w:val="normaltextrun"/>
          <w:color w:val="000000" w:themeColor="text1"/>
        </w:rPr>
        <w:t xml:space="preserve"> i</w:t>
      </w:r>
      <w:r w:rsidRPr="000E37DF">
        <w:rPr>
          <w:rStyle w:val="normaltextrun"/>
          <w:color w:val="1A1B1F"/>
        </w:rPr>
        <w:t xml:space="preserve">sikuandmete töötlemisega </w:t>
      </w:r>
      <w:r w:rsidR="008A0BF0">
        <w:rPr>
          <w:rStyle w:val="normaltextrun"/>
          <w:color w:val="1A1B1F"/>
        </w:rPr>
        <w:t>olulis</w:t>
      </w:r>
      <w:r w:rsidR="001C28E0">
        <w:rPr>
          <w:rStyle w:val="normaltextrun"/>
          <w:color w:val="1A1B1F"/>
        </w:rPr>
        <w:t>t</w:t>
      </w:r>
      <w:r w:rsidR="008A0BF0" w:rsidRPr="000E37DF">
        <w:rPr>
          <w:rStyle w:val="normaltextrun"/>
          <w:color w:val="1A1B1F"/>
        </w:rPr>
        <w:t xml:space="preserve"> </w:t>
      </w:r>
      <w:r w:rsidRPr="000E37DF">
        <w:rPr>
          <w:rStyle w:val="normaltextrun"/>
          <w:color w:val="1A1B1F"/>
        </w:rPr>
        <w:t>risk</w:t>
      </w:r>
      <w:r w:rsidR="001C28E0">
        <w:rPr>
          <w:rStyle w:val="normaltextrun"/>
          <w:color w:val="1A1B1F"/>
        </w:rPr>
        <w:t>i</w:t>
      </w:r>
      <w:r w:rsidRPr="000E37DF">
        <w:rPr>
          <w:rStyle w:val="normaltextrun"/>
          <w:color w:val="1A1B1F"/>
        </w:rPr>
        <w:t>,</w:t>
      </w:r>
      <w:r w:rsidR="00685B17">
        <w:rPr>
          <w:rStyle w:val="normaltextrun"/>
          <w:color w:val="1A1B1F"/>
        </w:rPr>
        <w:t xml:space="preserve"> </w:t>
      </w:r>
      <w:r w:rsidRPr="000E37DF">
        <w:rPr>
          <w:rStyle w:val="normaltextrun"/>
        </w:rPr>
        <w:t>kuna võimalike isikute arv, keda see puudutab on väike.</w:t>
      </w:r>
      <w:bookmarkEnd w:id="193"/>
    </w:p>
    <w:p w14:paraId="78D0C3F1" w14:textId="77777777" w:rsidR="00167CFC" w:rsidRDefault="00167CFC" w:rsidP="005D0C33">
      <w:pPr>
        <w:pStyle w:val="paragraph"/>
        <w:spacing w:before="0" w:beforeAutospacing="0" w:after="0" w:afterAutospacing="0"/>
        <w:jc w:val="both"/>
        <w:textAlignment w:val="baseline"/>
        <w:rPr>
          <w:rStyle w:val="normaltextrun"/>
        </w:rPr>
      </w:pPr>
    </w:p>
    <w:p w14:paraId="7D75BD0F" w14:textId="42956858" w:rsidR="00C6505E" w:rsidRPr="00167CFC" w:rsidRDefault="000C0861" w:rsidP="005D0C33">
      <w:pPr>
        <w:pStyle w:val="paragraph"/>
        <w:spacing w:before="0" w:beforeAutospacing="0" w:after="0" w:afterAutospacing="0"/>
        <w:jc w:val="both"/>
        <w:textAlignment w:val="baseline"/>
        <w:rPr>
          <w:bCs/>
          <w:color w:val="000000"/>
        </w:rPr>
      </w:pPr>
      <w:r w:rsidRPr="00CF39DD">
        <w:rPr>
          <w:b/>
          <w:bCs/>
          <w:sz w:val="28"/>
          <w:szCs w:val="28"/>
        </w:rPr>
        <w:t>7</w:t>
      </w:r>
      <w:r w:rsidR="00EB2360" w:rsidRPr="00CF39DD">
        <w:rPr>
          <w:b/>
          <w:bCs/>
          <w:sz w:val="28"/>
          <w:szCs w:val="28"/>
        </w:rPr>
        <w:t xml:space="preserve">. </w:t>
      </w:r>
      <w:r w:rsidRPr="00CF39DD">
        <w:rPr>
          <w:b/>
          <w:bCs/>
          <w:sz w:val="28"/>
          <w:szCs w:val="28"/>
        </w:rPr>
        <w:t>Seaduse rakendamisega seotud riigi ja kohaliku omavalitsuse tegevused, eeldatavad kulud ja tulud</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643CC120" w14:textId="77777777" w:rsidR="00E163A1" w:rsidRPr="00CF39DD" w:rsidRDefault="00E163A1" w:rsidP="005D0C33">
      <w:pPr>
        <w:keepNext/>
        <w:spacing w:after="0" w:line="240" w:lineRule="auto"/>
        <w:jc w:val="both"/>
        <w:rPr>
          <w:rFonts w:ascii="Times New Roman" w:hAnsi="Times New Roman"/>
          <w:sz w:val="24"/>
          <w:szCs w:val="24"/>
        </w:rPr>
      </w:pPr>
    </w:p>
    <w:p w14:paraId="458C2C6A" w14:textId="77777777" w:rsidR="00650137" w:rsidRPr="00CF39DD" w:rsidRDefault="00650137"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Muudatuste rakendamine toob kaasa:</w:t>
      </w:r>
    </w:p>
    <w:p w14:paraId="2D90B055" w14:textId="66CE30E4" w:rsidR="00650137" w:rsidRPr="00CF39DD" w:rsidRDefault="00650137"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1) infosüsteemide arendamise kulud ning</w:t>
      </w:r>
    </w:p>
    <w:p w14:paraId="22C96DD8" w14:textId="77777777" w:rsidR="00650137" w:rsidRPr="00CF39DD" w:rsidRDefault="00650137"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2) koolitus- ja teavitustegevuste kulud.</w:t>
      </w:r>
    </w:p>
    <w:p w14:paraId="180BE145" w14:textId="77777777" w:rsidR="00650137" w:rsidRPr="00CF39DD" w:rsidRDefault="00650137" w:rsidP="005D0C33">
      <w:pPr>
        <w:suppressAutoHyphens/>
        <w:spacing w:after="0" w:line="240" w:lineRule="auto"/>
        <w:jc w:val="both"/>
        <w:rPr>
          <w:rFonts w:ascii="Times New Roman" w:hAnsi="Times New Roman" w:cs="Times New Roman"/>
          <w:sz w:val="24"/>
          <w:szCs w:val="24"/>
        </w:rPr>
      </w:pPr>
    </w:p>
    <w:p w14:paraId="0EA91C15" w14:textId="2D7A49F4" w:rsidR="000E37DF" w:rsidRDefault="00650137"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Muudatuste rakendamine eeldab infotehnoloogilisi arendustöid. Vaja on arendada </w:t>
      </w:r>
      <w:r w:rsidR="009A20BE" w:rsidRPr="00CF39DD">
        <w:rPr>
          <w:rFonts w:ascii="Times New Roman" w:hAnsi="Times New Roman" w:cs="Times New Roman"/>
          <w:sz w:val="24"/>
          <w:szCs w:val="24"/>
        </w:rPr>
        <w:t>PPA</w:t>
      </w:r>
      <w:r w:rsidR="00586B65">
        <w:rPr>
          <w:rFonts w:ascii="Times New Roman" w:hAnsi="Times New Roman" w:cs="Times New Roman"/>
          <w:sz w:val="24"/>
          <w:szCs w:val="24"/>
        </w:rPr>
        <w:t xml:space="preserve"> ja Eesti</w:t>
      </w:r>
      <w:r w:rsidRPr="00CF39DD">
        <w:rPr>
          <w:rFonts w:ascii="Times New Roman" w:hAnsi="Times New Roman" w:cs="Times New Roman"/>
          <w:sz w:val="24"/>
          <w:szCs w:val="24"/>
        </w:rPr>
        <w:t xml:space="preserve"> </w:t>
      </w:r>
      <w:r w:rsidR="009A20BE" w:rsidRPr="00CF39DD">
        <w:rPr>
          <w:rFonts w:ascii="Times New Roman" w:hAnsi="Times New Roman" w:cs="Times New Roman"/>
          <w:sz w:val="24"/>
          <w:szCs w:val="24"/>
        </w:rPr>
        <w:t>T</w:t>
      </w:r>
      <w:r w:rsidRPr="00CF39DD">
        <w:rPr>
          <w:rFonts w:ascii="Times New Roman" w:hAnsi="Times New Roman" w:cs="Times New Roman"/>
          <w:sz w:val="24"/>
          <w:szCs w:val="24"/>
        </w:rPr>
        <w:t>öötukassa  andmekogusid</w:t>
      </w:r>
      <w:r w:rsidR="000E37DF">
        <w:rPr>
          <w:rFonts w:ascii="Times New Roman" w:hAnsi="Times New Roman" w:cs="Times New Roman"/>
          <w:sz w:val="24"/>
          <w:szCs w:val="24"/>
        </w:rPr>
        <w:t xml:space="preserve">: </w:t>
      </w:r>
    </w:p>
    <w:p w14:paraId="0301A806" w14:textId="7A68C391" w:rsidR="000310C8" w:rsidRPr="000E37DF" w:rsidRDefault="000E37DF" w:rsidP="005D0C33">
      <w:pPr>
        <w:pStyle w:val="Loendilik"/>
        <w:numPr>
          <w:ilvl w:val="0"/>
          <w:numId w:val="13"/>
        </w:numPr>
        <w:suppressAutoHyphens/>
        <w:jc w:val="both"/>
        <w:rPr>
          <w:rFonts w:ascii="Times New Roman" w:hAnsi="Times New Roman"/>
          <w:sz w:val="24"/>
          <w:szCs w:val="24"/>
        </w:rPr>
      </w:pPr>
      <w:r>
        <w:rPr>
          <w:rFonts w:ascii="Times New Roman" w:hAnsi="Times New Roman"/>
          <w:sz w:val="24"/>
          <w:szCs w:val="24"/>
        </w:rPr>
        <w:t>E</w:t>
      </w:r>
      <w:r w:rsidR="000310C8" w:rsidRPr="000E37DF">
        <w:rPr>
          <w:rFonts w:ascii="Times New Roman" w:hAnsi="Times New Roman"/>
          <w:sz w:val="24"/>
          <w:szCs w:val="24"/>
        </w:rPr>
        <w:t xml:space="preserve">lamislubade registri </w:t>
      </w:r>
      <w:r w:rsidR="00586B65" w:rsidRPr="00586B65">
        <w:rPr>
          <w:rFonts w:ascii="Times New Roman" w:hAnsi="Times New Roman"/>
          <w:sz w:val="24"/>
          <w:szCs w:val="24"/>
        </w:rPr>
        <w:t>arendustöödega kaasnevad kulud kaetakse Siseministeeriumi valitsemisala olemasolevast eelarvest. Vajadusel esitatakse lisataotlus riigi eelarvestrateegia protsessis.</w:t>
      </w:r>
    </w:p>
    <w:p w14:paraId="043AB06C" w14:textId="0146AD90" w:rsidR="000E37DF" w:rsidRPr="000E37DF" w:rsidRDefault="000E37DF" w:rsidP="005D0C33">
      <w:pPr>
        <w:pStyle w:val="Loendilik"/>
        <w:numPr>
          <w:ilvl w:val="0"/>
          <w:numId w:val="13"/>
        </w:numPr>
        <w:suppressAutoHyphens/>
        <w:jc w:val="both"/>
        <w:rPr>
          <w:rFonts w:ascii="Times New Roman" w:hAnsi="Times New Roman"/>
          <w:sz w:val="24"/>
          <w:szCs w:val="24"/>
        </w:rPr>
      </w:pPr>
      <w:r w:rsidRPr="000E37DF">
        <w:rPr>
          <w:rFonts w:ascii="Times New Roman" w:hAnsi="Times New Roman"/>
          <w:sz w:val="24"/>
          <w:szCs w:val="24"/>
        </w:rPr>
        <w:t xml:space="preserve">Töövõime hindamine ja töövõimetoetuse määramine ja maksmine eeldab </w:t>
      </w:r>
      <w:r w:rsidR="00B805D5">
        <w:rPr>
          <w:rFonts w:ascii="Times New Roman" w:hAnsi="Times New Roman"/>
          <w:sz w:val="24"/>
          <w:szCs w:val="24"/>
        </w:rPr>
        <w:t xml:space="preserve">Eesti </w:t>
      </w:r>
      <w:r w:rsidRPr="000E37DF">
        <w:rPr>
          <w:rFonts w:ascii="Times New Roman" w:hAnsi="Times New Roman"/>
          <w:sz w:val="24"/>
          <w:szCs w:val="24"/>
        </w:rPr>
        <w:t>Töötukassa infosüsteemide arendust, mille kulud kaetakse töötukassa tegevuskuludest</w:t>
      </w:r>
      <w:r w:rsidR="00B805D5">
        <w:rPr>
          <w:rFonts w:ascii="Times New Roman" w:hAnsi="Times New Roman"/>
          <w:sz w:val="24"/>
          <w:szCs w:val="24"/>
        </w:rPr>
        <w:t>.</w:t>
      </w:r>
    </w:p>
    <w:p w14:paraId="2219A841" w14:textId="39FF63A7" w:rsidR="000310C8" w:rsidRPr="00CF39DD" w:rsidRDefault="000310C8" w:rsidP="005D0C33">
      <w:pPr>
        <w:suppressAutoHyphens/>
        <w:spacing w:after="0" w:line="240" w:lineRule="auto"/>
        <w:jc w:val="both"/>
        <w:rPr>
          <w:rFonts w:ascii="Times New Roman" w:hAnsi="Times New Roman"/>
          <w:sz w:val="24"/>
          <w:szCs w:val="24"/>
        </w:rPr>
      </w:pPr>
    </w:p>
    <w:p w14:paraId="1303DA8F" w14:textId="464BDC55" w:rsidR="000E37DF" w:rsidRPr="000E37DF" w:rsidRDefault="000E37DF" w:rsidP="005D0C33">
      <w:pPr>
        <w:suppressAutoHyphens/>
        <w:spacing w:after="0" w:line="240" w:lineRule="auto"/>
        <w:jc w:val="both"/>
        <w:rPr>
          <w:rFonts w:ascii="Times New Roman" w:hAnsi="Times New Roman"/>
          <w:sz w:val="24"/>
          <w:szCs w:val="24"/>
        </w:rPr>
      </w:pPr>
      <w:r w:rsidRPr="000E37DF">
        <w:rPr>
          <w:rFonts w:ascii="Times New Roman" w:hAnsi="Times New Roman"/>
          <w:sz w:val="24"/>
          <w:szCs w:val="24"/>
        </w:rPr>
        <w:t xml:space="preserve">SKA ei tee </w:t>
      </w:r>
      <w:r w:rsidR="00B805D5">
        <w:rPr>
          <w:rFonts w:ascii="Times New Roman" w:hAnsi="Times New Roman"/>
          <w:sz w:val="24"/>
          <w:szCs w:val="24"/>
        </w:rPr>
        <w:t xml:space="preserve">eelnõu </w:t>
      </w:r>
      <w:r w:rsidRPr="000E37DF">
        <w:rPr>
          <w:rFonts w:ascii="Times New Roman" w:hAnsi="Times New Roman"/>
          <w:sz w:val="24"/>
          <w:szCs w:val="24"/>
        </w:rPr>
        <w:t xml:space="preserve">muudatuse raames infosüsteemide arendustöid. </w:t>
      </w:r>
    </w:p>
    <w:p w14:paraId="199CFA45" w14:textId="77777777" w:rsidR="000E37DF" w:rsidRDefault="000E37DF" w:rsidP="005D0C33">
      <w:pPr>
        <w:suppressAutoHyphens/>
        <w:spacing w:after="0" w:line="240" w:lineRule="auto"/>
        <w:jc w:val="both"/>
        <w:rPr>
          <w:rFonts w:ascii="Times New Roman" w:hAnsi="Times New Roman" w:cs="Times New Roman"/>
          <w:sz w:val="24"/>
          <w:szCs w:val="24"/>
        </w:rPr>
      </w:pPr>
    </w:p>
    <w:p w14:paraId="3EE2A7FD" w14:textId="3CF8EB96" w:rsidR="00650137" w:rsidRPr="00CF39DD" w:rsidRDefault="0052364B"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Muudatused toovad kaasa </w:t>
      </w:r>
      <w:r w:rsidRPr="00B51AA2">
        <w:rPr>
          <w:rFonts w:ascii="Times New Roman" w:hAnsi="Times New Roman" w:cs="Times New Roman"/>
          <w:sz w:val="24"/>
          <w:szCs w:val="24"/>
        </w:rPr>
        <w:t>mõju PPA</w:t>
      </w:r>
      <w:r w:rsidR="00D0649D" w:rsidRPr="00B51AA2">
        <w:rPr>
          <w:rFonts w:ascii="Times New Roman" w:hAnsi="Times New Roman" w:cs="Times New Roman"/>
          <w:sz w:val="24"/>
          <w:szCs w:val="24"/>
        </w:rPr>
        <w:t xml:space="preserve">, </w:t>
      </w:r>
      <w:r w:rsidR="00966821">
        <w:rPr>
          <w:rFonts w:ascii="Times New Roman" w:hAnsi="Times New Roman" w:cs="Times New Roman"/>
          <w:sz w:val="24"/>
          <w:szCs w:val="24"/>
        </w:rPr>
        <w:t>SKA</w:t>
      </w:r>
      <w:r w:rsidR="00966821" w:rsidRPr="00B51AA2">
        <w:rPr>
          <w:rFonts w:ascii="Times New Roman" w:hAnsi="Times New Roman" w:cs="Times New Roman"/>
          <w:sz w:val="24"/>
          <w:szCs w:val="24"/>
        </w:rPr>
        <w:t xml:space="preserve"> </w:t>
      </w:r>
      <w:r w:rsidR="00D0649D" w:rsidRPr="00B51AA2">
        <w:rPr>
          <w:rFonts w:ascii="Times New Roman" w:hAnsi="Times New Roman" w:cs="Times New Roman"/>
          <w:sz w:val="24"/>
          <w:szCs w:val="24"/>
        </w:rPr>
        <w:t xml:space="preserve">ja </w:t>
      </w:r>
      <w:r w:rsidR="00966821">
        <w:rPr>
          <w:rFonts w:ascii="Times New Roman" w:hAnsi="Times New Roman" w:cs="Times New Roman"/>
          <w:sz w:val="24"/>
          <w:szCs w:val="24"/>
        </w:rPr>
        <w:t xml:space="preserve">Eesti </w:t>
      </w:r>
      <w:r w:rsidR="00D0649D" w:rsidRPr="00B51AA2">
        <w:rPr>
          <w:rFonts w:ascii="Times New Roman" w:hAnsi="Times New Roman" w:cs="Times New Roman"/>
          <w:sz w:val="24"/>
          <w:szCs w:val="24"/>
        </w:rPr>
        <w:t>Töötukassa</w:t>
      </w:r>
      <w:r w:rsidRPr="00B51AA2">
        <w:rPr>
          <w:rFonts w:ascii="Times New Roman" w:hAnsi="Times New Roman" w:cs="Times New Roman"/>
          <w:sz w:val="24"/>
          <w:szCs w:val="24"/>
        </w:rPr>
        <w:t xml:space="preserve"> töökorraldusele. Muudatuste tulemusena tuleb teha teavitustegevusi, täiendada infomaterjale ja veebikeskkondade teavet ning koolitada ametnikke. </w:t>
      </w:r>
      <w:r w:rsidR="005B3621" w:rsidRPr="00B51AA2">
        <w:rPr>
          <w:rFonts w:ascii="Times New Roman" w:hAnsi="Times New Roman" w:cs="Times New Roman"/>
          <w:sz w:val="24"/>
          <w:szCs w:val="24"/>
        </w:rPr>
        <w:t>Vastavad</w:t>
      </w:r>
      <w:r w:rsidR="005B3621">
        <w:rPr>
          <w:rFonts w:ascii="Times New Roman" w:hAnsi="Times New Roman" w:cs="Times New Roman"/>
          <w:sz w:val="24"/>
          <w:szCs w:val="24"/>
        </w:rPr>
        <w:t xml:space="preserve"> </w:t>
      </w:r>
      <w:r w:rsidR="005B3621" w:rsidRPr="005B3621">
        <w:rPr>
          <w:rFonts w:ascii="Times New Roman" w:hAnsi="Times New Roman" w:cs="Times New Roman"/>
          <w:sz w:val="24"/>
          <w:szCs w:val="24"/>
        </w:rPr>
        <w:t xml:space="preserve">tegevused kaetakse </w:t>
      </w:r>
      <w:r w:rsidR="005B3621">
        <w:rPr>
          <w:rFonts w:ascii="Times New Roman" w:hAnsi="Times New Roman" w:cs="Times New Roman"/>
          <w:sz w:val="24"/>
          <w:szCs w:val="24"/>
        </w:rPr>
        <w:t xml:space="preserve">asutuste </w:t>
      </w:r>
      <w:r w:rsidR="005B3621" w:rsidRPr="005B3621">
        <w:rPr>
          <w:rFonts w:ascii="Times New Roman" w:hAnsi="Times New Roman" w:cs="Times New Roman"/>
          <w:sz w:val="24"/>
          <w:szCs w:val="24"/>
        </w:rPr>
        <w:t>olemasoleva eelarve piires.</w:t>
      </w:r>
    </w:p>
    <w:p w14:paraId="0D77E196" w14:textId="77777777" w:rsidR="00694799" w:rsidRPr="00CF39DD" w:rsidRDefault="00694799" w:rsidP="005D0C33">
      <w:pPr>
        <w:suppressAutoHyphens/>
        <w:spacing w:after="0" w:line="240" w:lineRule="auto"/>
        <w:jc w:val="both"/>
        <w:rPr>
          <w:rFonts w:ascii="Times New Roman" w:hAnsi="Times New Roman" w:cs="Times New Roman"/>
          <w:sz w:val="24"/>
          <w:szCs w:val="24"/>
        </w:rPr>
      </w:pPr>
    </w:p>
    <w:p w14:paraId="40A7EBDC" w14:textId="2023963A" w:rsidR="0052364B" w:rsidRPr="00CF39DD" w:rsidRDefault="0052364B" w:rsidP="005D0C33">
      <w:pPr>
        <w:keepNext/>
        <w:numPr>
          <w:ilvl w:val="0"/>
          <w:numId w:val="3"/>
        </w:numPr>
        <w:suppressAutoHyphens/>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lastRenderedPageBreak/>
        <w:t>Lubatud töötuse muudatuse kulud riigieelarvele</w:t>
      </w:r>
    </w:p>
    <w:p w14:paraId="7D037A12" w14:textId="36DA72A6" w:rsidR="00505C50" w:rsidRDefault="009A20BE"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Muudatustega kaasneb lisakulu </w:t>
      </w:r>
      <w:r w:rsidR="00B805D5" w:rsidRPr="00B805D5">
        <w:rPr>
          <w:rFonts w:ascii="Times New Roman" w:hAnsi="Times New Roman" w:cs="Times New Roman"/>
          <w:sz w:val="24"/>
          <w:szCs w:val="24"/>
        </w:rPr>
        <w:t xml:space="preserve">töötukassa vahenditele ja </w:t>
      </w:r>
      <w:r w:rsidRPr="00CF39DD">
        <w:rPr>
          <w:rFonts w:ascii="Times New Roman" w:hAnsi="Times New Roman" w:cs="Times New Roman"/>
          <w:sz w:val="24"/>
          <w:szCs w:val="24"/>
        </w:rPr>
        <w:t>riigieelarvele</w:t>
      </w:r>
      <w:r w:rsidR="004B1129" w:rsidRPr="00CF39DD">
        <w:rPr>
          <w:rFonts w:ascii="Times New Roman" w:hAnsi="Times New Roman" w:cs="Times New Roman"/>
          <w:sz w:val="24"/>
          <w:szCs w:val="24"/>
        </w:rPr>
        <w:t>.</w:t>
      </w:r>
      <w:r w:rsidR="000E1AC0" w:rsidRPr="00CF39DD">
        <w:rPr>
          <w:rFonts w:ascii="Times New Roman" w:hAnsi="Times New Roman" w:cs="Times New Roman"/>
          <w:sz w:val="24"/>
          <w:szCs w:val="24"/>
        </w:rPr>
        <w:t xml:space="preserve"> </w:t>
      </w:r>
      <w:r w:rsidR="00084772" w:rsidRPr="00CF39DD">
        <w:rPr>
          <w:rFonts w:ascii="Times New Roman" w:hAnsi="Times New Roman" w:cs="Times New Roman"/>
          <w:sz w:val="24"/>
          <w:szCs w:val="24"/>
        </w:rPr>
        <w:t xml:space="preserve">Muudatuste järgselt on töötamiseks antud </w:t>
      </w:r>
      <w:r w:rsidR="00B805D5">
        <w:rPr>
          <w:rFonts w:ascii="Times New Roman" w:hAnsi="Times New Roman" w:cs="Times New Roman"/>
          <w:sz w:val="24"/>
          <w:szCs w:val="24"/>
        </w:rPr>
        <w:t xml:space="preserve">tähtajalist </w:t>
      </w:r>
      <w:r w:rsidR="00084772" w:rsidRPr="00CF39DD">
        <w:rPr>
          <w:rFonts w:ascii="Times New Roman" w:hAnsi="Times New Roman" w:cs="Times New Roman"/>
          <w:sz w:val="24"/>
          <w:szCs w:val="24"/>
        </w:rPr>
        <w:t xml:space="preserve">elamisluba omavatel välismaalastel õigus olla tööta kokku kuni kolm kuud, kui neil on olnud elamisluba vähem kui kaks aastat, või kokku kuni kuus kuud, kui neil on olnud elamisluba vähemalt kaks aastat. </w:t>
      </w:r>
      <w:r w:rsidR="000E1AC0" w:rsidRPr="00CF39DD">
        <w:rPr>
          <w:rFonts w:ascii="Times New Roman" w:hAnsi="Times New Roman" w:cs="Times New Roman"/>
          <w:sz w:val="24"/>
          <w:szCs w:val="24"/>
        </w:rPr>
        <w:t>Töötamiseks ant</w:t>
      </w:r>
      <w:r w:rsidR="00F12138">
        <w:rPr>
          <w:rFonts w:ascii="Times New Roman" w:hAnsi="Times New Roman" w:cs="Times New Roman"/>
          <w:sz w:val="24"/>
          <w:szCs w:val="24"/>
        </w:rPr>
        <w:t>ud</w:t>
      </w:r>
      <w:r w:rsidR="000E1AC0" w:rsidRPr="00CF39DD">
        <w:rPr>
          <w:rFonts w:ascii="Times New Roman" w:hAnsi="Times New Roman" w:cs="Times New Roman"/>
          <w:sz w:val="24"/>
          <w:szCs w:val="24"/>
        </w:rPr>
        <w:t xml:space="preserve"> </w:t>
      </w:r>
      <w:r w:rsidR="00B805D5">
        <w:rPr>
          <w:rFonts w:ascii="Times New Roman" w:hAnsi="Times New Roman" w:cs="Times New Roman"/>
          <w:sz w:val="24"/>
          <w:szCs w:val="24"/>
        </w:rPr>
        <w:t xml:space="preserve">tähtajaline </w:t>
      </w:r>
      <w:r w:rsidR="000E1AC0" w:rsidRPr="00CF39DD">
        <w:rPr>
          <w:rFonts w:ascii="Times New Roman" w:hAnsi="Times New Roman" w:cs="Times New Roman"/>
          <w:sz w:val="24"/>
          <w:szCs w:val="24"/>
        </w:rPr>
        <w:t>elamisluba antakse kehtivusajaga kuni viis aastat ja seda on võimalik pikendada kuni kümne aastani korraga.</w:t>
      </w:r>
      <w:r w:rsidR="00944C36" w:rsidRPr="00CF39DD">
        <w:rPr>
          <w:rFonts w:ascii="Times New Roman" w:hAnsi="Times New Roman" w:cs="Times New Roman"/>
          <w:sz w:val="24"/>
          <w:szCs w:val="24"/>
        </w:rPr>
        <w:t xml:space="preserve"> 2024. a</w:t>
      </w:r>
      <w:r w:rsidR="00B805D5">
        <w:rPr>
          <w:rFonts w:ascii="Times New Roman" w:hAnsi="Times New Roman" w:cs="Times New Roman"/>
          <w:sz w:val="24"/>
          <w:szCs w:val="24"/>
        </w:rPr>
        <w:t>asta</w:t>
      </w:r>
      <w:r w:rsidR="00944C36" w:rsidRPr="00CF39DD">
        <w:rPr>
          <w:rFonts w:ascii="Times New Roman" w:hAnsi="Times New Roman" w:cs="Times New Roman"/>
          <w:sz w:val="24"/>
          <w:szCs w:val="24"/>
        </w:rPr>
        <w:t xml:space="preserve"> 31. detsembri seisuga omas kehtivat elamisluba töötamiseks 10 327 välismaalast. </w:t>
      </w:r>
      <w:r w:rsidR="000E1AC0" w:rsidRPr="00CF39DD">
        <w:rPr>
          <w:rFonts w:ascii="Times New Roman" w:hAnsi="Times New Roman" w:cs="Times New Roman"/>
          <w:sz w:val="24"/>
          <w:szCs w:val="24"/>
        </w:rPr>
        <w:t xml:space="preserve"> </w:t>
      </w:r>
      <w:r w:rsidR="00042927">
        <w:rPr>
          <w:rFonts w:ascii="Times New Roman" w:hAnsi="Times New Roman" w:cs="Times New Roman"/>
          <w:sz w:val="24"/>
          <w:szCs w:val="24"/>
        </w:rPr>
        <w:t>Tööta</w:t>
      </w:r>
      <w:r w:rsidR="00944C36" w:rsidRPr="00CF39DD">
        <w:rPr>
          <w:rFonts w:ascii="Times New Roman" w:hAnsi="Times New Roman" w:cs="Times New Roman"/>
          <w:sz w:val="24"/>
          <w:szCs w:val="24"/>
        </w:rPr>
        <w:t xml:space="preserve"> olemise perioodi lubamine ei tähenda tingimata, et välismaalane tööta jääb või ka ennast töötuna arvele võtab. Tõenäoliselt on nende </w:t>
      </w:r>
      <w:proofErr w:type="spellStart"/>
      <w:r w:rsidR="00944C36" w:rsidRPr="00CF39DD">
        <w:rPr>
          <w:rFonts w:ascii="Times New Roman" w:hAnsi="Times New Roman" w:cs="Times New Roman"/>
          <w:sz w:val="24"/>
          <w:szCs w:val="24"/>
        </w:rPr>
        <w:t>välistöötajate</w:t>
      </w:r>
      <w:proofErr w:type="spellEnd"/>
      <w:r w:rsidR="00944C36" w:rsidRPr="00CF39DD">
        <w:rPr>
          <w:rFonts w:ascii="Times New Roman" w:hAnsi="Times New Roman" w:cs="Times New Roman"/>
          <w:sz w:val="24"/>
          <w:szCs w:val="24"/>
        </w:rPr>
        <w:t xml:space="preserve"> arv, kes töötutoetust taotlevad, pigem </w:t>
      </w:r>
      <w:r w:rsidR="00944C36" w:rsidRPr="00505C50">
        <w:rPr>
          <w:rFonts w:ascii="Times New Roman" w:hAnsi="Times New Roman" w:cs="Times New Roman"/>
          <w:sz w:val="24"/>
          <w:szCs w:val="24"/>
        </w:rPr>
        <w:t xml:space="preserve">väike. </w:t>
      </w:r>
    </w:p>
    <w:p w14:paraId="03C516CF" w14:textId="77777777" w:rsidR="00505C50" w:rsidRDefault="00505C50" w:rsidP="005D0C33">
      <w:pPr>
        <w:suppressAutoHyphens/>
        <w:spacing w:after="0" w:line="240" w:lineRule="auto"/>
        <w:jc w:val="both"/>
        <w:rPr>
          <w:rFonts w:ascii="Times New Roman" w:hAnsi="Times New Roman" w:cs="Times New Roman"/>
          <w:sz w:val="24"/>
          <w:szCs w:val="24"/>
        </w:rPr>
      </w:pPr>
    </w:p>
    <w:p w14:paraId="188BB128" w14:textId="73253E3F" w:rsidR="000E1AC0" w:rsidRPr="00CF39DD" w:rsidRDefault="000E1AC0"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Aastatel 2022</w:t>
      </w:r>
      <w:r w:rsidR="00F32D46">
        <w:rPr>
          <w:rFonts w:ascii="Times New Roman" w:hAnsi="Times New Roman" w:cs="Times New Roman"/>
          <w:sz w:val="24"/>
          <w:szCs w:val="24"/>
        </w:rPr>
        <w:t>˗</w:t>
      </w:r>
      <w:r w:rsidRPr="00CF39DD">
        <w:rPr>
          <w:rFonts w:ascii="Times New Roman" w:hAnsi="Times New Roman" w:cs="Times New Roman"/>
          <w:sz w:val="24"/>
          <w:szCs w:val="24"/>
        </w:rPr>
        <w:t xml:space="preserve">2024 taotles aastas keskmiselt 718 välismaalast, kellel oli kehtiv elamisluba töötamiseks, uut töötamiseks </w:t>
      </w:r>
      <w:r w:rsidR="008922CD">
        <w:rPr>
          <w:rFonts w:ascii="Times New Roman" w:hAnsi="Times New Roman" w:cs="Times New Roman"/>
          <w:sz w:val="24"/>
          <w:szCs w:val="24"/>
        </w:rPr>
        <w:t>antud</w:t>
      </w:r>
      <w:r w:rsidRPr="00CF39DD">
        <w:rPr>
          <w:rFonts w:ascii="Times New Roman" w:hAnsi="Times New Roman" w:cs="Times New Roman"/>
          <w:sz w:val="24"/>
          <w:szCs w:val="24"/>
        </w:rPr>
        <w:t xml:space="preserve"> elamisluba. Keskmiselt omati kehtivat elamisluba enne uue taotlemist 1,85 aastat. Seega oleks keskmisel uue elamisloa taotlejal olnud õigus olla </w:t>
      </w:r>
      <w:r w:rsidR="00042927">
        <w:rPr>
          <w:rFonts w:ascii="Times New Roman" w:hAnsi="Times New Roman" w:cs="Times New Roman"/>
          <w:sz w:val="24"/>
          <w:szCs w:val="24"/>
        </w:rPr>
        <w:t>tööta</w:t>
      </w:r>
      <w:r w:rsidRPr="00CF39DD">
        <w:rPr>
          <w:rFonts w:ascii="Times New Roman" w:hAnsi="Times New Roman" w:cs="Times New Roman"/>
          <w:sz w:val="24"/>
          <w:szCs w:val="24"/>
        </w:rPr>
        <w:t xml:space="preserve"> kuni kolm kuud. Juhul, kui kõik välismaalased, kes taotlesid uut elamisluba töötamiseks</w:t>
      </w:r>
      <w:r w:rsidR="00B51AA2">
        <w:rPr>
          <w:rFonts w:ascii="Times New Roman" w:hAnsi="Times New Roman" w:cs="Times New Roman"/>
          <w:sz w:val="24"/>
          <w:szCs w:val="24"/>
        </w:rPr>
        <w:t>,</w:t>
      </w:r>
      <w:r w:rsidRPr="00CF39DD">
        <w:rPr>
          <w:rFonts w:ascii="Times New Roman" w:hAnsi="Times New Roman" w:cs="Times New Roman"/>
          <w:sz w:val="24"/>
          <w:szCs w:val="24"/>
        </w:rPr>
        <w:t xml:space="preserve"> oleksid elamisloa kehtivusajal olnud kokku kolm kuud tööta ja sellel perioodil saaksid töötutoetust, tooks see riigile kaasa 883 420 eurot lisakulu aastas (410,13 eurot × 3 kuud × 718 </w:t>
      </w:r>
      <w:proofErr w:type="spellStart"/>
      <w:r w:rsidRPr="00CF39DD">
        <w:rPr>
          <w:rFonts w:ascii="Times New Roman" w:hAnsi="Times New Roman" w:cs="Times New Roman"/>
          <w:sz w:val="24"/>
          <w:szCs w:val="24"/>
        </w:rPr>
        <w:t>välistöötajat</w:t>
      </w:r>
      <w:proofErr w:type="spellEnd"/>
      <w:r w:rsidRPr="00CF39DD">
        <w:rPr>
          <w:rFonts w:ascii="Times New Roman" w:hAnsi="Times New Roman" w:cs="Times New Roman"/>
          <w:sz w:val="24"/>
          <w:szCs w:val="24"/>
        </w:rPr>
        <w:t xml:space="preserve">). </w:t>
      </w:r>
      <w:r w:rsidR="00B805D5" w:rsidRPr="00B805D5">
        <w:rPr>
          <w:rFonts w:ascii="Times New Roman" w:hAnsi="Times New Roman" w:cs="Times New Roman"/>
          <w:sz w:val="24"/>
          <w:szCs w:val="24"/>
        </w:rPr>
        <w:t xml:space="preserve">Kui </w:t>
      </w:r>
      <w:r w:rsidR="00042927">
        <w:rPr>
          <w:rFonts w:ascii="Times New Roman" w:hAnsi="Times New Roman" w:cs="Times New Roman"/>
          <w:sz w:val="24"/>
          <w:szCs w:val="24"/>
        </w:rPr>
        <w:t>tööta</w:t>
      </w:r>
      <w:r w:rsidR="00B805D5">
        <w:rPr>
          <w:rFonts w:ascii="Times New Roman" w:hAnsi="Times New Roman" w:cs="Times New Roman"/>
          <w:sz w:val="24"/>
          <w:szCs w:val="24"/>
        </w:rPr>
        <w:t xml:space="preserve"> olevatest</w:t>
      </w:r>
      <w:r w:rsidR="00B805D5" w:rsidRPr="00B805D5">
        <w:rPr>
          <w:rFonts w:ascii="Times New Roman" w:hAnsi="Times New Roman" w:cs="Times New Roman"/>
          <w:sz w:val="24"/>
          <w:szCs w:val="24"/>
        </w:rPr>
        <w:t xml:space="preserve"> välismaalastest registreeriks end töötuna 10%</w:t>
      </w:r>
      <w:r w:rsidR="00505C50">
        <w:rPr>
          <w:rFonts w:ascii="Times New Roman" w:hAnsi="Times New Roman" w:cs="Times New Roman"/>
          <w:sz w:val="24"/>
          <w:szCs w:val="24"/>
        </w:rPr>
        <w:t>,</w:t>
      </w:r>
      <w:r w:rsidR="00B805D5" w:rsidRPr="00B805D5">
        <w:rPr>
          <w:rFonts w:ascii="Times New Roman" w:hAnsi="Times New Roman" w:cs="Times New Roman"/>
          <w:sz w:val="24"/>
          <w:szCs w:val="24"/>
        </w:rPr>
        <w:t xml:space="preserve"> oleks nende </w:t>
      </w:r>
      <w:proofErr w:type="spellStart"/>
      <w:r w:rsidR="00B805D5" w:rsidRPr="00B805D5">
        <w:rPr>
          <w:rFonts w:ascii="Times New Roman" w:hAnsi="Times New Roman" w:cs="Times New Roman"/>
          <w:sz w:val="24"/>
          <w:szCs w:val="24"/>
        </w:rPr>
        <w:t>arveloleku</w:t>
      </w:r>
      <w:proofErr w:type="spellEnd"/>
      <w:r w:rsidR="00B805D5" w:rsidRPr="00B805D5">
        <w:rPr>
          <w:rFonts w:ascii="Times New Roman" w:hAnsi="Times New Roman" w:cs="Times New Roman"/>
          <w:sz w:val="24"/>
          <w:szCs w:val="24"/>
        </w:rPr>
        <w:t xml:space="preserve"> hinnanguline kogukulu (sh nii töötushüvitise, teenuste kui tegevuskulud) </w:t>
      </w:r>
      <w:r w:rsidR="00B805D5">
        <w:rPr>
          <w:rFonts w:ascii="Times New Roman" w:hAnsi="Times New Roman" w:cs="Times New Roman"/>
          <w:sz w:val="24"/>
          <w:szCs w:val="24"/>
        </w:rPr>
        <w:t>Eesti T</w:t>
      </w:r>
      <w:r w:rsidR="00B805D5" w:rsidRPr="00B805D5">
        <w:rPr>
          <w:rFonts w:ascii="Times New Roman" w:hAnsi="Times New Roman" w:cs="Times New Roman"/>
          <w:sz w:val="24"/>
          <w:szCs w:val="24"/>
        </w:rPr>
        <w:t xml:space="preserve">öötukassale 2025. aastal </w:t>
      </w:r>
      <w:r w:rsidR="00B805D5">
        <w:rPr>
          <w:rFonts w:ascii="Times New Roman" w:hAnsi="Times New Roman" w:cs="Times New Roman"/>
          <w:sz w:val="24"/>
          <w:szCs w:val="24"/>
        </w:rPr>
        <w:t>umbes</w:t>
      </w:r>
      <w:r w:rsidR="00B805D5" w:rsidRPr="00B805D5">
        <w:rPr>
          <w:rFonts w:ascii="Times New Roman" w:hAnsi="Times New Roman" w:cs="Times New Roman"/>
          <w:sz w:val="24"/>
          <w:szCs w:val="24"/>
        </w:rPr>
        <w:t xml:space="preserve"> 165 </w:t>
      </w:r>
      <w:r w:rsidR="00B805D5">
        <w:rPr>
          <w:rFonts w:ascii="Times New Roman" w:hAnsi="Times New Roman" w:cs="Times New Roman"/>
          <w:sz w:val="24"/>
          <w:szCs w:val="24"/>
        </w:rPr>
        <w:t>000</w:t>
      </w:r>
      <w:r w:rsidR="00B805D5" w:rsidRPr="00B805D5">
        <w:rPr>
          <w:rFonts w:ascii="Times New Roman" w:hAnsi="Times New Roman" w:cs="Times New Roman"/>
          <w:sz w:val="24"/>
          <w:szCs w:val="24"/>
        </w:rPr>
        <w:t xml:space="preserve"> eurot ja 2026. aastal </w:t>
      </w:r>
      <w:r w:rsidR="00B805D5">
        <w:rPr>
          <w:rFonts w:ascii="Times New Roman" w:hAnsi="Times New Roman" w:cs="Times New Roman"/>
          <w:sz w:val="24"/>
          <w:szCs w:val="24"/>
        </w:rPr>
        <w:t>umbes</w:t>
      </w:r>
      <w:r w:rsidR="00B805D5" w:rsidRPr="00B805D5">
        <w:rPr>
          <w:rFonts w:ascii="Times New Roman" w:hAnsi="Times New Roman" w:cs="Times New Roman"/>
          <w:sz w:val="24"/>
          <w:szCs w:val="24"/>
        </w:rPr>
        <w:t xml:space="preserve"> 190 </w:t>
      </w:r>
      <w:r w:rsidR="00B805D5">
        <w:rPr>
          <w:rFonts w:ascii="Times New Roman" w:hAnsi="Times New Roman" w:cs="Times New Roman"/>
          <w:sz w:val="24"/>
          <w:szCs w:val="24"/>
        </w:rPr>
        <w:t>000</w:t>
      </w:r>
      <w:r w:rsidR="00B805D5" w:rsidRPr="00B805D5">
        <w:rPr>
          <w:rFonts w:ascii="Times New Roman" w:hAnsi="Times New Roman" w:cs="Times New Roman"/>
          <w:sz w:val="24"/>
          <w:szCs w:val="24"/>
        </w:rPr>
        <w:t xml:space="preserve"> eurot. Võrreldes kogukuludega töötushüvitistele ja tööturuteenustele (2024.</w:t>
      </w:r>
      <w:r w:rsidR="00B805D5">
        <w:rPr>
          <w:rFonts w:ascii="Times New Roman" w:hAnsi="Times New Roman" w:cs="Times New Roman"/>
          <w:sz w:val="24"/>
          <w:szCs w:val="24"/>
        </w:rPr>
        <w:t xml:space="preserve"> </w:t>
      </w:r>
      <w:r w:rsidR="00B805D5" w:rsidRPr="00B805D5">
        <w:rPr>
          <w:rFonts w:ascii="Times New Roman" w:hAnsi="Times New Roman" w:cs="Times New Roman"/>
          <w:sz w:val="24"/>
          <w:szCs w:val="24"/>
        </w:rPr>
        <w:t xml:space="preserve">aastal oli tööturuteenuste kulu </w:t>
      </w:r>
      <w:r w:rsidR="00B805D5">
        <w:rPr>
          <w:rFonts w:ascii="Times New Roman" w:hAnsi="Times New Roman" w:cs="Times New Roman"/>
          <w:sz w:val="24"/>
          <w:szCs w:val="24"/>
        </w:rPr>
        <w:t>umbes</w:t>
      </w:r>
      <w:r w:rsidR="00B805D5" w:rsidRPr="00B805D5">
        <w:rPr>
          <w:rFonts w:ascii="Times New Roman" w:hAnsi="Times New Roman" w:cs="Times New Roman"/>
          <w:sz w:val="24"/>
          <w:szCs w:val="24"/>
        </w:rPr>
        <w:t xml:space="preserve"> 78 mln eurot, töötushüvitise kulu </w:t>
      </w:r>
      <w:r w:rsidR="00B805D5">
        <w:rPr>
          <w:rFonts w:ascii="Times New Roman" w:hAnsi="Times New Roman" w:cs="Times New Roman"/>
          <w:sz w:val="24"/>
          <w:szCs w:val="24"/>
        </w:rPr>
        <w:t>umbes</w:t>
      </w:r>
      <w:r w:rsidR="00B805D5" w:rsidRPr="00B805D5">
        <w:rPr>
          <w:rFonts w:ascii="Times New Roman" w:hAnsi="Times New Roman" w:cs="Times New Roman"/>
          <w:sz w:val="24"/>
          <w:szCs w:val="24"/>
        </w:rPr>
        <w:t xml:space="preserve"> 173 mln eurot ning töötutoetuse kulu </w:t>
      </w:r>
      <w:r w:rsidR="00B805D5">
        <w:rPr>
          <w:rFonts w:ascii="Times New Roman" w:hAnsi="Times New Roman" w:cs="Times New Roman"/>
          <w:sz w:val="24"/>
          <w:szCs w:val="24"/>
        </w:rPr>
        <w:t>umbes</w:t>
      </w:r>
      <w:r w:rsidR="00B805D5" w:rsidRPr="00B805D5">
        <w:rPr>
          <w:rFonts w:ascii="Times New Roman" w:hAnsi="Times New Roman" w:cs="Times New Roman"/>
          <w:sz w:val="24"/>
          <w:szCs w:val="24"/>
        </w:rPr>
        <w:t xml:space="preserve"> 47 mln</w:t>
      </w:r>
      <w:r w:rsidR="00B805D5">
        <w:rPr>
          <w:rFonts w:ascii="Times New Roman" w:hAnsi="Times New Roman" w:cs="Times New Roman"/>
          <w:sz w:val="24"/>
          <w:szCs w:val="24"/>
        </w:rPr>
        <w:t xml:space="preserve"> eurot</w:t>
      </w:r>
      <w:r w:rsidR="00B805D5" w:rsidRPr="00B805D5">
        <w:rPr>
          <w:rFonts w:ascii="Times New Roman" w:hAnsi="Times New Roman" w:cs="Times New Roman"/>
          <w:sz w:val="24"/>
          <w:szCs w:val="24"/>
        </w:rPr>
        <w:t xml:space="preserve">), on kulude suurenemine </w:t>
      </w:r>
      <w:r w:rsidR="00B805D5">
        <w:rPr>
          <w:rFonts w:ascii="Times New Roman" w:hAnsi="Times New Roman" w:cs="Times New Roman"/>
          <w:sz w:val="24"/>
          <w:szCs w:val="24"/>
        </w:rPr>
        <w:t xml:space="preserve">siiski väga </w:t>
      </w:r>
      <w:r w:rsidR="00B805D5" w:rsidRPr="00B805D5">
        <w:rPr>
          <w:rFonts w:ascii="Times New Roman" w:hAnsi="Times New Roman" w:cs="Times New Roman"/>
          <w:sz w:val="24"/>
          <w:szCs w:val="24"/>
        </w:rPr>
        <w:t xml:space="preserve">väike. </w:t>
      </w:r>
      <w:r w:rsidR="00B805D5">
        <w:rPr>
          <w:rFonts w:ascii="Times New Roman" w:hAnsi="Times New Roman" w:cs="Times New Roman"/>
          <w:sz w:val="24"/>
          <w:szCs w:val="24"/>
        </w:rPr>
        <w:t>Seejuures, k</w:t>
      </w:r>
      <w:r w:rsidRPr="00CF39DD">
        <w:rPr>
          <w:rFonts w:ascii="Times New Roman" w:hAnsi="Times New Roman" w:cs="Times New Roman"/>
          <w:sz w:val="24"/>
          <w:szCs w:val="24"/>
        </w:rPr>
        <w:t xml:space="preserve">una töötamiseks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elamisloa saajale tuleb reeglina maksta vähemalt Eesti keskmist töötasu, aitavad töötasu pealt makstavad maksud katta lisakulu riigieelarvele.</w:t>
      </w:r>
    </w:p>
    <w:p w14:paraId="4CFFFA09" w14:textId="77777777" w:rsidR="0052364B" w:rsidRPr="00DE515B" w:rsidRDefault="0052364B" w:rsidP="00AF5E28">
      <w:pPr>
        <w:suppressAutoHyphens/>
        <w:spacing w:after="0" w:line="240" w:lineRule="auto"/>
        <w:jc w:val="both"/>
        <w:rPr>
          <w:rFonts w:ascii="Times New Roman" w:hAnsi="Times New Roman" w:cs="Times New Roman"/>
          <w:sz w:val="24"/>
          <w:szCs w:val="24"/>
        </w:rPr>
      </w:pPr>
    </w:p>
    <w:p w14:paraId="5828E952" w14:textId="6D28213E" w:rsidR="00CE7B92" w:rsidRPr="00DE515B" w:rsidRDefault="0052364B" w:rsidP="005D0C33">
      <w:pPr>
        <w:keepNext/>
        <w:numPr>
          <w:ilvl w:val="0"/>
          <w:numId w:val="3"/>
        </w:numPr>
        <w:suppressAutoHyphens/>
        <w:spacing w:after="0" w:line="240" w:lineRule="auto"/>
        <w:jc w:val="both"/>
        <w:rPr>
          <w:rFonts w:ascii="Times New Roman" w:hAnsi="Times New Roman" w:cs="Times New Roman"/>
          <w:b/>
          <w:bCs/>
          <w:sz w:val="24"/>
          <w:szCs w:val="24"/>
        </w:rPr>
      </w:pPr>
      <w:r w:rsidRPr="00DE515B">
        <w:rPr>
          <w:rFonts w:ascii="Times New Roman" w:hAnsi="Times New Roman" w:cs="Times New Roman"/>
          <w:b/>
          <w:bCs/>
          <w:sz w:val="24"/>
          <w:szCs w:val="24"/>
        </w:rPr>
        <w:t>Sotsiaalkindlustuse valdkonna muudatuste kulud riigieelarvele</w:t>
      </w:r>
    </w:p>
    <w:p w14:paraId="66232D9E" w14:textId="796D646F" w:rsidR="00CE7B92" w:rsidRPr="00DE515B" w:rsidRDefault="00CE7B92" w:rsidP="005D0C33">
      <w:pPr>
        <w:suppressAutoHyphens/>
        <w:spacing w:after="0" w:line="240" w:lineRule="auto"/>
        <w:jc w:val="both"/>
        <w:rPr>
          <w:rFonts w:ascii="Times New Roman" w:hAnsi="Times New Roman"/>
          <w:sz w:val="24"/>
          <w:szCs w:val="24"/>
        </w:rPr>
      </w:pPr>
      <w:r w:rsidRPr="00DE515B">
        <w:rPr>
          <w:rFonts w:ascii="Times New Roman" w:hAnsi="Times New Roman"/>
          <w:sz w:val="24"/>
          <w:szCs w:val="24"/>
        </w:rPr>
        <w:t xml:space="preserve">Muudatustega kaasneb lisakulu riigieelarvele, kuna nii </w:t>
      </w:r>
      <w:r w:rsidR="00B805D5">
        <w:rPr>
          <w:rFonts w:ascii="Times New Roman" w:hAnsi="Times New Roman"/>
          <w:sz w:val="24"/>
          <w:szCs w:val="24"/>
        </w:rPr>
        <w:t xml:space="preserve">Eesti </w:t>
      </w:r>
      <w:r w:rsidRPr="00DE515B">
        <w:rPr>
          <w:rFonts w:ascii="Times New Roman" w:hAnsi="Times New Roman"/>
          <w:sz w:val="24"/>
          <w:szCs w:val="24"/>
        </w:rPr>
        <w:t xml:space="preserve">Töötukassa kui </w:t>
      </w:r>
      <w:r w:rsidR="00B805D5">
        <w:rPr>
          <w:rFonts w:ascii="Times New Roman" w:hAnsi="Times New Roman"/>
          <w:sz w:val="24"/>
          <w:szCs w:val="24"/>
        </w:rPr>
        <w:t>SKA</w:t>
      </w:r>
      <w:r w:rsidR="00B805D5" w:rsidRPr="00DE515B">
        <w:rPr>
          <w:rFonts w:ascii="Times New Roman" w:hAnsi="Times New Roman"/>
          <w:sz w:val="24"/>
          <w:szCs w:val="24"/>
        </w:rPr>
        <w:t xml:space="preserve"> </w:t>
      </w:r>
      <w:r w:rsidRPr="00DE515B">
        <w:rPr>
          <w:rFonts w:ascii="Times New Roman" w:hAnsi="Times New Roman"/>
          <w:sz w:val="24"/>
          <w:szCs w:val="24"/>
        </w:rPr>
        <w:t>määravad ja maksavad hüvitisi laiemale sihtgrupile. Sihtgrupi suurus kogu hüvitise saajate hulgast on väga väike, mistõttu ka mõju riigieelarvele väike.</w:t>
      </w:r>
    </w:p>
    <w:p w14:paraId="75F97A5E" w14:textId="77777777" w:rsidR="00CE7B92" w:rsidRPr="00DE515B" w:rsidRDefault="00CE7B92" w:rsidP="005D0C33">
      <w:pPr>
        <w:suppressAutoHyphens/>
        <w:spacing w:after="0" w:line="240" w:lineRule="auto"/>
        <w:jc w:val="both"/>
        <w:rPr>
          <w:rFonts w:ascii="Times New Roman" w:hAnsi="Times New Roman"/>
          <w:sz w:val="24"/>
          <w:szCs w:val="24"/>
        </w:rPr>
      </w:pPr>
    </w:p>
    <w:p w14:paraId="0FD99EA5" w14:textId="7AFA0BA3" w:rsidR="00CE7B92" w:rsidRPr="00DE515B" w:rsidRDefault="00CE7B92" w:rsidP="005D0C33">
      <w:pPr>
        <w:keepNext/>
        <w:spacing w:after="0" w:line="240" w:lineRule="auto"/>
        <w:jc w:val="both"/>
        <w:rPr>
          <w:rFonts w:ascii="Times New Roman" w:hAnsi="Times New Roman" w:cs="Times New Roman"/>
          <w:b/>
          <w:bCs/>
          <w:sz w:val="24"/>
          <w:szCs w:val="24"/>
        </w:rPr>
      </w:pPr>
      <w:r w:rsidRPr="00DE515B">
        <w:rPr>
          <w:rFonts w:ascii="Times New Roman" w:hAnsi="Times New Roman" w:cs="Times New Roman"/>
          <w:b/>
          <w:bCs/>
          <w:sz w:val="24"/>
          <w:szCs w:val="24"/>
        </w:rPr>
        <w:t>Tabel 15. Muudatusega kaasnevad kulud</w:t>
      </w:r>
    </w:p>
    <w:tbl>
      <w:tblPr>
        <w:tblW w:w="0" w:type="auto"/>
        <w:tblLayout w:type="fixed"/>
        <w:tblLook w:val="06A0" w:firstRow="1" w:lastRow="0" w:firstColumn="1" w:lastColumn="0" w:noHBand="1" w:noVBand="1"/>
      </w:tblPr>
      <w:tblGrid>
        <w:gridCol w:w="1779"/>
        <w:gridCol w:w="2282"/>
        <w:gridCol w:w="1505"/>
        <w:gridCol w:w="1826"/>
        <w:gridCol w:w="1873"/>
      </w:tblGrid>
      <w:tr w:rsidR="00CE7B92" w:rsidRPr="00DE515B" w14:paraId="1F4EF8B8" w14:textId="77777777" w:rsidTr="00152DCB">
        <w:trPr>
          <w:trHeight w:val="300"/>
        </w:trPr>
        <w:tc>
          <w:tcPr>
            <w:tcW w:w="1779" w:type="dxa"/>
            <w:tcBorders>
              <w:top w:val="single" w:sz="4" w:space="0" w:color="auto"/>
              <w:left w:val="single" w:sz="4" w:space="0" w:color="auto"/>
              <w:bottom w:val="single" w:sz="4" w:space="0" w:color="auto"/>
              <w:right w:val="single" w:sz="4" w:space="0" w:color="auto"/>
            </w:tcBorders>
            <w:shd w:val="clear" w:color="auto" w:fill="0070C0"/>
            <w:tcMar>
              <w:top w:w="15" w:type="dxa"/>
              <w:left w:w="15" w:type="dxa"/>
              <w:right w:w="15" w:type="dxa"/>
            </w:tcMar>
            <w:vAlign w:val="bottom"/>
          </w:tcPr>
          <w:p w14:paraId="6E9A0134" w14:textId="77777777" w:rsidR="00CE7B92" w:rsidRPr="00152DCB" w:rsidRDefault="00CE7B92" w:rsidP="005D0C33">
            <w:pPr>
              <w:spacing w:after="0" w:line="240" w:lineRule="auto"/>
              <w:rPr>
                <w:rFonts w:eastAsia="Calibri"/>
                <w:color w:val="FFFFFF" w:themeColor="background1"/>
              </w:rPr>
            </w:pPr>
          </w:p>
        </w:tc>
        <w:tc>
          <w:tcPr>
            <w:tcW w:w="2282" w:type="dxa"/>
            <w:tcBorders>
              <w:top w:val="single" w:sz="4" w:space="0" w:color="auto"/>
              <w:left w:val="single" w:sz="4" w:space="0" w:color="auto"/>
              <w:bottom w:val="single" w:sz="4" w:space="0" w:color="auto"/>
              <w:right w:val="single" w:sz="4" w:space="0" w:color="auto"/>
            </w:tcBorders>
            <w:shd w:val="clear" w:color="auto" w:fill="0070C0"/>
            <w:tcMar>
              <w:top w:w="15" w:type="dxa"/>
              <w:left w:w="15" w:type="dxa"/>
              <w:right w:w="15" w:type="dxa"/>
            </w:tcMar>
            <w:vAlign w:val="center"/>
          </w:tcPr>
          <w:p w14:paraId="252D1CEE" w14:textId="77777777" w:rsidR="00CE7B92" w:rsidRPr="00152DCB" w:rsidRDefault="00CE7B92" w:rsidP="005D0C33">
            <w:pPr>
              <w:spacing w:after="0" w:line="240" w:lineRule="auto"/>
              <w:rPr>
                <w:rFonts w:ascii="Times New Roman" w:hAnsi="Times New Roman" w:cs="Times New Roman"/>
                <w:color w:val="FFFFFF" w:themeColor="background1"/>
                <w:sz w:val="24"/>
                <w:szCs w:val="24"/>
              </w:rPr>
            </w:pPr>
            <w:r w:rsidRPr="00152DCB">
              <w:rPr>
                <w:rFonts w:ascii="Times New Roman" w:hAnsi="Times New Roman" w:cs="Times New Roman"/>
                <w:color w:val="FFFFFF" w:themeColor="background1"/>
                <w:sz w:val="24"/>
                <w:szCs w:val="24"/>
              </w:rPr>
              <w:t xml:space="preserve"> </w:t>
            </w:r>
          </w:p>
        </w:tc>
        <w:tc>
          <w:tcPr>
            <w:tcW w:w="1505" w:type="dxa"/>
            <w:tcBorders>
              <w:top w:val="single" w:sz="4" w:space="0" w:color="auto"/>
              <w:left w:val="single" w:sz="4" w:space="0" w:color="auto"/>
              <w:bottom w:val="single" w:sz="4" w:space="0" w:color="auto"/>
              <w:right w:val="single" w:sz="4" w:space="0" w:color="auto"/>
            </w:tcBorders>
            <w:shd w:val="clear" w:color="auto" w:fill="0070C0"/>
            <w:tcMar>
              <w:top w:w="15" w:type="dxa"/>
              <w:left w:w="15" w:type="dxa"/>
              <w:right w:w="15" w:type="dxa"/>
            </w:tcMar>
            <w:vAlign w:val="center"/>
          </w:tcPr>
          <w:p w14:paraId="4EBBA5CF" w14:textId="77777777" w:rsidR="00CE7B92" w:rsidRPr="00152DCB" w:rsidRDefault="00CE7B92"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2026*</w:t>
            </w:r>
          </w:p>
        </w:tc>
        <w:tc>
          <w:tcPr>
            <w:tcW w:w="1826" w:type="dxa"/>
            <w:tcBorders>
              <w:top w:val="single" w:sz="4" w:space="0" w:color="auto"/>
              <w:left w:val="single" w:sz="4" w:space="0" w:color="auto"/>
              <w:bottom w:val="single" w:sz="4" w:space="0" w:color="auto"/>
              <w:right w:val="single" w:sz="4" w:space="0" w:color="auto"/>
            </w:tcBorders>
            <w:shd w:val="clear" w:color="auto" w:fill="0070C0"/>
            <w:tcMar>
              <w:top w:w="15" w:type="dxa"/>
              <w:left w:w="15" w:type="dxa"/>
              <w:right w:w="15" w:type="dxa"/>
            </w:tcMar>
            <w:vAlign w:val="center"/>
          </w:tcPr>
          <w:p w14:paraId="0FD4DDC1" w14:textId="77777777" w:rsidR="00CE7B92" w:rsidRPr="00152DCB" w:rsidRDefault="00CE7B92" w:rsidP="005D0C33">
            <w:pPr>
              <w:spacing w:after="0" w:line="240" w:lineRule="auto"/>
              <w:jc w:val="center"/>
              <w:rPr>
                <w:rFonts w:ascii="Times New Roman" w:hAnsi="Times New Roman" w:cs="Times New Roman"/>
                <w:color w:val="FFFFFF" w:themeColor="background1"/>
                <w:sz w:val="24"/>
                <w:szCs w:val="24"/>
              </w:rPr>
            </w:pPr>
            <w:r w:rsidRPr="00152DCB">
              <w:rPr>
                <w:rFonts w:ascii="Times New Roman" w:hAnsi="Times New Roman" w:cs="Times New Roman"/>
                <w:b/>
                <w:bCs/>
                <w:color w:val="FFFFFF" w:themeColor="background1"/>
                <w:sz w:val="24"/>
                <w:szCs w:val="24"/>
              </w:rPr>
              <w:t>2027</w:t>
            </w:r>
            <w:r w:rsidRPr="00152DCB">
              <w:rPr>
                <w:rFonts w:ascii="Times New Roman" w:hAnsi="Times New Roman" w:cs="Times New Roman"/>
                <w:color w:val="FFFFFF" w:themeColor="background1"/>
                <w:sz w:val="24"/>
                <w:szCs w:val="24"/>
              </w:rPr>
              <w:t xml:space="preserve"> </w:t>
            </w:r>
          </w:p>
        </w:tc>
        <w:tc>
          <w:tcPr>
            <w:tcW w:w="1873" w:type="dxa"/>
            <w:tcBorders>
              <w:top w:val="single" w:sz="4" w:space="0" w:color="auto"/>
              <w:left w:val="single" w:sz="4" w:space="0" w:color="auto"/>
              <w:bottom w:val="single" w:sz="4" w:space="0" w:color="auto"/>
              <w:right w:val="single" w:sz="4" w:space="0" w:color="auto"/>
            </w:tcBorders>
            <w:shd w:val="clear" w:color="auto" w:fill="0070C0"/>
            <w:tcMar>
              <w:top w:w="15" w:type="dxa"/>
              <w:left w:w="15" w:type="dxa"/>
              <w:right w:w="15" w:type="dxa"/>
            </w:tcMar>
            <w:vAlign w:val="center"/>
          </w:tcPr>
          <w:p w14:paraId="744BE9A3" w14:textId="77777777" w:rsidR="00CE7B92" w:rsidRPr="00152DCB" w:rsidRDefault="00CE7B92" w:rsidP="005D0C33">
            <w:pPr>
              <w:spacing w:after="0" w:line="240" w:lineRule="auto"/>
              <w:jc w:val="center"/>
              <w:rPr>
                <w:rFonts w:ascii="Times New Roman" w:hAnsi="Times New Roman" w:cs="Times New Roman"/>
                <w:color w:val="FFFFFF" w:themeColor="background1"/>
                <w:sz w:val="24"/>
                <w:szCs w:val="24"/>
              </w:rPr>
            </w:pPr>
            <w:r w:rsidRPr="00152DCB">
              <w:rPr>
                <w:rFonts w:ascii="Times New Roman" w:hAnsi="Times New Roman" w:cs="Times New Roman"/>
                <w:b/>
                <w:bCs/>
                <w:color w:val="FFFFFF" w:themeColor="background1"/>
                <w:sz w:val="24"/>
                <w:szCs w:val="24"/>
              </w:rPr>
              <w:t>2028</w:t>
            </w:r>
            <w:r w:rsidRPr="00152DCB">
              <w:rPr>
                <w:rFonts w:ascii="Times New Roman" w:hAnsi="Times New Roman" w:cs="Times New Roman"/>
                <w:color w:val="FFFFFF" w:themeColor="background1"/>
                <w:sz w:val="24"/>
                <w:szCs w:val="24"/>
              </w:rPr>
              <w:t xml:space="preserve"> </w:t>
            </w:r>
          </w:p>
        </w:tc>
      </w:tr>
      <w:tr w:rsidR="00CE7B92" w:rsidRPr="00DE515B" w14:paraId="664C5D5A" w14:textId="77777777" w:rsidTr="001A5470">
        <w:trPr>
          <w:trHeight w:val="300"/>
        </w:trPr>
        <w:tc>
          <w:tcPr>
            <w:tcW w:w="177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3A870E7"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 xml:space="preserve">Lühiajalise töötamise eesmärgi välja antud pikaajaliste viisade arv aastas </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60002163"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 xml:space="preserve">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00DBA25" w14:textId="27213FDD"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4 228</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9AAD57D" w14:textId="0E6103C8"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4 746</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9CCF128" w14:textId="75E71C3C"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4 746</w:t>
            </w:r>
          </w:p>
        </w:tc>
      </w:tr>
      <w:tr w:rsidR="00CE7B92" w:rsidRPr="00DE515B" w14:paraId="169B37E4" w14:textId="77777777" w:rsidTr="001A5470">
        <w:trPr>
          <w:trHeight w:val="300"/>
        </w:trPr>
        <w:tc>
          <w:tcPr>
            <w:tcW w:w="177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AA62D06"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Pension</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41A0529"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Pensioni saajate arv kuus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544E8C3"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0</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FA245D9"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F5E7AD5"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w:t>
            </w:r>
          </w:p>
        </w:tc>
      </w:tr>
      <w:tr w:rsidR="00CE7B92" w:rsidRPr="00DE515B" w14:paraId="7BAB52F6"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5BBBD8B4"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075580B"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Pensioni kulu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0BF71FE"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0</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B84E881" w14:textId="3E332A86"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10807</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4D85E6E" w14:textId="4BF332EA"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11292</w:t>
            </w:r>
          </w:p>
        </w:tc>
      </w:tr>
      <w:tr w:rsidR="00CE7B92" w:rsidRPr="00DE515B" w14:paraId="4469C2A9" w14:textId="77777777" w:rsidTr="001A5470">
        <w:trPr>
          <w:trHeight w:val="300"/>
        </w:trPr>
        <w:tc>
          <w:tcPr>
            <w:tcW w:w="177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69A9FA0"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Puude raskusastme hindamine</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4EAAB7F"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Puude raskusastme hindamiste arv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9C1F00A" w14:textId="4BF52BD9"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7</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022A5B9" w14:textId="17A012CE"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20</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C3C67DF" w14:textId="72FE1CAF"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20</w:t>
            </w:r>
          </w:p>
        </w:tc>
      </w:tr>
      <w:tr w:rsidR="00CE7B92" w:rsidRPr="00DE515B" w14:paraId="4752E957"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285D9DCB"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A7B4AC4"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Puude raskusastme hindamiste kulu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6F008C2" w14:textId="199F5A1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266</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18CE639"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760</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568FA31"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760</w:t>
            </w:r>
          </w:p>
        </w:tc>
      </w:tr>
      <w:tr w:rsidR="00CE7B92" w:rsidRPr="00DE515B" w14:paraId="68A42D0B" w14:textId="77777777" w:rsidTr="001A5470">
        <w:trPr>
          <w:trHeight w:val="300"/>
        </w:trPr>
        <w:tc>
          <w:tcPr>
            <w:tcW w:w="177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2CE89A4"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Puuetega inimeste sotsiaaltoetus</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8834D04"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 xml:space="preserve">Puuetega inimeste sotsiaaltoetuse saajate arv kuus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02E76A2"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6</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189F912" w14:textId="114FE938"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15</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52507AC" w14:textId="41B2BA0C"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15</w:t>
            </w:r>
          </w:p>
        </w:tc>
      </w:tr>
      <w:tr w:rsidR="00CE7B92" w:rsidRPr="00DE515B" w14:paraId="7C0AF6E6"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7D60FDD9"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CF75B88"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Puuetega inimeste sotsiaaltoetuse kulu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87F20E3" w14:textId="00983AC0"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2670</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01D6BF3"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6675</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3C307B1" w14:textId="6B1289CD"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6675</w:t>
            </w:r>
          </w:p>
        </w:tc>
      </w:tr>
      <w:tr w:rsidR="00CE7B92" w:rsidRPr="00DE515B" w14:paraId="03FFEE62" w14:textId="77777777" w:rsidTr="001A5470">
        <w:trPr>
          <w:trHeight w:val="300"/>
        </w:trPr>
        <w:tc>
          <w:tcPr>
            <w:tcW w:w="177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BAEE172"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Töövõime hindamine</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F0BB10D"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 xml:space="preserve">Töövõimehindamiste arv** aastas kokku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E940302" w14:textId="6B39DF1A"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48</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F4441EA" w14:textId="3B6E7018"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81</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8A16DD9" w14:textId="1FBBE42C"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81</w:t>
            </w:r>
          </w:p>
        </w:tc>
      </w:tr>
      <w:tr w:rsidR="00CE7B92" w:rsidRPr="00DE515B" w14:paraId="275FC4C3"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0C68E332"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EE0B47B"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 xml:space="preserve">Töövõimehindamiste kulu aastas kokku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D7898D0" w14:textId="062D2C20"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3 333</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68B645E" w14:textId="0E028DB0"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5 624</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C9626E9" w14:textId="1302460C"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6 428</w:t>
            </w:r>
          </w:p>
        </w:tc>
      </w:tr>
      <w:tr w:rsidR="00CE7B92" w:rsidRPr="00DE515B" w14:paraId="613B354A" w14:textId="77777777" w:rsidTr="001A5470">
        <w:trPr>
          <w:trHeight w:val="300"/>
        </w:trPr>
        <w:tc>
          <w:tcPr>
            <w:tcW w:w="177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00C3A18"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Töövõimetoetus</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01D689D"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 xml:space="preserve">Töövõimetoetuse saajate*** arv keskmiselt kuus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34303DC" w14:textId="6CC1A564"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20</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CF7EAEF" w14:textId="5BF2E86F" w:rsidR="00CE7B92" w:rsidRPr="00DE515B" w:rsidRDefault="00CE7B92" w:rsidP="005D0C33">
            <w:pPr>
              <w:spacing w:after="0" w:line="240" w:lineRule="auto"/>
              <w:jc w:val="center"/>
              <w:rPr>
                <w:rFonts w:ascii="Times New Roman" w:hAnsi="Times New Roman" w:cs="Times New Roman"/>
                <w:color w:val="000000" w:themeColor="text1"/>
                <w:sz w:val="24"/>
                <w:szCs w:val="24"/>
              </w:rPr>
            </w:pPr>
          </w:p>
          <w:p w14:paraId="5DFCAEC2" w14:textId="76B533F5"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50</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1C943CF" w14:textId="64CD0DEA"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64</w:t>
            </w:r>
          </w:p>
        </w:tc>
      </w:tr>
      <w:tr w:rsidR="00CE7B92" w:rsidRPr="00DE515B" w14:paraId="49DBF0FF"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37783099"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8ED39D2"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 xml:space="preserve">..osaline töövõime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FCFF7C4" w14:textId="299BAD84" w:rsidR="00CE7B92" w:rsidRPr="00DE515B" w:rsidRDefault="00CE7B92" w:rsidP="005D0C33">
            <w:pPr>
              <w:spacing w:after="0" w:line="240" w:lineRule="auto"/>
              <w:jc w:val="center"/>
              <w:rPr>
                <w:rFonts w:ascii="Times New Roman" w:hAnsi="Times New Roman" w:cs="Times New Roman"/>
                <w:color w:val="000000" w:themeColor="text1"/>
                <w:sz w:val="24"/>
                <w:szCs w:val="24"/>
              </w:rPr>
            </w:pPr>
          </w:p>
          <w:p w14:paraId="4861092C" w14:textId="545C5CD2"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16</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DA9B733" w14:textId="1F8860FF"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41</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2E5EDAE" w14:textId="20CE97B4"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52</w:t>
            </w:r>
          </w:p>
        </w:tc>
      </w:tr>
      <w:tr w:rsidR="00CE7B92" w:rsidRPr="00DE515B" w14:paraId="5DA35E53"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15B936BE"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D75C1CE"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 xml:space="preserve">..puuduv töövõime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998F12D" w14:textId="4EF7087D"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3</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B691034" w14:textId="00A179DF"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9</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89F9852" w14:textId="4F7CF391"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11</w:t>
            </w:r>
          </w:p>
        </w:tc>
      </w:tr>
      <w:tr w:rsidR="00CE7B92" w:rsidRPr="00DE515B" w14:paraId="40C9D087"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5F667C81"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9C33F58"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 xml:space="preserve">Töövõimetoetuse kulu aastas kokku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262150B" w14:textId="0D585212"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68 402</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7CE2D6D" w14:textId="14B1C661"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266 631</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BB16DB0" w14:textId="39A30A0A"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353 772</w:t>
            </w:r>
          </w:p>
        </w:tc>
      </w:tr>
      <w:tr w:rsidR="00CE7B92" w:rsidRPr="00DE515B" w14:paraId="004E7CB4" w14:textId="77777777" w:rsidTr="001A5470">
        <w:trPr>
          <w:trHeight w:val="300"/>
        </w:trPr>
        <w:tc>
          <w:tcPr>
            <w:tcW w:w="177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951B1D9"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Ema ja isa vanemahüvitis</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E208D66"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Ema vanemahüvitise saajate arv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1DD6B67"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6</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66E373E"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12</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D4A23DB"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12</w:t>
            </w:r>
          </w:p>
        </w:tc>
      </w:tr>
      <w:tr w:rsidR="00CE7B92" w:rsidRPr="00DE515B" w14:paraId="0520E119"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5E12A755"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CAA4C96"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Ema vanemahüvitise kulu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C48DD25"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27 897,12</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258DFA9"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58 616,16</w:t>
            </w:r>
          </w:p>
        </w:tc>
        <w:tc>
          <w:tcPr>
            <w:tcW w:w="1873"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6891CC0"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61 349,76</w:t>
            </w:r>
          </w:p>
        </w:tc>
      </w:tr>
      <w:tr w:rsidR="00CE7B92" w:rsidRPr="00DE515B" w14:paraId="77F48C21"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59682C8F"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C8257CC"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Isa vanemahüvitise saajate arv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F6EEB85"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8</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D4E5948" w14:textId="3EC4ECDD"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16</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1C404B0"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16</w:t>
            </w:r>
          </w:p>
        </w:tc>
      </w:tr>
      <w:tr w:rsidR="00CE7B92" w:rsidRPr="00DE515B" w14:paraId="36D4D2E7"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7BB0D707"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A363049"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Isa vanemahüvitise kulu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BE74D65"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13 302,32</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390CC3F"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27 826,56</w:t>
            </w:r>
          </w:p>
        </w:tc>
        <w:tc>
          <w:tcPr>
            <w:tcW w:w="1873"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4F85B56" w14:textId="129B28C0" w:rsidR="00CE7B92" w:rsidRPr="00DE515B" w:rsidRDefault="00CE7B92" w:rsidP="005D0C33">
            <w:pPr>
              <w:pStyle w:val="Loendilik"/>
              <w:numPr>
                <w:ilvl w:val="0"/>
                <w:numId w:val="24"/>
              </w:numPr>
              <w:jc w:val="center"/>
              <w:rPr>
                <w:rFonts w:ascii="Times New Roman" w:hAnsi="Times New Roman"/>
                <w:b/>
                <w:bCs/>
                <w:color w:val="000000" w:themeColor="text1"/>
                <w:sz w:val="24"/>
                <w:szCs w:val="24"/>
              </w:rPr>
            </w:pPr>
            <w:r w:rsidRPr="00DE515B">
              <w:rPr>
                <w:rFonts w:ascii="Times New Roman" w:hAnsi="Times New Roman"/>
                <w:b/>
                <w:bCs/>
                <w:color w:val="000000" w:themeColor="text1"/>
                <w:sz w:val="24"/>
                <w:szCs w:val="24"/>
              </w:rPr>
              <w:t>51,36</w:t>
            </w:r>
          </w:p>
        </w:tc>
      </w:tr>
    </w:tbl>
    <w:p w14:paraId="206553F3" w14:textId="5D27D333" w:rsidR="00B805D5" w:rsidRDefault="00B805D5" w:rsidP="005D0C33">
      <w:pPr>
        <w:spacing w:after="0" w:line="240" w:lineRule="auto"/>
        <w:rPr>
          <w:rFonts w:ascii="Times New Roman" w:hAnsi="Times New Roman"/>
          <w:color w:val="000000" w:themeColor="text1"/>
        </w:rPr>
      </w:pPr>
      <w:r>
        <w:rPr>
          <w:rFonts w:ascii="Times New Roman" w:hAnsi="Times New Roman"/>
          <w:color w:val="000000" w:themeColor="text1"/>
        </w:rPr>
        <w:t>Allikas: SoM, MKM</w:t>
      </w:r>
    </w:p>
    <w:p w14:paraId="59393BB3" w14:textId="77777777" w:rsidR="00B805D5" w:rsidRDefault="00B805D5" w:rsidP="005D0C33">
      <w:pPr>
        <w:spacing w:after="0" w:line="240" w:lineRule="auto"/>
        <w:rPr>
          <w:rFonts w:ascii="Times New Roman" w:hAnsi="Times New Roman"/>
          <w:color w:val="000000" w:themeColor="text1"/>
        </w:rPr>
      </w:pPr>
    </w:p>
    <w:p w14:paraId="4193B2C4" w14:textId="31A2F7A5" w:rsidR="00CE7B92" w:rsidRPr="00DE515B" w:rsidRDefault="00CE7B92" w:rsidP="005D0C33">
      <w:pPr>
        <w:spacing w:after="0" w:line="240" w:lineRule="auto"/>
        <w:rPr>
          <w:rFonts w:ascii="Times New Roman" w:hAnsi="Times New Roman"/>
          <w:color w:val="000000" w:themeColor="text1"/>
        </w:rPr>
      </w:pPr>
      <w:r w:rsidRPr="00DE515B">
        <w:rPr>
          <w:rFonts w:ascii="Times New Roman" w:hAnsi="Times New Roman"/>
          <w:color w:val="000000" w:themeColor="text1"/>
        </w:rPr>
        <w:t>* Direktiiv jõustub 22.05.2026</w:t>
      </w:r>
      <w:r w:rsidR="00E43AB4">
        <w:rPr>
          <w:rFonts w:ascii="Times New Roman" w:hAnsi="Times New Roman"/>
          <w:color w:val="000000" w:themeColor="text1"/>
        </w:rPr>
        <w:t>.</w:t>
      </w:r>
    </w:p>
    <w:p w14:paraId="5D46EE69" w14:textId="26269806" w:rsidR="00CE7B92" w:rsidRPr="00DE515B" w:rsidRDefault="00CE7B92" w:rsidP="005D0C33">
      <w:pPr>
        <w:spacing w:after="0" w:line="240" w:lineRule="auto"/>
        <w:jc w:val="both"/>
        <w:rPr>
          <w:rFonts w:ascii="Times New Roman" w:hAnsi="Times New Roman"/>
          <w:color w:val="000000" w:themeColor="text1"/>
        </w:rPr>
      </w:pPr>
      <w:r w:rsidRPr="00DE515B">
        <w:rPr>
          <w:rFonts w:ascii="Times New Roman" w:hAnsi="Times New Roman"/>
          <w:color w:val="000000" w:themeColor="text1"/>
        </w:rPr>
        <w:t>** E</w:t>
      </w:r>
      <w:r w:rsidR="00E43AB4">
        <w:rPr>
          <w:rFonts w:ascii="Times New Roman" w:hAnsi="Times New Roman"/>
          <w:color w:val="000000" w:themeColor="text1"/>
        </w:rPr>
        <w:t>L-i</w:t>
      </w:r>
      <w:r w:rsidRPr="00DE515B">
        <w:rPr>
          <w:rFonts w:ascii="Times New Roman" w:hAnsi="Times New Roman"/>
          <w:color w:val="000000" w:themeColor="text1"/>
        </w:rPr>
        <w:t xml:space="preserve"> juhtumite korral on näha, et tegelik esitatud töövõime hindamise taotluste arv on suurem, kuid osad taotlused jäetakse menetlemata või läbi vaatamata. Nende taotlustega pole siin prognoosis arvestatud.</w:t>
      </w:r>
    </w:p>
    <w:p w14:paraId="05352277" w14:textId="54034A22" w:rsidR="00CE7B92" w:rsidRPr="00DE515B" w:rsidRDefault="00CE7B92" w:rsidP="005D0C33">
      <w:pPr>
        <w:spacing w:after="0" w:line="240" w:lineRule="auto"/>
        <w:jc w:val="both"/>
        <w:rPr>
          <w:rFonts w:ascii="Times New Roman" w:hAnsi="Times New Roman"/>
          <w:color w:val="000000" w:themeColor="text1"/>
        </w:rPr>
      </w:pPr>
      <w:r w:rsidRPr="00DE515B">
        <w:rPr>
          <w:rFonts w:ascii="Times New Roman" w:hAnsi="Times New Roman"/>
          <w:color w:val="000000" w:themeColor="text1"/>
        </w:rPr>
        <w:t>***Töövõimetoetuse saajateks on arvestatud need isikud, kes saavad reaalse väljamakse. Ehk need isikud, kelle toetus</w:t>
      </w:r>
      <w:r w:rsidR="00E43AB4">
        <w:rPr>
          <w:rFonts w:ascii="Times New Roman" w:hAnsi="Times New Roman"/>
          <w:color w:val="000000" w:themeColor="text1"/>
        </w:rPr>
        <w:t>t</w:t>
      </w:r>
      <w:r w:rsidRPr="00DE515B">
        <w:rPr>
          <w:rFonts w:ascii="Times New Roman" w:hAnsi="Times New Roman"/>
          <w:color w:val="000000" w:themeColor="text1"/>
        </w:rPr>
        <w:t xml:space="preserve"> vähendatakse töise sissetuleku tõttu nullini, saajatena kirjas pole. Tegemist on keskmiste arvudega ning ümardamise tõttu võib erineda töövõimetoetuse alamliikide summa kogunumbrist.</w:t>
      </w:r>
    </w:p>
    <w:p w14:paraId="6277ED6B" w14:textId="1D3FE859" w:rsidR="00CE7B92" w:rsidRPr="00DE515B" w:rsidRDefault="00CE7B92" w:rsidP="005D0C33">
      <w:pPr>
        <w:spacing w:after="0" w:line="240" w:lineRule="auto"/>
        <w:jc w:val="both"/>
        <w:rPr>
          <w:rFonts w:ascii="Times New Roman" w:hAnsi="Times New Roman"/>
          <w:color w:val="000000" w:themeColor="text1"/>
        </w:rPr>
      </w:pPr>
      <w:r w:rsidRPr="00DE515B">
        <w:rPr>
          <w:rFonts w:ascii="Times New Roman" w:hAnsi="Times New Roman"/>
          <w:color w:val="000000" w:themeColor="text1"/>
        </w:rPr>
        <w:t>**** Ema vanemahüvitist makstakse 100 kalendripäeva eest</w:t>
      </w:r>
      <w:r w:rsidR="00E43AB4">
        <w:rPr>
          <w:rFonts w:ascii="Times New Roman" w:hAnsi="Times New Roman"/>
          <w:color w:val="000000" w:themeColor="text1"/>
        </w:rPr>
        <w:t>.</w:t>
      </w:r>
    </w:p>
    <w:p w14:paraId="2DDC18EF" w14:textId="37C16AAF" w:rsidR="00CE7B92" w:rsidRPr="00DE515B" w:rsidRDefault="00CE7B92" w:rsidP="005D0C33">
      <w:pPr>
        <w:spacing w:after="0" w:line="240" w:lineRule="auto"/>
        <w:jc w:val="both"/>
        <w:rPr>
          <w:rFonts w:ascii="Times New Roman" w:hAnsi="Times New Roman"/>
          <w:color w:val="000000" w:themeColor="text1"/>
        </w:rPr>
      </w:pPr>
      <w:r w:rsidRPr="00DE515B">
        <w:rPr>
          <w:rFonts w:ascii="Times New Roman" w:hAnsi="Times New Roman"/>
          <w:color w:val="000000" w:themeColor="text1"/>
        </w:rPr>
        <w:t>***** Isa vanemahüvitist makstakse 30 kalendripäeva eest</w:t>
      </w:r>
      <w:r w:rsidR="00E43AB4">
        <w:rPr>
          <w:rFonts w:ascii="Times New Roman" w:hAnsi="Times New Roman"/>
          <w:color w:val="000000" w:themeColor="text1"/>
        </w:rPr>
        <w:t>.</w:t>
      </w:r>
    </w:p>
    <w:p w14:paraId="2E085F53" w14:textId="77777777" w:rsidR="0052364B" w:rsidRPr="00CF39DD" w:rsidRDefault="0052364B" w:rsidP="005D0C33">
      <w:pPr>
        <w:suppressAutoHyphens/>
        <w:spacing w:after="0" w:line="240" w:lineRule="auto"/>
        <w:jc w:val="both"/>
        <w:rPr>
          <w:rFonts w:ascii="Times New Roman" w:hAnsi="Times New Roman" w:cs="Times New Roman"/>
          <w:sz w:val="24"/>
          <w:szCs w:val="24"/>
        </w:rPr>
      </w:pPr>
    </w:p>
    <w:p w14:paraId="450B8BA9" w14:textId="59F6612A" w:rsidR="00DC5673" w:rsidRPr="00CF39DD" w:rsidRDefault="009A20BE" w:rsidP="007F79BE">
      <w:pPr>
        <w:spacing w:after="0" w:line="240" w:lineRule="auto"/>
        <w:jc w:val="both"/>
        <w:rPr>
          <w:rFonts w:ascii="Times New Roman" w:hAnsi="Times New Roman" w:cs="Times New Roman"/>
        </w:rPr>
      </w:pPr>
      <w:r w:rsidRPr="00CF39DD">
        <w:rPr>
          <w:rFonts w:ascii="Times New Roman" w:hAnsi="Times New Roman" w:cs="Times New Roman"/>
          <w:sz w:val="24"/>
          <w:szCs w:val="24"/>
        </w:rPr>
        <w:t xml:space="preserve">Seaduse rakendamisega ei kaasne lisatulu. </w:t>
      </w:r>
    </w:p>
    <w:p w14:paraId="282E005E" w14:textId="77777777" w:rsidR="00EB7140" w:rsidRPr="00CF39DD" w:rsidRDefault="00EB7140" w:rsidP="007F79BE">
      <w:pPr>
        <w:spacing w:after="0" w:line="240" w:lineRule="auto"/>
        <w:jc w:val="both"/>
        <w:rPr>
          <w:rFonts w:ascii="Times New Roman" w:hAnsi="Times New Roman" w:cs="Times New Roman"/>
          <w:sz w:val="24"/>
          <w:szCs w:val="24"/>
        </w:rPr>
      </w:pPr>
    </w:p>
    <w:p w14:paraId="7F49A659" w14:textId="3FEF6ABD" w:rsidR="00CC3AA7" w:rsidRPr="00CF39DD" w:rsidRDefault="000C0861" w:rsidP="007F79BE">
      <w:pPr>
        <w:keepNext/>
        <w:spacing w:after="0" w:line="240" w:lineRule="auto"/>
        <w:jc w:val="both"/>
        <w:rPr>
          <w:rFonts w:ascii="Times New Roman" w:hAnsi="Times New Roman" w:cs="Times New Roman"/>
          <w:b/>
          <w:bCs/>
          <w:sz w:val="28"/>
          <w:szCs w:val="28"/>
        </w:rPr>
      </w:pPr>
      <w:r w:rsidRPr="00CF39DD">
        <w:rPr>
          <w:rFonts w:ascii="Times New Roman" w:hAnsi="Times New Roman" w:cs="Times New Roman"/>
          <w:b/>
          <w:bCs/>
          <w:sz w:val="28"/>
          <w:szCs w:val="28"/>
        </w:rPr>
        <w:t>8</w:t>
      </w:r>
      <w:r w:rsidR="00CC3AA7" w:rsidRPr="00CF39DD">
        <w:rPr>
          <w:rFonts w:ascii="Times New Roman" w:hAnsi="Times New Roman" w:cs="Times New Roman"/>
          <w:b/>
          <w:bCs/>
          <w:sz w:val="28"/>
          <w:szCs w:val="28"/>
        </w:rPr>
        <w:t>. Rakendusaktid</w:t>
      </w:r>
    </w:p>
    <w:p w14:paraId="477F988C" w14:textId="77777777" w:rsidR="009023A2" w:rsidRPr="00CF39DD" w:rsidRDefault="009023A2" w:rsidP="007F79BE">
      <w:pPr>
        <w:keepNext/>
        <w:spacing w:after="0" w:line="240" w:lineRule="auto"/>
        <w:jc w:val="both"/>
        <w:rPr>
          <w:rFonts w:ascii="Times New Roman" w:eastAsia="Calibri" w:hAnsi="Times New Roman" w:cs="Times New Roman"/>
          <w:sz w:val="24"/>
          <w:szCs w:val="24"/>
        </w:rPr>
      </w:pPr>
    </w:p>
    <w:p w14:paraId="1267CCB2" w14:textId="77777777" w:rsidR="00FE6B0C" w:rsidRPr="00CF39DD" w:rsidRDefault="009023A2" w:rsidP="007F79BE">
      <w:pPr>
        <w:spacing w:after="0" w:line="240" w:lineRule="auto"/>
        <w:jc w:val="both"/>
        <w:rPr>
          <w:rFonts w:ascii="Times New Roman" w:eastAsia="Calibri" w:hAnsi="Times New Roman" w:cs="Times New Roman"/>
          <w:sz w:val="24"/>
          <w:szCs w:val="24"/>
        </w:rPr>
      </w:pPr>
      <w:r w:rsidRPr="00CF39DD">
        <w:rPr>
          <w:rFonts w:ascii="Times New Roman" w:eastAsia="Calibri" w:hAnsi="Times New Roman" w:cs="Times New Roman"/>
          <w:sz w:val="24"/>
          <w:szCs w:val="24"/>
        </w:rPr>
        <w:t xml:space="preserve">Seaduse rakendamiseks on vaja muuta </w:t>
      </w:r>
      <w:r w:rsidR="00FE6B0C" w:rsidRPr="00CF39DD">
        <w:rPr>
          <w:rFonts w:ascii="Times New Roman" w:eastAsia="Calibri" w:hAnsi="Times New Roman" w:cs="Times New Roman"/>
          <w:sz w:val="24"/>
          <w:szCs w:val="24"/>
        </w:rPr>
        <w:t xml:space="preserve">järgnevaid määruseid: </w:t>
      </w:r>
    </w:p>
    <w:p w14:paraId="19B58303" w14:textId="77777777" w:rsidR="00FE6B0C" w:rsidRPr="00CF39DD" w:rsidRDefault="00FE6B0C" w:rsidP="007F79BE">
      <w:pPr>
        <w:spacing w:after="0" w:line="240" w:lineRule="auto"/>
        <w:jc w:val="both"/>
        <w:rPr>
          <w:rFonts w:ascii="Times New Roman" w:eastAsia="Calibri" w:hAnsi="Times New Roman" w:cs="Times New Roman"/>
          <w:sz w:val="24"/>
          <w:szCs w:val="24"/>
        </w:rPr>
      </w:pPr>
    </w:p>
    <w:p w14:paraId="0567FBEF" w14:textId="180A8D6D" w:rsidR="00056722" w:rsidRPr="00CF39DD" w:rsidRDefault="00FE6B0C" w:rsidP="007F79BE">
      <w:pPr>
        <w:spacing w:after="0" w:line="240" w:lineRule="auto"/>
        <w:jc w:val="both"/>
        <w:rPr>
          <w:rFonts w:ascii="Times New Roman" w:eastAsia="Calibri" w:hAnsi="Times New Roman" w:cs="Times New Roman"/>
          <w:sz w:val="24"/>
          <w:szCs w:val="24"/>
        </w:rPr>
      </w:pPr>
      <w:r w:rsidRPr="00CF39DD">
        <w:rPr>
          <w:rFonts w:ascii="Times New Roman" w:eastAsia="Calibri" w:hAnsi="Times New Roman" w:cs="Times New Roman"/>
          <w:sz w:val="24"/>
          <w:szCs w:val="24"/>
        </w:rPr>
        <w:t>1)</w:t>
      </w:r>
      <w:r w:rsidR="0025793F" w:rsidRPr="00CF39DD">
        <w:rPr>
          <w:rFonts w:ascii="Times New Roman" w:eastAsia="Calibri" w:hAnsi="Times New Roman" w:cs="Times New Roman"/>
          <w:sz w:val="24"/>
          <w:szCs w:val="24"/>
        </w:rPr>
        <w:t xml:space="preserve"> </w:t>
      </w:r>
      <w:r w:rsidR="00056722" w:rsidRPr="00CF39DD">
        <w:rPr>
          <w:rFonts w:ascii="Times New Roman" w:eastAsia="Calibri" w:hAnsi="Times New Roman" w:cs="Times New Roman"/>
          <w:sz w:val="24"/>
          <w:szCs w:val="24"/>
        </w:rPr>
        <w:t>siseministri 18. detsembri 2015. aasta määrust nr 81 „Elamislubade ja töölubade registri põhimäärus“,</w:t>
      </w:r>
    </w:p>
    <w:p w14:paraId="51F327E6" w14:textId="0CB78A49" w:rsidR="00FE6B0C" w:rsidRPr="00DE515B" w:rsidRDefault="00B805D5" w:rsidP="007F79B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FE6B0C" w:rsidRPr="00CF39DD">
        <w:rPr>
          <w:rFonts w:ascii="Times New Roman" w:eastAsia="Calibri" w:hAnsi="Times New Roman" w:cs="Times New Roman"/>
          <w:sz w:val="24"/>
          <w:szCs w:val="24"/>
        </w:rPr>
        <w:t>)</w:t>
      </w:r>
      <w:r w:rsidR="0025793F" w:rsidRPr="00CF39DD">
        <w:rPr>
          <w:rFonts w:ascii="Times New Roman" w:eastAsia="Calibri" w:hAnsi="Times New Roman" w:cs="Times New Roman"/>
          <w:sz w:val="24"/>
          <w:szCs w:val="24"/>
        </w:rPr>
        <w:t xml:space="preserve"> </w:t>
      </w:r>
      <w:r w:rsidR="0025793F" w:rsidRPr="00CF39DD">
        <w:rPr>
          <w:rFonts w:ascii="Times New Roman" w:hAnsi="Times New Roman" w:cs="Times New Roman"/>
          <w:sz w:val="24"/>
          <w:szCs w:val="24"/>
        </w:rPr>
        <w:t>siseministri 12. jaanuari 2017. aasta määrust nr 7 „</w:t>
      </w:r>
      <w:r w:rsidR="0025793F" w:rsidRPr="00CF39DD">
        <w:rPr>
          <w:rFonts w:ascii="Times New Roman" w:hAnsi="Times New Roman" w:cs="Times New Roman"/>
          <w:sz w:val="24"/>
          <w:szCs w:val="24"/>
          <w:lang w:eastAsia="et-EE"/>
        </w:rPr>
        <w:t xml:space="preserve">Tähtajalise elamisloa ja selle pikendamise </w:t>
      </w:r>
      <w:r w:rsidR="0025793F" w:rsidRPr="00DE515B">
        <w:rPr>
          <w:rFonts w:ascii="Times New Roman" w:hAnsi="Times New Roman" w:cs="Times New Roman"/>
          <w:sz w:val="24"/>
          <w:szCs w:val="24"/>
          <w:lang w:eastAsia="et-EE"/>
        </w:rPr>
        <w:t>ning pikaajalise elaniku elamisloa ja selle taastamise taotlemise kord ning legaalse sissetuleku määrad</w:t>
      </w:r>
      <w:r w:rsidR="0025793F" w:rsidRPr="00DE515B">
        <w:rPr>
          <w:rFonts w:ascii="Times New Roman" w:hAnsi="Times New Roman" w:cs="Times New Roman"/>
          <w:sz w:val="24"/>
          <w:szCs w:val="24"/>
        </w:rPr>
        <w:t>“</w:t>
      </w:r>
      <w:r w:rsidR="00056722" w:rsidRPr="00DE515B">
        <w:rPr>
          <w:rFonts w:ascii="Times New Roman" w:hAnsi="Times New Roman" w:cs="Times New Roman"/>
          <w:sz w:val="24"/>
          <w:szCs w:val="24"/>
        </w:rPr>
        <w:t>,</w:t>
      </w:r>
      <w:r w:rsidR="00E50CC0" w:rsidRPr="00DE515B">
        <w:rPr>
          <w:rFonts w:ascii="Times New Roman" w:hAnsi="Times New Roman" w:cs="Times New Roman"/>
          <w:sz w:val="24"/>
          <w:szCs w:val="24"/>
        </w:rPr>
        <w:t xml:space="preserve"> </w:t>
      </w:r>
    </w:p>
    <w:p w14:paraId="2B2E2A93" w14:textId="7840BC2D" w:rsidR="00CE7B92" w:rsidRDefault="00B805D5" w:rsidP="007F79B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056722" w:rsidRPr="00DE515B">
        <w:rPr>
          <w:rFonts w:ascii="Times New Roman" w:eastAsia="Calibri" w:hAnsi="Times New Roman" w:cs="Times New Roman"/>
          <w:sz w:val="24"/>
          <w:szCs w:val="24"/>
        </w:rPr>
        <w:t>)</w:t>
      </w:r>
      <w:r w:rsidR="00CE7B92" w:rsidRPr="00DE515B">
        <w:rPr>
          <w:rFonts w:ascii="Times New Roman" w:hAnsi="Times New Roman" w:cs="Times New Roman"/>
          <w:sz w:val="24"/>
          <w:szCs w:val="24"/>
        </w:rPr>
        <w:t xml:space="preserve"> majandus- ja infotehnoloogiaministri 22. detsembri 2023</w:t>
      </w:r>
      <w:r w:rsidR="007F4B11">
        <w:rPr>
          <w:rFonts w:ascii="Times New Roman" w:hAnsi="Times New Roman" w:cs="Times New Roman"/>
          <w:sz w:val="24"/>
          <w:szCs w:val="24"/>
        </w:rPr>
        <w:t>. aasta</w:t>
      </w:r>
      <w:r w:rsidR="00CE7B92" w:rsidRPr="00DE515B">
        <w:rPr>
          <w:rFonts w:ascii="Times New Roman" w:hAnsi="Times New Roman" w:cs="Times New Roman"/>
          <w:sz w:val="24"/>
          <w:szCs w:val="24"/>
        </w:rPr>
        <w:t xml:space="preserve"> määrust nr 69 „Töötukassa andmekogu põhimäärus“.</w:t>
      </w:r>
    </w:p>
    <w:p w14:paraId="027C0B43" w14:textId="77777777" w:rsidR="00FE6B0C" w:rsidRPr="00CF39DD" w:rsidRDefault="00FE6B0C" w:rsidP="007F79BE">
      <w:pPr>
        <w:spacing w:after="0" w:line="240" w:lineRule="auto"/>
        <w:jc w:val="both"/>
        <w:rPr>
          <w:rFonts w:ascii="Times New Roman" w:eastAsia="Calibri" w:hAnsi="Times New Roman" w:cs="Times New Roman"/>
          <w:sz w:val="24"/>
          <w:szCs w:val="24"/>
        </w:rPr>
      </w:pPr>
    </w:p>
    <w:p w14:paraId="308D22B3" w14:textId="557834C8" w:rsidR="000E7082" w:rsidRPr="00CF39DD" w:rsidRDefault="0052364B" w:rsidP="007F79BE">
      <w:pPr>
        <w:spacing w:after="0" w:line="240" w:lineRule="auto"/>
        <w:jc w:val="both"/>
      </w:pPr>
      <w:r w:rsidRPr="00CF39DD">
        <w:rPr>
          <w:rFonts w:ascii="Times New Roman" w:eastAsia="Calibri" w:hAnsi="Times New Roman" w:cs="Times New Roman"/>
          <w:sz w:val="24"/>
          <w:szCs w:val="24"/>
        </w:rPr>
        <w:t>Rakendusaktide kavandid on seletuskirja lisas 1.</w:t>
      </w:r>
    </w:p>
    <w:p w14:paraId="342837CF" w14:textId="77777777" w:rsidR="00562AAE" w:rsidRPr="00CF39DD" w:rsidRDefault="00562AAE" w:rsidP="005D0C33">
      <w:pPr>
        <w:spacing w:after="0" w:line="240" w:lineRule="auto"/>
        <w:jc w:val="both"/>
        <w:rPr>
          <w:rFonts w:ascii="Times New Roman" w:hAnsi="Times New Roman"/>
          <w:sz w:val="24"/>
          <w:szCs w:val="24"/>
        </w:rPr>
      </w:pPr>
      <w:bookmarkStart w:id="215" w:name="_Toc451528080"/>
      <w:bookmarkStart w:id="216" w:name="_Toc451528123"/>
    </w:p>
    <w:p w14:paraId="5BB5C3B9" w14:textId="5EDEA369" w:rsidR="00CC3AA7" w:rsidRPr="00CF39DD" w:rsidRDefault="000C0861" w:rsidP="005D0C33">
      <w:pPr>
        <w:keepNext/>
        <w:spacing w:after="0" w:line="240" w:lineRule="auto"/>
        <w:jc w:val="both"/>
        <w:rPr>
          <w:rFonts w:ascii="Times New Roman" w:hAnsi="Times New Roman" w:cs="Times New Roman"/>
          <w:b/>
          <w:bCs/>
          <w:sz w:val="28"/>
          <w:szCs w:val="28"/>
        </w:rPr>
      </w:pPr>
      <w:r w:rsidRPr="00CF39DD">
        <w:rPr>
          <w:rFonts w:ascii="Times New Roman" w:hAnsi="Times New Roman" w:cs="Times New Roman"/>
          <w:b/>
          <w:bCs/>
          <w:sz w:val="28"/>
          <w:szCs w:val="28"/>
        </w:rPr>
        <w:lastRenderedPageBreak/>
        <w:t>9</w:t>
      </w:r>
      <w:r w:rsidR="00CC3AA7" w:rsidRPr="00CF39DD">
        <w:rPr>
          <w:rFonts w:ascii="Times New Roman" w:hAnsi="Times New Roman" w:cs="Times New Roman"/>
          <w:b/>
          <w:bCs/>
          <w:sz w:val="28"/>
          <w:szCs w:val="28"/>
        </w:rPr>
        <w:t>. Seaduse jõustumine</w:t>
      </w:r>
      <w:bookmarkEnd w:id="215"/>
      <w:bookmarkEnd w:id="216"/>
    </w:p>
    <w:p w14:paraId="1FACA0B4" w14:textId="77777777" w:rsidR="00562AAE" w:rsidRPr="00CF39DD" w:rsidRDefault="00562AAE" w:rsidP="005D0C33">
      <w:pPr>
        <w:keepNext/>
        <w:spacing w:after="0" w:line="240" w:lineRule="auto"/>
        <w:jc w:val="both"/>
        <w:rPr>
          <w:rFonts w:ascii="Times New Roman" w:hAnsi="Times New Roman"/>
          <w:sz w:val="24"/>
          <w:szCs w:val="24"/>
        </w:rPr>
      </w:pPr>
    </w:p>
    <w:p w14:paraId="36140825" w14:textId="7CE82EDC" w:rsidR="00562AAE" w:rsidRPr="00CF39DD" w:rsidRDefault="00FE6B0C" w:rsidP="005D0C33">
      <w:pPr>
        <w:spacing w:after="0" w:line="240" w:lineRule="auto"/>
        <w:jc w:val="both"/>
        <w:rPr>
          <w:rFonts w:ascii="Times New Roman" w:hAnsi="Times New Roman" w:cs="Times New Roman"/>
          <w:color w:val="00000A"/>
          <w:sz w:val="24"/>
          <w:szCs w:val="24"/>
        </w:rPr>
      </w:pPr>
      <w:bookmarkStart w:id="217" w:name="_Toc451528081"/>
      <w:bookmarkStart w:id="218" w:name="_Toc451528124"/>
      <w:r w:rsidRPr="00CF39DD">
        <w:rPr>
          <w:rFonts w:ascii="Times New Roman" w:hAnsi="Times New Roman" w:cs="Times New Roman"/>
          <w:color w:val="00000A"/>
          <w:sz w:val="24"/>
          <w:szCs w:val="24"/>
        </w:rPr>
        <w:t xml:space="preserve">Seadus </w:t>
      </w:r>
      <w:r w:rsidRPr="00B51AA2">
        <w:rPr>
          <w:rFonts w:ascii="Times New Roman" w:hAnsi="Times New Roman" w:cs="Times New Roman"/>
          <w:color w:val="00000A"/>
          <w:sz w:val="24"/>
          <w:szCs w:val="24"/>
        </w:rPr>
        <w:t xml:space="preserve">jõustub </w:t>
      </w:r>
      <w:r w:rsidR="005E3967" w:rsidRPr="00B51AA2">
        <w:rPr>
          <w:rFonts w:ascii="Times New Roman" w:hAnsi="Times New Roman" w:cs="Times New Roman"/>
          <w:color w:val="00000A"/>
          <w:sz w:val="24"/>
          <w:szCs w:val="24"/>
        </w:rPr>
        <w:t>2</w:t>
      </w:r>
      <w:r w:rsidR="00496CCC">
        <w:rPr>
          <w:rFonts w:ascii="Times New Roman" w:hAnsi="Times New Roman" w:cs="Times New Roman"/>
          <w:color w:val="00000A"/>
          <w:sz w:val="24"/>
          <w:szCs w:val="24"/>
        </w:rPr>
        <w:t>2</w:t>
      </w:r>
      <w:r w:rsidR="005E3967" w:rsidRPr="00B51AA2">
        <w:rPr>
          <w:rFonts w:ascii="Times New Roman" w:hAnsi="Times New Roman" w:cs="Times New Roman"/>
          <w:color w:val="00000A"/>
          <w:sz w:val="24"/>
          <w:szCs w:val="24"/>
        </w:rPr>
        <w:t>. mai</w:t>
      </w:r>
      <w:r w:rsidR="00160EAE" w:rsidRPr="00B51AA2">
        <w:rPr>
          <w:rFonts w:ascii="Times New Roman" w:hAnsi="Times New Roman" w:cs="Times New Roman"/>
          <w:color w:val="00000A"/>
          <w:sz w:val="24"/>
          <w:szCs w:val="24"/>
        </w:rPr>
        <w:t>l</w:t>
      </w:r>
      <w:r w:rsidR="005E3967" w:rsidRPr="00B51AA2">
        <w:rPr>
          <w:rFonts w:ascii="Times New Roman" w:hAnsi="Times New Roman" w:cs="Times New Roman"/>
          <w:color w:val="00000A"/>
          <w:sz w:val="24"/>
          <w:szCs w:val="24"/>
        </w:rPr>
        <w:t xml:space="preserve"> 2026.</w:t>
      </w:r>
      <w:r w:rsidRPr="00B51AA2">
        <w:rPr>
          <w:rFonts w:ascii="Times New Roman" w:hAnsi="Times New Roman" w:cs="Times New Roman"/>
          <w:color w:val="00000A"/>
          <w:sz w:val="24"/>
          <w:szCs w:val="24"/>
        </w:rPr>
        <w:t xml:space="preserve"> </w:t>
      </w:r>
      <w:r w:rsidR="004F6A1D">
        <w:rPr>
          <w:rFonts w:ascii="Times New Roman" w:hAnsi="Times New Roman" w:cs="Times New Roman"/>
          <w:color w:val="00000A"/>
          <w:sz w:val="24"/>
          <w:szCs w:val="24"/>
        </w:rPr>
        <w:t>See on seotud d</w:t>
      </w:r>
      <w:r w:rsidRPr="00B51AA2">
        <w:rPr>
          <w:rFonts w:ascii="Times New Roman" w:hAnsi="Times New Roman" w:cs="Times New Roman"/>
          <w:color w:val="00000A"/>
          <w:sz w:val="24"/>
          <w:szCs w:val="24"/>
        </w:rPr>
        <w:t>irektiivi artikli</w:t>
      </w:r>
      <w:r w:rsidR="004F6A1D">
        <w:rPr>
          <w:rFonts w:ascii="Times New Roman" w:hAnsi="Times New Roman" w:cs="Times New Roman"/>
          <w:color w:val="00000A"/>
          <w:sz w:val="24"/>
          <w:szCs w:val="24"/>
        </w:rPr>
        <w:t>ga</w:t>
      </w:r>
      <w:r w:rsidRPr="00B51AA2">
        <w:rPr>
          <w:rFonts w:ascii="Times New Roman" w:hAnsi="Times New Roman" w:cs="Times New Roman"/>
          <w:color w:val="00000A"/>
          <w:sz w:val="24"/>
          <w:szCs w:val="24"/>
        </w:rPr>
        <w:t xml:space="preserve"> 20</w:t>
      </w:r>
      <w:r w:rsidR="004F6A1D">
        <w:rPr>
          <w:rFonts w:ascii="Times New Roman" w:hAnsi="Times New Roman" w:cs="Times New Roman"/>
          <w:color w:val="00000A"/>
          <w:sz w:val="24"/>
          <w:szCs w:val="24"/>
        </w:rPr>
        <w:t>, mille</w:t>
      </w:r>
      <w:r w:rsidRPr="00B51AA2">
        <w:rPr>
          <w:rFonts w:ascii="Times New Roman" w:hAnsi="Times New Roman" w:cs="Times New Roman"/>
          <w:color w:val="00000A"/>
          <w:sz w:val="24"/>
          <w:szCs w:val="24"/>
        </w:rPr>
        <w:t xml:space="preserve"> kohaselt kohaldatakse uuesti sõnastatud direktiivi alates 22. maist 2026.</w:t>
      </w:r>
      <w:r w:rsidRPr="00CF39DD">
        <w:rPr>
          <w:rFonts w:ascii="Times New Roman" w:hAnsi="Times New Roman" w:cs="Times New Roman"/>
          <w:color w:val="00000A"/>
          <w:sz w:val="24"/>
          <w:szCs w:val="24"/>
        </w:rPr>
        <w:t xml:space="preserve">  </w:t>
      </w:r>
    </w:p>
    <w:p w14:paraId="19A46812" w14:textId="77777777" w:rsidR="00FE6B0C" w:rsidRPr="00CF39DD" w:rsidRDefault="00FE6B0C" w:rsidP="005D0C33">
      <w:pPr>
        <w:spacing w:after="0" w:line="240" w:lineRule="auto"/>
        <w:jc w:val="both"/>
        <w:rPr>
          <w:rFonts w:ascii="Times New Roman" w:hAnsi="Times New Roman"/>
          <w:sz w:val="24"/>
          <w:szCs w:val="24"/>
        </w:rPr>
      </w:pPr>
    </w:p>
    <w:p w14:paraId="61F7A01A" w14:textId="524C8E37" w:rsidR="00CC3AA7" w:rsidRPr="00CF39DD" w:rsidRDefault="00C13158" w:rsidP="005D0C33">
      <w:pPr>
        <w:keepNext/>
        <w:spacing w:after="0" w:line="240" w:lineRule="auto"/>
        <w:jc w:val="both"/>
        <w:rPr>
          <w:rFonts w:ascii="Times New Roman" w:hAnsi="Times New Roman" w:cs="Times New Roman"/>
          <w:b/>
          <w:bCs/>
          <w:sz w:val="28"/>
          <w:szCs w:val="28"/>
        </w:rPr>
      </w:pPr>
      <w:r w:rsidRPr="00CF39DD">
        <w:rPr>
          <w:rFonts w:ascii="Times New Roman" w:hAnsi="Times New Roman" w:cs="Times New Roman"/>
          <w:b/>
          <w:bCs/>
          <w:sz w:val="28"/>
          <w:szCs w:val="28"/>
        </w:rPr>
        <w:t>1</w:t>
      </w:r>
      <w:r w:rsidR="00011FEF" w:rsidRPr="00CF39DD">
        <w:rPr>
          <w:rFonts w:ascii="Times New Roman" w:hAnsi="Times New Roman" w:cs="Times New Roman"/>
          <w:b/>
          <w:bCs/>
          <w:sz w:val="28"/>
          <w:szCs w:val="28"/>
        </w:rPr>
        <w:t>0</w:t>
      </w:r>
      <w:r w:rsidR="00CC3AA7" w:rsidRPr="00CF39DD">
        <w:rPr>
          <w:rFonts w:ascii="Times New Roman" w:hAnsi="Times New Roman" w:cs="Times New Roman"/>
          <w:b/>
          <w:bCs/>
          <w:sz w:val="28"/>
          <w:szCs w:val="28"/>
        </w:rPr>
        <w:t>.</w:t>
      </w:r>
      <w:r w:rsidR="00011FEF" w:rsidRPr="00CF39DD">
        <w:rPr>
          <w:rFonts w:ascii="Times New Roman" w:hAnsi="Times New Roman" w:cs="Times New Roman"/>
          <w:b/>
          <w:bCs/>
          <w:sz w:val="28"/>
          <w:szCs w:val="28"/>
        </w:rPr>
        <w:t> </w:t>
      </w:r>
      <w:r w:rsidR="00CC3AA7" w:rsidRPr="00CF39DD">
        <w:rPr>
          <w:rFonts w:ascii="Times New Roman" w:hAnsi="Times New Roman" w:cs="Times New Roman"/>
          <w:b/>
          <w:bCs/>
          <w:sz w:val="28"/>
          <w:szCs w:val="28"/>
        </w:rPr>
        <w:t>Eelnõu kooskõlastamine, huvirühmade kaasamine ja avalik konsultatsioon</w:t>
      </w:r>
      <w:bookmarkEnd w:id="217"/>
      <w:bookmarkEnd w:id="218"/>
    </w:p>
    <w:p w14:paraId="73C5E3DA" w14:textId="77777777" w:rsidR="00A716E7" w:rsidRPr="00CF39DD" w:rsidRDefault="00A716E7" w:rsidP="005D0C33">
      <w:pPr>
        <w:keepNext/>
        <w:tabs>
          <w:tab w:val="left" w:pos="1276"/>
        </w:tabs>
        <w:spacing w:after="0" w:line="240" w:lineRule="auto"/>
        <w:jc w:val="both"/>
        <w:rPr>
          <w:rFonts w:ascii="Times New Roman" w:eastAsia="Calibri" w:hAnsi="Times New Roman" w:cs="Times New Roman"/>
          <w:sz w:val="24"/>
          <w:szCs w:val="24"/>
        </w:rPr>
      </w:pPr>
    </w:p>
    <w:p w14:paraId="7F424673" w14:textId="31736E49" w:rsidR="00A135A9" w:rsidRPr="00B805D5" w:rsidRDefault="00A716E7" w:rsidP="005D0C33">
      <w:pPr>
        <w:spacing w:after="0" w:line="240" w:lineRule="auto"/>
        <w:jc w:val="both"/>
        <w:rPr>
          <w:rFonts w:ascii="Times New Roman" w:hAnsi="Times New Roman" w:cs="Times New Roman"/>
          <w:sz w:val="24"/>
          <w:szCs w:val="24"/>
        </w:rPr>
      </w:pPr>
      <w:r w:rsidRPr="00CF39DD">
        <w:rPr>
          <w:rFonts w:ascii="Times New Roman" w:eastAsia="Calibri" w:hAnsi="Times New Roman" w:cs="Times New Roman"/>
          <w:sz w:val="24"/>
          <w:szCs w:val="24"/>
        </w:rPr>
        <w:t xml:space="preserve">Eelnõu </w:t>
      </w:r>
      <w:r w:rsidR="0025793F" w:rsidRPr="00CF39DD">
        <w:rPr>
          <w:rFonts w:ascii="Times New Roman" w:eastAsia="Calibri" w:hAnsi="Times New Roman" w:cs="Times New Roman"/>
          <w:sz w:val="24"/>
          <w:szCs w:val="24"/>
        </w:rPr>
        <w:t>esitatakse</w:t>
      </w:r>
      <w:r w:rsidR="00775B97" w:rsidRPr="00CF39DD">
        <w:rPr>
          <w:rFonts w:ascii="Times New Roman" w:eastAsia="Calibri" w:hAnsi="Times New Roman" w:cs="Times New Roman"/>
          <w:sz w:val="24"/>
          <w:szCs w:val="24"/>
        </w:rPr>
        <w:t xml:space="preserve"> </w:t>
      </w:r>
      <w:r w:rsidR="00B805D5">
        <w:rPr>
          <w:rFonts w:ascii="Times New Roman" w:eastAsia="Calibri" w:hAnsi="Times New Roman" w:cs="Times New Roman"/>
          <w:sz w:val="24"/>
          <w:szCs w:val="24"/>
        </w:rPr>
        <w:t xml:space="preserve">eelnõude </w:t>
      </w:r>
      <w:r w:rsidR="00775B97" w:rsidRPr="00CF39DD">
        <w:rPr>
          <w:rFonts w:ascii="Times New Roman" w:eastAsia="Calibri" w:hAnsi="Times New Roman" w:cs="Times New Roman"/>
          <w:sz w:val="24"/>
          <w:szCs w:val="24"/>
        </w:rPr>
        <w:t xml:space="preserve">infosüsteemi </w:t>
      </w:r>
      <w:r w:rsidR="00686775" w:rsidRPr="00CF39DD">
        <w:rPr>
          <w:rFonts w:ascii="Times New Roman" w:eastAsia="Calibri" w:hAnsi="Times New Roman" w:cs="Times New Roman"/>
          <w:sz w:val="24"/>
          <w:szCs w:val="24"/>
        </w:rPr>
        <w:t>(</w:t>
      </w:r>
      <w:r w:rsidRPr="00CF39DD">
        <w:rPr>
          <w:rFonts w:ascii="Times New Roman" w:eastAsia="Calibri" w:hAnsi="Times New Roman" w:cs="Times New Roman"/>
          <w:sz w:val="24"/>
          <w:szCs w:val="24"/>
        </w:rPr>
        <w:t>EIS</w:t>
      </w:r>
      <w:r w:rsidR="00686775" w:rsidRPr="00CF39DD">
        <w:rPr>
          <w:rFonts w:ascii="Times New Roman" w:eastAsia="Calibri" w:hAnsi="Times New Roman" w:cs="Times New Roman"/>
          <w:sz w:val="24"/>
          <w:szCs w:val="24"/>
        </w:rPr>
        <w:t>)</w:t>
      </w:r>
      <w:r w:rsidR="0052364B" w:rsidRPr="00CF39DD">
        <w:rPr>
          <w:rFonts w:ascii="Times New Roman" w:eastAsia="Calibri" w:hAnsi="Times New Roman" w:cs="Times New Roman"/>
          <w:sz w:val="24"/>
          <w:szCs w:val="24"/>
        </w:rPr>
        <w:t xml:space="preserve"> </w:t>
      </w:r>
      <w:r w:rsidRPr="00CF39DD">
        <w:rPr>
          <w:rFonts w:ascii="Times New Roman" w:eastAsia="Calibri" w:hAnsi="Times New Roman" w:cs="Times New Roman"/>
          <w:sz w:val="24"/>
          <w:szCs w:val="24"/>
        </w:rPr>
        <w:t xml:space="preserve">kaudu kooskõlastamiseks </w:t>
      </w:r>
      <w:r w:rsidR="0025793F" w:rsidRPr="00CF39DD">
        <w:rPr>
          <w:rFonts w:ascii="Times New Roman" w:eastAsia="Calibri" w:hAnsi="Times New Roman" w:cs="Times New Roman"/>
          <w:sz w:val="24"/>
          <w:szCs w:val="24"/>
        </w:rPr>
        <w:t xml:space="preserve">ministeeriumidele </w:t>
      </w:r>
      <w:r w:rsidR="0025793F" w:rsidRPr="00CF39DD">
        <w:rPr>
          <w:rFonts w:ascii="Times New Roman" w:hAnsi="Times New Roman" w:cs="Times New Roman"/>
          <w:sz w:val="24"/>
          <w:szCs w:val="24"/>
        </w:rPr>
        <w:t xml:space="preserve">ning arvamuse avaldamiseks </w:t>
      </w:r>
      <w:r w:rsidR="00B805D5">
        <w:rPr>
          <w:rFonts w:ascii="Times New Roman" w:hAnsi="Times New Roman" w:cs="Times New Roman"/>
          <w:sz w:val="24"/>
          <w:szCs w:val="24"/>
        </w:rPr>
        <w:t xml:space="preserve">Andmekaitse Inspektsioonile, </w:t>
      </w:r>
      <w:r w:rsidR="00B805D5" w:rsidRPr="00CF39DD">
        <w:rPr>
          <w:rFonts w:ascii="Times New Roman" w:hAnsi="Times New Roman" w:cs="Times New Roman"/>
          <w:kern w:val="1"/>
          <w:sz w:val="24"/>
          <w:szCs w:val="24"/>
          <w:lang w:eastAsia="zh-CN" w:bidi="hi-IN"/>
        </w:rPr>
        <w:t>Eesti Ametiühingute Keskliidule</w:t>
      </w:r>
      <w:r w:rsidR="008E4C22">
        <w:rPr>
          <w:rFonts w:ascii="Times New Roman" w:hAnsi="Times New Roman" w:cs="Times New Roman"/>
          <w:sz w:val="24"/>
          <w:szCs w:val="24"/>
        </w:rPr>
        <w:t xml:space="preserve">, </w:t>
      </w:r>
      <w:r w:rsidR="00B805D5" w:rsidRPr="00B805D5">
        <w:rPr>
          <w:rFonts w:ascii="Times New Roman" w:hAnsi="Times New Roman" w:cs="Times New Roman"/>
          <w:sz w:val="24"/>
          <w:szCs w:val="24"/>
        </w:rPr>
        <w:t>Eesti</w:t>
      </w:r>
      <w:r w:rsidR="00B805D5">
        <w:rPr>
          <w:rFonts w:ascii="Times New Roman" w:hAnsi="Times New Roman" w:cs="Times New Roman"/>
          <w:sz w:val="24"/>
          <w:szCs w:val="24"/>
        </w:rPr>
        <w:t xml:space="preserve"> </w:t>
      </w:r>
      <w:r w:rsidR="00B805D5" w:rsidRPr="00B805D5">
        <w:rPr>
          <w:rFonts w:ascii="Times New Roman" w:hAnsi="Times New Roman" w:cs="Times New Roman"/>
          <w:sz w:val="24"/>
          <w:szCs w:val="24"/>
        </w:rPr>
        <w:t xml:space="preserve">Aiandusliidule, Eesti Infotehnoloogia ja Telekommunikatsiooni Liidule, Eesti Kaubandus-Tööstuskojale, Eesti Laevaomanike Liidule, </w:t>
      </w:r>
      <w:r w:rsidR="00B82CDC" w:rsidRPr="00B805D5">
        <w:rPr>
          <w:rFonts w:ascii="Times New Roman" w:hAnsi="Times New Roman" w:cs="Times New Roman"/>
          <w:sz w:val="24"/>
          <w:szCs w:val="24"/>
        </w:rPr>
        <w:t xml:space="preserve">Eesti Põllumajandus-Kaubanduskojale, </w:t>
      </w:r>
      <w:r w:rsidR="00B805D5" w:rsidRPr="00B805D5">
        <w:rPr>
          <w:rFonts w:ascii="Times New Roman" w:hAnsi="Times New Roman" w:cs="Times New Roman"/>
          <w:sz w:val="24"/>
          <w:szCs w:val="24"/>
        </w:rPr>
        <w:t xml:space="preserve">Eesti Rahvusvaheliste Autovedajate Assotsiatsioonile, Eesti Teadusagentuurile, Eesti Tööandjate Keskliidule, </w:t>
      </w:r>
      <w:r w:rsidR="0029419C">
        <w:rPr>
          <w:rFonts w:ascii="Times New Roman" w:hAnsi="Times New Roman" w:cs="Times New Roman"/>
          <w:sz w:val="24"/>
          <w:szCs w:val="24"/>
        </w:rPr>
        <w:t xml:space="preserve">Tervisekassale, </w:t>
      </w:r>
      <w:r w:rsidR="00B805D5" w:rsidRPr="00B805D5">
        <w:rPr>
          <w:rFonts w:ascii="Times New Roman" w:hAnsi="Times New Roman" w:cs="Times New Roman"/>
          <w:sz w:val="24"/>
          <w:szCs w:val="24"/>
        </w:rPr>
        <w:t xml:space="preserve">Ettevõtluse ja Innovatsiooni Sihtasutusele, Eesti Töötukassale, </w:t>
      </w:r>
      <w:proofErr w:type="spellStart"/>
      <w:r w:rsidR="00B805D5">
        <w:rPr>
          <w:rFonts w:ascii="Times New Roman" w:hAnsi="Times New Roman" w:cs="Times New Roman"/>
          <w:sz w:val="24"/>
          <w:szCs w:val="24"/>
        </w:rPr>
        <w:t>Startup</w:t>
      </w:r>
      <w:proofErr w:type="spellEnd"/>
      <w:r w:rsidR="00B805D5">
        <w:rPr>
          <w:rFonts w:ascii="Times New Roman" w:hAnsi="Times New Roman" w:cs="Times New Roman"/>
          <w:sz w:val="24"/>
          <w:szCs w:val="24"/>
        </w:rPr>
        <w:t xml:space="preserve"> Estoniale, Work In Estoniale, </w:t>
      </w:r>
      <w:proofErr w:type="spellStart"/>
      <w:r w:rsidR="00B805D5" w:rsidRPr="00B805D5">
        <w:rPr>
          <w:rFonts w:ascii="Times New Roman" w:hAnsi="Times New Roman" w:cs="Times New Roman"/>
          <w:sz w:val="24"/>
          <w:szCs w:val="24"/>
        </w:rPr>
        <w:t>KAPO-le</w:t>
      </w:r>
      <w:proofErr w:type="spellEnd"/>
      <w:r w:rsidR="00B805D5" w:rsidRPr="00B805D5">
        <w:rPr>
          <w:rFonts w:ascii="Times New Roman" w:hAnsi="Times New Roman" w:cs="Times New Roman"/>
          <w:sz w:val="24"/>
          <w:szCs w:val="24"/>
        </w:rPr>
        <w:t xml:space="preserve">, </w:t>
      </w:r>
      <w:proofErr w:type="spellStart"/>
      <w:r w:rsidR="00B805D5" w:rsidRPr="00B805D5">
        <w:rPr>
          <w:rFonts w:ascii="Times New Roman" w:hAnsi="Times New Roman" w:cs="Times New Roman"/>
          <w:sz w:val="24"/>
          <w:szCs w:val="24"/>
        </w:rPr>
        <w:t>PPA-le</w:t>
      </w:r>
      <w:proofErr w:type="spellEnd"/>
      <w:r w:rsidR="00B805D5">
        <w:rPr>
          <w:rFonts w:ascii="Times New Roman" w:hAnsi="Times New Roman" w:cs="Times New Roman"/>
          <w:sz w:val="24"/>
          <w:szCs w:val="24"/>
        </w:rPr>
        <w:t xml:space="preserve"> ja</w:t>
      </w:r>
      <w:r w:rsidR="00B805D5" w:rsidRPr="00B805D5">
        <w:rPr>
          <w:rFonts w:ascii="Times New Roman" w:hAnsi="Times New Roman" w:cs="Times New Roman"/>
          <w:sz w:val="24"/>
          <w:szCs w:val="24"/>
        </w:rPr>
        <w:t xml:space="preserve"> </w:t>
      </w:r>
      <w:proofErr w:type="spellStart"/>
      <w:r w:rsidR="00B805D5" w:rsidRPr="00B805D5">
        <w:rPr>
          <w:rFonts w:ascii="Times New Roman" w:hAnsi="Times New Roman" w:cs="Times New Roman"/>
          <w:sz w:val="24"/>
          <w:szCs w:val="24"/>
        </w:rPr>
        <w:t>SMIT-ile</w:t>
      </w:r>
      <w:proofErr w:type="spellEnd"/>
      <w:r w:rsidR="00B805D5">
        <w:rPr>
          <w:rFonts w:ascii="Times New Roman" w:hAnsi="Times New Roman" w:cs="Times New Roman"/>
          <w:sz w:val="24"/>
          <w:szCs w:val="24"/>
        </w:rPr>
        <w:t>.</w:t>
      </w:r>
      <w:r w:rsidR="00B805D5" w:rsidRPr="00B805D5">
        <w:rPr>
          <w:rFonts w:ascii="Times New Roman" w:hAnsi="Times New Roman" w:cs="Times New Roman"/>
          <w:sz w:val="24"/>
          <w:szCs w:val="24"/>
        </w:rPr>
        <w:t xml:space="preserve"> </w:t>
      </w:r>
    </w:p>
    <w:p w14:paraId="25911C91" w14:textId="47051594" w:rsidR="00746818" w:rsidRPr="00CF39DD" w:rsidRDefault="00746818" w:rsidP="005D0C33">
      <w:pPr>
        <w:keepNext/>
        <w:spacing w:after="0" w:line="240" w:lineRule="auto"/>
        <w:jc w:val="both"/>
        <w:rPr>
          <w:rFonts w:ascii="Times New Roman" w:eastAsiaTheme="minorHAnsi" w:hAnsi="Times New Roman" w:cs="Times New Roman"/>
          <w:sz w:val="24"/>
          <w:szCs w:val="24"/>
        </w:rPr>
      </w:pPr>
      <w:r w:rsidRPr="00CF39DD">
        <w:rPr>
          <w:rFonts w:ascii="Times New Roman" w:eastAsiaTheme="minorHAnsi" w:hAnsi="Times New Roman" w:cs="Times New Roman"/>
          <w:sz w:val="24"/>
          <w:szCs w:val="24"/>
        </w:rPr>
        <w:t>________________________________________________________________________</w:t>
      </w:r>
    </w:p>
    <w:p w14:paraId="0ABFCC2E" w14:textId="77777777" w:rsidR="0098487D" w:rsidRPr="00CF39DD" w:rsidRDefault="0098487D" w:rsidP="005D0C33">
      <w:pPr>
        <w:keepNext/>
        <w:spacing w:after="0" w:line="240" w:lineRule="auto"/>
        <w:jc w:val="both"/>
        <w:rPr>
          <w:rFonts w:ascii="Times New Roman" w:eastAsiaTheme="minorHAnsi" w:hAnsi="Times New Roman" w:cs="Times New Roman"/>
          <w:sz w:val="24"/>
          <w:szCs w:val="24"/>
        </w:rPr>
      </w:pPr>
    </w:p>
    <w:p w14:paraId="75AC296C" w14:textId="7C5E2525" w:rsidR="001F3A73" w:rsidRPr="00CF39DD" w:rsidRDefault="00A716E7" w:rsidP="005D0C33">
      <w:pPr>
        <w:spacing w:after="0" w:line="240" w:lineRule="auto"/>
        <w:jc w:val="both"/>
        <w:rPr>
          <w:rFonts w:ascii="Times New Roman" w:eastAsiaTheme="minorHAnsi" w:hAnsi="Times New Roman" w:cs="Times New Roman"/>
          <w:sz w:val="24"/>
          <w:szCs w:val="24"/>
        </w:rPr>
      </w:pPr>
      <w:r w:rsidRPr="00CF39DD">
        <w:rPr>
          <w:rFonts w:ascii="Times New Roman" w:eastAsiaTheme="minorHAnsi" w:hAnsi="Times New Roman" w:cs="Times New Roman"/>
          <w:sz w:val="24"/>
          <w:szCs w:val="24"/>
        </w:rPr>
        <w:t>Algatab Vabariigi Valitsus .................</w:t>
      </w:r>
      <w:r w:rsidR="00011FEF" w:rsidRPr="00CF39DD">
        <w:rPr>
          <w:rFonts w:ascii="Times New Roman" w:eastAsiaTheme="minorHAnsi" w:hAnsi="Times New Roman" w:cs="Times New Roman"/>
          <w:sz w:val="24"/>
          <w:szCs w:val="24"/>
        </w:rPr>
        <w:t xml:space="preserve"> </w:t>
      </w:r>
      <w:r w:rsidRPr="00CF39DD">
        <w:rPr>
          <w:rFonts w:ascii="Times New Roman" w:eastAsiaTheme="minorHAnsi" w:hAnsi="Times New Roman" w:cs="Times New Roman"/>
          <w:sz w:val="24"/>
          <w:szCs w:val="24"/>
        </w:rPr>
        <w:t>20</w:t>
      </w:r>
      <w:r w:rsidR="00DA6E1C" w:rsidRPr="00CF39DD">
        <w:rPr>
          <w:rFonts w:ascii="Times New Roman" w:eastAsiaTheme="minorHAnsi" w:hAnsi="Times New Roman" w:cs="Times New Roman"/>
          <w:sz w:val="24"/>
          <w:szCs w:val="24"/>
        </w:rPr>
        <w:t>2</w:t>
      </w:r>
      <w:r w:rsidR="0003083E" w:rsidRPr="00CF39DD">
        <w:rPr>
          <w:rFonts w:ascii="Times New Roman" w:eastAsiaTheme="minorHAnsi" w:hAnsi="Times New Roman" w:cs="Times New Roman"/>
          <w:sz w:val="24"/>
          <w:szCs w:val="24"/>
        </w:rPr>
        <w:t>5</w:t>
      </w:r>
    </w:p>
    <w:sectPr w:rsidR="001F3A73" w:rsidRPr="00CF39DD" w:rsidSect="00A2003E">
      <w:headerReference w:type="default" r:id="rId35"/>
      <w:footerReference w:type="default" r:id="rId36"/>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1" w:author="Karen Alamets - JUSTDIGI" w:date="1900-01-01T00:00:00Z" w:initials="KJ">
    <w:p w14:paraId="076434CF" w14:textId="77777777" w:rsidR="00B545BD" w:rsidRDefault="00E57E70" w:rsidP="00B545BD">
      <w:pPr>
        <w:pStyle w:val="Kommentaaritekst"/>
      </w:pPr>
      <w:r>
        <w:rPr>
          <w:rStyle w:val="Kommentaariviide"/>
        </w:rPr>
        <w:annotationRef/>
      </w:r>
      <w:r w:rsidR="00B545BD">
        <w:t>Tegemist on sisukokkuvõttega. Palun kaaluge allmärkuse lisamist, milles selgitatakse mõistet „kolmandate riikide kodanikud” (vt HÕNTE § 41 lg 2).</w:t>
      </w:r>
    </w:p>
  </w:comment>
  <w:comment w:id="63" w:author="Karen Alamets - JUSTDIGI" w:date="1900-01-01T00:00:00Z" w:initials="KA">
    <w:p w14:paraId="66EC5828" w14:textId="108907A5" w:rsidR="001D0C87" w:rsidRDefault="00E57E70">
      <w:r>
        <w:annotationRef/>
      </w:r>
      <w:r w:rsidRPr="0E9A3A04">
        <w:t xml:space="preserve">Palun lisage teave </w:t>
      </w:r>
      <w:r w:rsidRPr="0E9A3A04">
        <w:t>eelnõuga kaasneva halduskoormuse muutuste kohta, täpsustades, et kolmandate riikide kodanikest töötajate ja ettevõtete jaoks halduskoormus kokkuvõttes väheneb ning halduskoormuse vähendamise reeglit ei ole eelnõu puhul vaja rakendada (vt HÕNTE § 41 lg 2).</w:t>
      </w:r>
    </w:p>
  </w:comment>
  <w:comment w:id="84" w:author="Maria Sults - JUSTDIGI" w:date="2025-08-25T10:12:00Z" w:initials="MS">
    <w:p w14:paraId="26F75625" w14:textId="77777777" w:rsidR="00BD72D3" w:rsidRDefault="00487FD6" w:rsidP="00BD72D3">
      <w:pPr>
        <w:pStyle w:val="Kommentaaritekst"/>
      </w:pPr>
      <w:r>
        <w:rPr>
          <w:rStyle w:val="Kommentaariviide"/>
        </w:rPr>
        <w:annotationRef/>
      </w:r>
      <w:r w:rsidR="00BD72D3">
        <w:t xml:space="preserve">Redaktsioon kaotas kehtivuse </w:t>
      </w:r>
      <w:hyperlink r:id="rId1" w:history="1">
        <w:r w:rsidR="00BD72D3" w:rsidRPr="00912CA0">
          <w:rPr>
            <w:rStyle w:val="Hperlink"/>
            <w:rFonts w:cstheme="minorBidi"/>
            <w:highlight w:val="white"/>
          </w:rPr>
          <w:t>17.07.2025</w:t>
        </w:r>
      </w:hyperlink>
      <w:r w:rsidR="00BD72D3">
        <w:t xml:space="preserve"> </w:t>
      </w:r>
    </w:p>
  </w:comment>
  <w:comment w:id="86" w:author="Maria Sults - JUSTDIGI" w:date="2025-08-25T12:23:00Z" w:initials="MS">
    <w:p w14:paraId="7C428432" w14:textId="77777777" w:rsidR="00EB2C11" w:rsidRDefault="00EB2C11" w:rsidP="00EB2C11">
      <w:pPr>
        <w:pStyle w:val="Kommentaaritekst"/>
      </w:pPr>
      <w:r>
        <w:rPr>
          <w:rStyle w:val="Kommentaariviide"/>
        </w:rPr>
        <w:annotationRef/>
      </w:r>
      <w:r>
        <w:t>Sellise nr redaktsiooni ei ole, on "</w:t>
      </w:r>
      <w:hyperlink r:id="rId2" w:history="1">
        <w:r w:rsidRPr="00720596">
          <w:rPr>
            <w:rStyle w:val="Hperlink"/>
            <w:rFonts w:cstheme="minorBidi"/>
          </w:rPr>
          <w:t>25</w:t>
        </w:r>
      </w:hyperlink>
      <w:r>
        <w:t>" ja "</w:t>
      </w:r>
      <w:hyperlink r:id="rId3" w:history="1">
        <w:r w:rsidRPr="00720596">
          <w:rPr>
            <w:rStyle w:val="Hperlink"/>
            <w:rFonts w:cstheme="minorBidi"/>
          </w:rPr>
          <w:t>26</w:t>
        </w:r>
      </w:hyperlink>
      <w:r>
        <w:t>"</w:t>
      </w:r>
    </w:p>
  </w:comment>
  <w:comment w:id="85" w:author="Maria Sults - JUSTDIGI" w:date="2025-08-25T12:23:00Z" w:initials="MS">
    <w:p w14:paraId="05256C8F" w14:textId="77777777" w:rsidR="009A081A" w:rsidRDefault="009A081A" w:rsidP="009A081A">
      <w:pPr>
        <w:pStyle w:val="Kommentaaritekst"/>
      </w:pPr>
      <w:r>
        <w:rPr>
          <w:rStyle w:val="Kommentaariviide"/>
        </w:rPr>
        <w:annotationRef/>
      </w:r>
      <w:r>
        <w:t xml:space="preserve">Redaktsioon on kehtivuse kaotanud </w:t>
      </w:r>
    </w:p>
  </w:comment>
  <w:comment w:id="87" w:author="Maria Sults - JUSTDIGI" w:date="2025-08-25T12:56:00Z" w:initials="MS">
    <w:p w14:paraId="20AA881F" w14:textId="77777777" w:rsidR="00B837D2" w:rsidRDefault="00B837D2" w:rsidP="00B837D2">
      <w:pPr>
        <w:pStyle w:val="Kommentaaritekst"/>
      </w:pPr>
      <w:r>
        <w:rPr>
          <w:rStyle w:val="Kommentaariviide"/>
        </w:rPr>
        <w:annotationRef/>
      </w:r>
      <w:r>
        <w:t xml:space="preserve">Palun kontrollige avaldamismärget </w:t>
      </w:r>
    </w:p>
  </w:comment>
  <w:comment w:id="88" w:author="Maria Sults - JUSTDIGI" w:date="2025-08-25T12:28:00Z" w:initials="MS">
    <w:p w14:paraId="6CB6BB51" w14:textId="5AB7F610" w:rsidR="00CF36E8" w:rsidRDefault="00CF36E8" w:rsidP="00CF36E8">
      <w:pPr>
        <w:pStyle w:val="Kommentaaritekst"/>
      </w:pPr>
      <w:r>
        <w:rPr>
          <w:rStyle w:val="Kommentaariviide"/>
        </w:rPr>
        <w:annotationRef/>
      </w:r>
      <w:r>
        <w:t xml:space="preserve">Palun kontrollige avaldamismärget </w:t>
      </w:r>
    </w:p>
  </w:comment>
  <w:comment w:id="89" w:author="Maria Sults - JUSTDIGI" w:date="2025-08-25T12:34:00Z" w:initials="MS">
    <w:p w14:paraId="654689EA" w14:textId="77777777" w:rsidR="00976C1E" w:rsidRDefault="00976C1E" w:rsidP="00976C1E">
      <w:pPr>
        <w:pStyle w:val="Kommentaaritekst"/>
      </w:pPr>
      <w:r>
        <w:rPr>
          <w:rStyle w:val="Kommentaariviide"/>
        </w:rPr>
        <w:annotationRef/>
      </w:r>
      <w:r>
        <w:t xml:space="preserve">Redaktsioon on kehtivuse kaotanud </w:t>
      </w:r>
    </w:p>
  </w:comment>
  <w:comment w:id="90" w:author="Maria Sults - JUSTDIGI" w:date="2025-08-25T12:38:00Z" w:initials="MS">
    <w:p w14:paraId="42302823" w14:textId="77777777" w:rsidR="00833839" w:rsidRDefault="00833839" w:rsidP="00833839">
      <w:pPr>
        <w:pStyle w:val="Kommentaaritekst"/>
      </w:pPr>
      <w:r>
        <w:rPr>
          <w:rStyle w:val="Kommentaariviide"/>
        </w:rPr>
        <w:annotationRef/>
      </w:r>
      <w:r>
        <w:t xml:space="preserve">Palun kontrollige avaldamismärget </w:t>
      </w:r>
    </w:p>
  </w:comment>
  <w:comment w:id="123" w:author="Maria Sults - JUSTDIGI" w:date="2025-08-25T13:58:00Z" w:initials="MS">
    <w:p w14:paraId="3395041D" w14:textId="77777777" w:rsidR="00222662" w:rsidRDefault="003058E6" w:rsidP="00222662">
      <w:pPr>
        <w:pStyle w:val="Kommentaaritekst"/>
      </w:pPr>
      <w:r>
        <w:rPr>
          <w:rStyle w:val="Kommentaariviide"/>
        </w:rPr>
        <w:annotationRef/>
      </w:r>
      <w:r w:rsidR="00222662">
        <w:t xml:space="preserve">Kui analüüsitakse põhiõiguste riivet, siis peab näitama, (1) milline PS-s sätestatud õigus on riivatud, (2) mis on see kavandatud meede, mis konkreetset põhiõigust riivab. </w:t>
      </w:r>
    </w:p>
    <w:p w14:paraId="76CBAAB8" w14:textId="77777777" w:rsidR="00222662" w:rsidRDefault="00222662" w:rsidP="00222662">
      <w:pPr>
        <w:pStyle w:val="Kommentaaritekst"/>
      </w:pPr>
      <w:r>
        <w:t>Näiteks käesoleva eelnõu puhul on kavandatud VVS § 177 täiendamine lõikega 4</w:t>
      </w:r>
      <w:r>
        <w:rPr>
          <w:vertAlign w:val="superscript"/>
        </w:rPr>
        <w:t>1</w:t>
      </w:r>
      <w:r>
        <w:t xml:space="preserve">, mille kohaselt seatakse nõue, et Eesti Töötukassalt tuleb luba taotleda, kui välismaalane soovib kehtiva töötamiseks antud tähtajalise elamisloa alusel töökohavahetust enne 12 kuu möödumist. Vastav nõue ei tulene otseselt eelnõuga ülevõetavast direktiivist, vaid Eestil on selles küsimuses otsustamisruum. SK: "Eesti kasutab võimalust kontrollida tööturu olukorda, kui välismaalane vahetab tööandjat elamisloa andmise järgselt esimese aasta jooksul." Tuleb hinnata, kas kavandatud piirang (nõue taotleda luba) riivab PS-i 29 ja kui riivab, siis põhjendada riive põhiseaduspärasust. </w:t>
      </w:r>
    </w:p>
    <w:p w14:paraId="7E613B0B" w14:textId="77777777" w:rsidR="00222662" w:rsidRDefault="00222662" w:rsidP="00222662">
      <w:pPr>
        <w:pStyle w:val="Kommentaaritekst"/>
      </w:pPr>
      <w:r>
        <w:t xml:space="preserve">Legitiimseks eesmärgiks on seejuures tööturu olukorra kaitsmine jm, mis on seletuskirjas kirjeldatud. </w:t>
      </w:r>
    </w:p>
    <w:p w14:paraId="73230BE8" w14:textId="77777777" w:rsidR="00222662" w:rsidRDefault="00222662" w:rsidP="00222662">
      <w:pPr>
        <w:pStyle w:val="Kommentaaritekst"/>
      </w:pPr>
      <w:r>
        <w:t xml:space="preserve">Hetkel ei kajastu analüüsis, mis on need eelnõuga kavandatud piirangud, mis riivavad põhiõigusi. Kavandatud muudatused on analüüsis kirjeldatud kogumis ja on tõdetud, et eelnõuga kavandatu leevendab töötamise reegleid, mis on küll õige, aga siis jääb küsimuseks, mis piirangut/riivet on selles SK osas analüüsitud. </w:t>
      </w:r>
    </w:p>
    <w:p w14:paraId="127E6466" w14:textId="77777777" w:rsidR="00222662" w:rsidRDefault="00222662" w:rsidP="00222662">
      <w:pPr>
        <w:pStyle w:val="Kommentaaritekst"/>
      </w:pPr>
      <w:r>
        <w:t xml:space="preserve">Lisaks: kui eelnõuga kavandatud piirangud tulenevad otseselt direktiivist ning lisaks direktiivist tulenevatele nõuetele muid uusi nõuded eelnõuga ei kehtestata, siis ei ole põhiseaduspärasuse analüüsi tarvis esitada. Euroopa Liidu õigusaktide eelnõude vastavust põhiseadusele peab hindama enne vastavate õigusaktide vastuvõtmist õigusaktide väljatöötamise- ja läbirääkimiste etapis. Samas, kui eelnõuga on kavandatud piirangud, mis direktiivist ei tulene ja mille suhtes on Eestil otsustamisõigus, siis tuleb hinnata, kas kavandatud piirangud riivavad põhiõigusi ning esitada vastav PS-pärasuse analüüs.   </w:t>
      </w:r>
    </w:p>
  </w:comment>
  <w:comment w:id="124" w:author="Maria Sults - JUSTDIGI" w:date="2025-08-25T13:12:00Z" w:initials="MS">
    <w:p w14:paraId="756B0629" w14:textId="08FB6E6D" w:rsidR="00470899" w:rsidRDefault="00470899" w:rsidP="00470899">
      <w:pPr>
        <w:pStyle w:val="Kommentaaritekst"/>
      </w:pPr>
      <w:r>
        <w:rPr>
          <w:rStyle w:val="Kommentaariviide"/>
        </w:rPr>
        <w:annotationRef/>
      </w:r>
      <w:r>
        <w:t>Kas peaks olema "lihtsustab"?</w:t>
      </w:r>
    </w:p>
  </w:comment>
  <w:comment w:id="125" w:author="Maria Sults - JUSTDIGI" w:date="2025-08-25T14:11:00Z" w:initials="MS">
    <w:p w14:paraId="2070F775" w14:textId="77777777" w:rsidR="00265EE3" w:rsidRDefault="009848F8" w:rsidP="00265EE3">
      <w:pPr>
        <w:pStyle w:val="Kommentaaritekst"/>
      </w:pPr>
      <w:r>
        <w:rPr>
          <w:rStyle w:val="Kommentaariviide"/>
        </w:rPr>
        <w:annotationRef/>
      </w:r>
      <w:r w:rsidR="00265EE3">
        <w:t xml:space="preserve">Kui tegemist on muudatustega, mis leevendavad kehtivaid piiranguid, siis milles seisneb nende põhiõiguste riive? </w:t>
      </w:r>
    </w:p>
  </w:comment>
  <w:comment w:id="129" w:author="Maria Sults - JUSTDIGI" w:date="2025-08-25T13:44:00Z" w:initials="MS">
    <w:p w14:paraId="39709253" w14:textId="33D1E496" w:rsidR="002A6879" w:rsidRDefault="002A6879" w:rsidP="002A6879">
      <w:pPr>
        <w:pStyle w:val="Kommentaaritekst"/>
      </w:pPr>
      <w:r>
        <w:rPr>
          <w:rStyle w:val="Kommentaariviide"/>
        </w:rPr>
        <w:annotationRef/>
      </w:r>
      <w:r>
        <w:t>"eelnevalt"?</w:t>
      </w:r>
    </w:p>
  </w:comment>
  <w:comment w:id="130" w:author="Maria Sults - JUSTDIGI" w:date="2025-08-25T14:22:00Z" w:initials="MS">
    <w:p w14:paraId="663B5C36" w14:textId="77777777" w:rsidR="007A38EA" w:rsidRDefault="00047835" w:rsidP="007A38EA">
      <w:pPr>
        <w:pStyle w:val="Kommentaaritekst"/>
      </w:pPr>
      <w:r>
        <w:rPr>
          <w:rStyle w:val="Kommentaariviide"/>
        </w:rPr>
        <w:annotationRef/>
      </w:r>
      <w:r w:rsidR="007A38EA">
        <w:t xml:space="preserve">Kas siin oleks võimalik tavainimese jaoks lihtsasti hoomatav näide tuua? Vastasel juhul on väga keeruline mõista, milles on probleem. </w:t>
      </w:r>
    </w:p>
  </w:comment>
  <w:comment w:id="195" w:author="Karen Alamets - JUSTDIGI" w:date="2025-08-18T13:34:00Z" w:initials="KA">
    <w:p w14:paraId="42E449A3" w14:textId="4D23C9C6" w:rsidR="00C4045A" w:rsidRDefault="00C4045A" w:rsidP="00C4045A">
      <w:pPr>
        <w:pStyle w:val="Kommentaaritekst"/>
      </w:pPr>
      <w:r>
        <w:rPr>
          <w:rStyle w:val="Kommentaariviide"/>
        </w:rPr>
        <w:annotationRef/>
      </w:r>
      <w:r>
        <w:t>antud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76434CF" w15:done="0"/>
  <w15:commentEx w15:paraId="66EC5828" w15:done="0"/>
  <w15:commentEx w15:paraId="26F75625" w15:done="0"/>
  <w15:commentEx w15:paraId="7C428432" w15:done="0"/>
  <w15:commentEx w15:paraId="05256C8F" w15:done="0"/>
  <w15:commentEx w15:paraId="20AA881F" w15:done="0"/>
  <w15:commentEx w15:paraId="6CB6BB51" w15:done="0"/>
  <w15:commentEx w15:paraId="654689EA" w15:done="0"/>
  <w15:commentEx w15:paraId="42302823" w15:done="0"/>
  <w15:commentEx w15:paraId="127E6466" w15:done="0"/>
  <w15:commentEx w15:paraId="756B0629" w15:done="0"/>
  <w15:commentEx w15:paraId="2070F775" w15:done="0"/>
  <w15:commentEx w15:paraId="39709253" w15:done="0"/>
  <w15:commentEx w15:paraId="663B5C36" w15:done="0"/>
  <w15:commentEx w15:paraId="42E449A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CBD8B6" w16cex:dateUtc="2025-08-14T12:45:00Z"/>
  <w16cex:commentExtensible w16cex:durableId="75025F58" w16cex:dateUtc="2025-08-13T12:30:00Z"/>
  <w16cex:commentExtensible w16cex:durableId="2A28A83B" w16cex:dateUtc="2025-08-25T07:12:00Z"/>
  <w16cex:commentExtensible w16cex:durableId="44718F91" w16cex:dateUtc="2025-08-25T09:23:00Z"/>
  <w16cex:commentExtensible w16cex:durableId="3FE65168" w16cex:dateUtc="2025-08-25T09:23:00Z"/>
  <w16cex:commentExtensible w16cex:durableId="4E981CB8" w16cex:dateUtc="2025-08-25T09:56:00Z"/>
  <w16cex:commentExtensible w16cex:durableId="2EE73E13" w16cex:dateUtc="2025-08-25T09:28:00Z"/>
  <w16cex:commentExtensible w16cex:durableId="3FC28379" w16cex:dateUtc="2025-08-25T09:34:00Z"/>
  <w16cex:commentExtensible w16cex:durableId="3C392A78" w16cex:dateUtc="2025-08-25T09:38:00Z"/>
  <w16cex:commentExtensible w16cex:durableId="6367BCB3" w16cex:dateUtc="2025-08-25T10:58:00Z"/>
  <w16cex:commentExtensible w16cex:durableId="57EBD7DC" w16cex:dateUtc="2025-08-25T10:12:00Z"/>
  <w16cex:commentExtensible w16cex:durableId="367D1651" w16cex:dateUtc="2025-08-25T11:11:00Z"/>
  <w16cex:commentExtensible w16cex:durableId="33C89FE2" w16cex:dateUtc="2025-08-25T10:44:00Z"/>
  <w16cex:commentExtensible w16cex:durableId="228A6D65" w16cex:dateUtc="2025-08-25T11:22:00Z"/>
  <w16cex:commentExtensible w16cex:durableId="6A5206F4" w16cex:dateUtc="2025-08-18T10: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76434CF" w16cid:durableId="12CBD8B6"/>
  <w16cid:commentId w16cid:paraId="66EC5828" w16cid:durableId="75025F58"/>
  <w16cid:commentId w16cid:paraId="26F75625" w16cid:durableId="2A28A83B"/>
  <w16cid:commentId w16cid:paraId="7C428432" w16cid:durableId="44718F91"/>
  <w16cid:commentId w16cid:paraId="05256C8F" w16cid:durableId="3FE65168"/>
  <w16cid:commentId w16cid:paraId="20AA881F" w16cid:durableId="4E981CB8"/>
  <w16cid:commentId w16cid:paraId="6CB6BB51" w16cid:durableId="2EE73E13"/>
  <w16cid:commentId w16cid:paraId="654689EA" w16cid:durableId="3FC28379"/>
  <w16cid:commentId w16cid:paraId="42302823" w16cid:durableId="3C392A78"/>
  <w16cid:commentId w16cid:paraId="127E6466" w16cid:durableId="6367BCB3"/>
  <w16cid:commentId w16cid:paraId="756B0629" w16cid:durableId="57EBD7DC"/>
  <w16cid:commentId w16cid:paraId="2070F775" w16cid:durableId="367D1651"/>
  <w16cid:commentId w16cid:paraId="39709253" w16cid:durableId="33C89FE2"/>
  <w16cid:commentId w16cid:paraId="663B5C36" w16cid:durableId="228A6D65"/>
  <w16cid:commentId w16cid:paraId="42E449A3" w16cid:durableId="6A5206F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3F1F3" w14:textId="77777777" w:rsidR="00DF587E" w:rsidRDefault="00DF587E" w:rsidP="008127F7">
      <w:pPr>
        <w:spacing w:after="0" w:line="240" w:lineRule="auto"/>
      </w:pPr>
      <w:r>
        <w:separator/>
      </w:r>
    </w:p>
    <w:p w14:paraId="2175AF67" w14:textId="77777777" w:rsidR="00DF587E" w:rsidRDefault="00DF587E"/>
  </w:endnote>
  <w:endnote w:type="continuationSeparator" w:id="0">
    <w:p w14:paraId="5A54C0A1" w14:textId="77777777" w:rsidR="00DF587E" w:rsidRDefault="00DF587E" w:rsidP="008127F7">
      <w:pPr>
        <w:spacing w:after="0" w:line="240" w:lineRule="auto"/>
      </w:pPr>
      <w:r>
        <w:continuationSeparator/>
      </w:r>
    </w:p>
    <w:p w14:paraId="006EC5F2" w14:textId="77777777" w:rsidR="00DF587E" w:rsidRDefault="00DF587E"/>
  </w:endnote>
  <w:endnote w:type="continuationNotice" w:id="1">
    <w:p w14:paraId="59A2F9E1" w14:textId="77777777" w:rsidR="00DF587E" w:rsidRDefault="00DF587E">
      <w:pPr>
        <w:spacing w:after="0" w:line="240" w:lineRule="auto"/>
      </w:pPr>
    </w:p>
    <w:p w14:paraId="5C591A2B" w14:textId="77777777" w:rsidR="00DF587E" w:rsidRDefault="00DF58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3372124"/>
      <w:docPartObj>
        <w:docPartGallery w:val="Page Numbers (Bottom of Page)"/>
        <w:docPartUnique/>
      </w:docPartObj>
    </w:sdtPr>
    <w:sdtEndPr/>
    <w:sdtContent>
      <w:p w14:paraId="47335DFA" w14:textId="5F3A017A" w:rsidR="00F61997" w:rsidRDefault="00C93B2E" w:rsidP="006026B4">
        <w:pPr>
          <w:pStyle w:val="Jalus"/>
          <w:jc w:val="center"/>
        </w:pPr>
        <w:r w:rsidRPr="00DD525C">
          <w:rPr>
            <w:rFonts w:ascii="Times New Roman" w:hAnsi="Times New Roman" w:cs="Times New Roman"/>
            <w:sz w:val="24"/>
            <w:szCs w:val="24"/>
          </w:rPr>
          <w:fldChar w:fldCharType="begin"/>
        </w:r>
        <w:r w:rsidRPr="00DD525C">
          <w:rPr>
            <w:rFonts w:ascii="Times New Roman" w:hAnsi="Times New Roman" w:cs="Times New Roman"/>
            <w:sz w:val="24"/>
            <w:szCs w:val="24"/>
          </w:rPr>
          <w:instrText>PAGE   \* MERGEFORMAT</w:instrText>
        </w:r>
        <w:r w:rsidRPr="00DD525C">
          <w:rPr>
            <w:rFonts w:ascii="Times New Roman" w:hAnsi="Times New Roman" w:cs="Times New Roman"/>
            <w:sz w:val="24"/>
            <w:szCs w:val="24"/>
          </w:rPr>
          <w:fldChar w:fldCharType="separate"/>
        </w:r>
        <w:r w:rsidR="000460DA">
          <w:rPr>
            <w:rFonts w:ascii="Times New Roman" w:hAnsi="Times New Roman" w:cs="Times New Roman"/>
            <w:noProof/>
            <w:sz w:val="24"/>
            <w:szCs w:val="24"/>
          </w:rPr>
          <w:t>1</w:t>
        </w:r>
        <w:r w:rsidR="000460DA">
          <w:rPr>
            <w:rFonts w:ascii="Times New Roman" w:hAnsi="Times New Roman" w:cs="Times New Roman"/>
            <w:noProof/>
            <w:sz w:val="24"/>
            <w:szCs w:val="24"/>
          </w:rPr>
          <w:t>3</w:t>
        </w:r>
        <w:r w:rsidRPr="00DD525C">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2E221" w14:textId="77777777" w:rsidR="00DF587E" w:rsidRDefault="00DF587E" w:rsidP="000826B8">
      <w:pPr>
        <w:spacing w:after="0" w:line="240" w:lineRule="auto"/>
      </w:pPr>
      <w:r>
        <w:separator/>
      </w:r>
    </w:p>
  </w:footnote>
  <w:footnote w:type="continuationSeparator" w:id="0">
    <w:p w14:paraId="28F73DCE" w14:textId="77777777" w:rsidR="00DF587E" w:rsidRDefault="00DF587E" w:rsidP="008127F7">
      <w:pPr>
        <w:spacing w:after="0" w:line="240" w:lineRule="auto"/>
      </w:pPr>
      <w:r>
        <w:continuationSeparator/>
      </w:r>
    </w:p>
    <w:p w14:paraId="300AC906" w14:textId="77777777" w:rsidR="00DF587E" w:rsidRDefault="00DF587E"/>
  </w:footnote>
  <w:footnote w:type="continuationNotice" w:id="1">
    <w:p w14:paraId="1F9160AE" w14:textId="77777777" w:rsidR="00DF587E" w:rsidRDefault="00DF587E">
      <w:pPr>
        <w:spacing w:after="0" w:line="240" w:lineRule="auto"/>
      </w:pPr>
    </w:p>
    <w:p w14:paraId="2736B945" w14:textId="77777777" w:rsidR="00DF587E" w:rsidRDefault="00DF587E"/>
  </w:footnote>
  <w:footnote w:id="2">
    <w:p w14:paraId="6B191FB1" w14:textId="1F74E6F0" w:rsidR="0041417F" w:rsidRPr="00DD386C" w:rsidRDefault="0041417F" w:rsidP="00725F4A">
      <w:pPr>
        <w:pStyle w:val="Allmrkusetekst"/>
        <w:jc w:val="both"/>
        <w:rPr>
          <w:rFonts w:ascii="Times New Roman" w:hAnsi="Times New Roman" w:cs="Times New Roman"/>
        </w:rPr>
      </w:pPr>
      <w:r w:rsidRPr="00DD386C">
        <w:rPr>
          <w:rStyle w:val="Allmrkuseviide"/>
          <w:rFonts w:ascii="Times New Roman" w:hAnsi="Times New Roman"/>
        </w:rPr>
        <w:footnoteRef/>
      </w:r>
      <w:r w:rsidRPr="00DD386C">
        <w:rPr>
          <w:rFonts w:ascii="Times New Roman" w:hAnsi="Times New Roman" w:cs="Times New Roman"/>
        </w:rPr>
        <w:t xml:space="preserve"> OJ L, 2024/1233, 30.04.2024, ELI: </w:t>
      </w:r>
      <w:hyperlink r:id="rId1" w:tgtFrame="_blank" w:tooltip="Gives access to this document through its ELI URI." w:history="1">
        <w:r w:rsidRPr="00DD386C">
          <w:rPr>
            <w:rStyle w:val="Hperlink"/>
            <w:rFonts w:ascii="Times New Roman" w:hAnsi="Times New Roman"/>
          </w:rPr>
          <w:t>http://data.europa.eu/eli/dir/2024/1233/oj</w:t>
        </w:r>
      </w:hyperlink>
      <w:r w:rsidR="00DD386C">
        <w:rPr>
          <w:rFonts w:ascii="Times New Roman" w:hAnsi="Times New Roman" w:cs="Times New Roman"/>
        </w:rPr>
        <w:t>.</w:t>
      </w:r>
      <w:r w:rsidRPr="00DD386C">
        <w:rPr>
          <w:rFonts w:ascii="Times New Roman" w:hAnsi="Times New Roman" w:cs="Times New Roman"/>
        </w:rPr>
        <w:t xml:space="preserve"> </w:t>
      </w:r>
    </w:p>
  </w:footnote>
  <w:footnote w:id="3">
    <w:p w14:paraId="0386BC6E" w14:textId="2B793148" w:rsidR="0096303B" w:rsidRPr="0096303B" w:rsidRDefault="0096303B" w:rsidP="0096303B">
      <w:pPr>
        <w:pStyle w:val="Allmrkusetekst"/>
        <w:jc w:val="both"/>
        <w:rPr>
          <w:rFonts w:ascii="Times New Roman" w:hAnsi="Times New Roman" w:cs="Times New Roman"/>
        </w:rPr>
      </w:pPr>
      <w:r w:rsidRPr="0096303B">
        <w:rPr>
          <w:rStyle w:val="Allmrkuseviide"/>
          <w:rFonts w:ascii="Times New Roman" w:hAnsi="Times New Roman"/>
        </w:rPr>
        <w:footnoteRef/>
      </w:r>
      <w:r w:rsidRPr="0096303B">
        <w:rPr>
          <w:rFonts w:ascii="Times New Roman" w:hAnsi="Times New Roman" w:cs="Times New Roman"/>
        </w:rPr>
        <w:t xml:space="preserve"> </w:t>
      </w:r>
      <w:hyperlink r:id="rId2" w:history="1">
        <w:r w:rsidRPr="007A6039">
          <w:rPr>
            <w:rStyle w:val="Hperlink"/>
            <w:rFonts w:ascii="Times New Roman" w:hAnsi="Times New Roman"/>
          </w:rPr>
          <w:t>Vabariigi Valitsuse tegevusprogramm 202</w:t>
        </w:r>
        <w:r w:rsidR="007A6039" w:rsidRPr="007A6039">
          <w:rPr>
            <w:rStyle w:val="Hperlink"/>
            <w:rFonts w:ascii="Times New Roman" w:hAnsi="Times New Roman"/>
          </w:rPr>
          <w:t>5</w:t>
        </w:r>
        <w:r w:rsidRPr="007A6039">
          <w:rPr>
            <w:rStyle w:val="Hperlink"/>
            <w:rFonts w:ascii="Times New Roman" w:hAnsi="Times New Roman"/>
          </w:rPr>
          <w:t>–2027</w:t>
        </w:r>
      </w:hyperlink>
      <w:r w:rsidR="007A6039">
        <w:rPr>
          <w:rFonts w:ascii="Times New Roman" w:hAnsi="Times New Roman" w:cs="Times New Roman"/>
        </w:rPr>
        <w:t>.</w:t>
      </w:r>
    </w:p>
  </w:footnote>
  <w:footnote w:id="4">
    <w:p w14:paraId="3B0F5742" w14:textId="77777777" w:rsidR="00234F44" w:rsidRPr="007F27D4" w:rsidRDefault="00234F44" w:rsidP="00234F44">
      <w:pPr>
        <w:pStyle w:val="Allmrkusetekst"/>
        <w:jc w:val="both"/>
      </w:pPr>
      <w:r w:rsidRPr="007F27D4">
        <w:rPr>
          <w:rStyle w:val="Allmrkuseviide"/>
        </w:rPr>
        <w:footnoteRef/>
      </w:r>
      <w:r w:rsidRPr="007F27D4">
        <w:t xml:space="preserve"> </w:t>
      </w:r>
      <w:hyperlink r:id="rId3" w:history="1">
        <w:r w:rsidRPr="00F81335">
          <w:rPr>
            <w:rStyle w:val="Hperlink"/>
            <w:rFonts w:ascii="Times New Roman" w:hAnsi="Times New Roman"/>
          </w:rPr>
          <w:t>ELT L 382, 28.10.2021, lk 1–38</w:t>
        </w:r>
      </w:hyperlink>
      <w:r w:rsidRPr="00F81335">
        <w:rPr>
          <w:rFonts w:ascii="Times New Roman" w:hAnsi="Times New Roman" w:cs="Times New Roman"/>
        </w:rPr>
        <w:t>.</w:t>
      </w:r>
    </w:p>
  </w:footnote>
  <w:footnote w:id="5">
    <w:p w14:paraId="0C2929A6" w14:textId="0E8175E6" w:rsidR="00DA5A45" w:rsidRPr="00DA5A45" w:rsidRDefault="00DA5A45" w:rsidP="00DA5A45">
      <w:pPr>
        <w:pStyle w:val="Allmrkusetekst"/>
        <w:jc w:val="both"/>
        <w:rPr>
          <w:rFonts w:ascii="Times New Roman" w:hAnsi="Times New Roman" w:cs="Times New Roman"/>
        </w:rPr>
      </w:pPr>
      <w:r w:rsidRPr="00DA5A45">
        <w:rPr>
          <w:rStyle w:val="Allmrkuseviide"/>
          <w:rFonts w:ascii="Times New Roman" w:hAnsi="Times New Roman"/>
        </w:rPr>
        <w:footnoteRef/>
      </w:r>
      <w:r w:rsidRPr="00DA5A45">
        <w:rPr>
          <w:rFonts w:ascii="Times New Roman" w:hAnsi="Times New Roman" w:cs="Times New Roman"/>
        </w:rPr>
        <w:t xml:space="preserve"> </w:t>
      </w:r>
      <w:bookmarkStart w:id="91" w:name="_Hlk196741022"/>
      <w:r>
        <w:fldChar w:fldCharType="begin"/>
      </w:r>
      <w:r>
        <w:instrText>HYPERLINK "https://eur-lex.europa.eu/legal-content/ET/TXT/PDF/?uri=CELEX:02004R0883-20190731"</w:instrText>
      </w:r>
      <w:r>
        <w:fldChar w:fldCharType="separate"/>
      </w:r>
      <w:r w:rsidRPr="00DA5A45">
        <w:rPr>
          <w:rStyle w:val="Hperlink"/>
          <w:rFonts w:ascii="Times New Roman" w:hAnsi="Times New Roman"/>
        </w:rPr>
        <w:t>ELT L 166, 30.04.2004, lk 1</w:t>
      </w:r>
      <w:r>
        <w:fldChar w:fldCharType="end"/>
      </w:r>
      <w:bookmarkEnd w:id="91"/>
      <w:r w:rsidRPr="00DA5A45">
        <w:rPr>
          <w:rFonts w:ascii="Times New Roman" w:hAnsi="Times New Roman" w:cs="Times New Roman"/>
        </w:rPr>
        <w:t>.</w:t>
      </w:r>
    </w:p>
  </w:footnote>
  <w:footnote w:id="6">
    <w:p w14:paraId="1FA9792A" w14:textId="351B35AF" w:rsidR="00DC1E71" w:rsidRPr="0096303B" w:rsidRDefault="00DC1E71" w:rsidP="0096303B">
      <w:pPr>
        <w:pStyle w:val="Allmrkusetekst"/>
        <w:jc w:val="both"/>
        <w:rPr>
          <w:rFonts w:ascii="Times New Roman" w:hAnsi="Times New Roman" w:cs="Times New Roman"/>
        </w:rPr>
      </w:pPr>
      <w:r w:rsidRPr="0096303B">
        <w:rPr>
          <w:rStyle w:val="Allmrkuseviide"/>
          <w:rFonts w:ascii="Times New Roman" w:hAnsi="Times New Roman"/>
        </w:rPr>
        <w:footnoteRef/>
      </w:r>
      <w:r w:rsidRPr="0096303B">
        <w:rPr>
          <w:rFonts w:ascii="Times New Roman" w:hAnsi="Times New Roman" w:cs="Times New Roman"/>
        </w:rPr>
        <w:t xml:space="preserve"> </w:t>
      </w:r>
      <w:hyperlink r:id="rId4" w:history="1">
        <w:r w:rsidR="006E23F5" w:rsidRPr="00056963">
          <w:rPr>
            <w:rStyle w:val="Hperlink"/>
            <w:rFonts w:ascii="Times New Roman" w:hAnsi="Times New Roman"/>
          </w:rPr>
          <w:t>ELT</w:t>
        </w:r>
        <w:r w:rsidRPr="00056963">
          <w:rPr>
            <w:rStyle w:val="Hperlink"/>
            <w:rFonts w:ascii="Times New Roman" w:hAnsi="Times New Roman"/>
          </w:rPr>
          <w:t xml:space="preserve"> L 343, 23.12.2011, </w:t>
        </w:r>
        <w:r w:rsidR="006E23F5" w:rsidRPr="00056963">
          <w:rPr>
            <w:rStyle w:val="Hperlink"/>
            <w:rFonts w:ascii="Times New Roman" w:hAnsi="Times New Roman"/>
          </w:rPr>
          <w:t>lk</w:t>
        </w:r>
        <w:r w:rsidR="00243C38" w:rsidRPr="00056963">
          <w:rPr>
            <w:rStyle w:val="Hperlink"/>
            <w:rFonts w:ascii="Times New Roman" w:hAnsi="Times New Roman"/>
          </w:rPr>
          <w:t xml:space="preserve"> </w:t>
        </w:r>
        <w:r w:rsidRPr="00056963">
          <w:rPr>
            <w:rStyle w:val="Hperlink"/>
            <w:rFonts w:ascii="Times New Roman" w:hAnsi="Times New Roman"/>
          </w:rPr>
          <w:t>1</w:t>
        </w:r>
        <w:r w:rsidR="008047D3" w:rsidRPr="00056963">
          <w:rPr>
            <w:rStyle w:val="Hperlink"/>
            <w:rFonts w:ascii="Times New Roman" w:hAnsi="Times New Roman"/>
          </w:rPr>
          <w:t>–</w:t>
        </w:r>
        <w:r w:rsidRPr="00056963">
          <w:rPr>
            <w:rStyle w:val="Hperlink"/>
            <w:rFonts w:ascii="Times New Roman" w:hAnsi="Times New Roman"/>
          </w:rPr>
          <w:t>9</w:t>
        </w:r>
      </w:hyperlink>
      <w:r w:rsidR="00243C38" w:rsidRPr="0096303B">
        <w:rPr>
          <w:rFonts w:ascii="Times New Roman" w:hAnsi="Times New Roman" w:cs="Times New Roman"/>
        </w:rPr>
        <w:t>.</w:t>
      </w:r>
    </w:p>
  </w:footnote>
  <w:footnote w:id="7">
    <w:p w14:paraId="439A05CB" w14:textId="3D01F4E9" w:rsidR="00DC1E71" w:rsidRPr="00F768FA" w:rsidRDefault="00DC1E71" w:rsidP="0096303B">
      <w:pPr>
        <w:pStyle w:val="Allmrkusetekst"/>
        <w:jc w:val="both"/>
        <w:rPr>
          <w:rFonts w:ascii="Times New Roman" w:hAnsi="Times New Roman" w:cs="Times New Roman"/>
        </w:rPr>
      </w:pPr>
      <w:r w:rsidRPr="00F768FA">
        <w:rPr>
          <w:rStyle w:val="Allmrkuseviide"/>
          <w:rFonts w:ascii="Times New Roman" w:hAnsi="Times New Roman"/>
        </w:rPr>
        <w:footnoteRef/>
      </w:r>
      <w:r w:rsidRPr="00F768FA">
        <w:rPr>
          <w:rFonts w:ascii="Times New Roman" w:hAnsi="Times New Roman" w:cs="Times New Roman"/>
        </w:rPr>
        <w:t xml:space="preserve"> </w:t>
      </w:r>
      <w:hyperlink r:id="rId5" w:history="1">
        <w:r w:rsidRPr="00F768FA">
          <w:rPr>
            <w:rStyle w:val="Hperlink"/>
            <w:rFonts w:ascii="Times New Roman" w:hAnsi="Times New Roman"/>
          </w:rPr>
          <w:t>RT I, 02.07.2013, 3</w:t>
        </w:r>
      </w:hyperlink>
      <w:r w:rsidR="00F768FA">
        <w:rPr>
          <w:rFonts w:ascii="Times New Roman" w:hAnsi="Times New Roman" w:cs="Times New Roman"/>
        </w:rPr>
        <w:t>.</w:t>
      </w:r>
    </w:p>
  </w:footnote>
  <w:footnote w:id="8">
    <w:p w14:paraId="1BA99F38" w14:textId="0F1D6BDC" w:rsidR="000728E2" w:rsidRPr="00F768FA" w:rsidRDefault="000728E2" w:rsidP="009C29B9">
      <w:pPr>
        <w:pStyle w:val="Allmrkusetekst"/>
        <w:jc w:val="both"/>
        <w:rPr>
          <w:rFonts w:ascii="Times New Roman" w:hAnsi="Times New Roman" w:cs="Times New Roman"/>
        </w:rPr>
      </w:pPr>
      <w:r w:rsidRPr="00F768FA">
        <w:rPr>
          <w:rStyle w:val="Allmrkuseviide"/>
          <w:rFonts w:ascii="Times New Roman" w:hAnsi="Times New Roman"/>
        </w:rPr>
        <w:footnoteRef/>
      </w:r>
      <w:r w:rsidRPr="00F768FA">
        <w:rPr>
          <w:rFonts w:ascii="Times New Roman" w:hAnsi="Times New Roman" w:cs="Times New Roman"/>
        </w:rPr>
        <w:t xml:space="preserve"> </w:t>
      </w:r>
      <w:hyperlink r:id="rId6" w:history="1">
        <w:r w:rsidR="00FD3CB2" w:rsidRPr="00F768FA">
          <w:rPr>
            <w:rStyle w:val="Hperlink"/>
            <w:rFonts w:ascii="Times New Roman" w:hAnsi="Times New Roman"/>
          </w:rPr>
          <w:t>d1f2a7ff-f9e3-4276-84da-e26ce5c658c2_en</w:t>
        </w:r>
      </w:hyperlink>
      <w:r w:rsidR="00F768FA">
        <w:rPr>
          <w:rFonts w:ascii="Times New Roman" w:hAnsi="Times New Roman" w:cs="Times New Roman"/>
        </w:rPr>
        <w:t>.</w:t>
      </w:r>
      <w:r w:rsidR="00FD3CB2" w:rsidRPr="00F768FA">
        <w:rPr>
          <w:rFonts w:ascii="Times New Roman" w:hAnsi="Times New Roman" w:cs="Times New Roman"/>
        </w:rPr>
        <w:t xml:space="preserve"> </w:t>
      </w:r>
    </w:p>
  </w:footnote>
  <w:footnote w:id="9">
    <w:p w14:paraId="44B3CA62" w14:textId="4F57312A" w:rsidR="00463DD6" w:rsidRPr="00F768FA" w:rsidRDefault="00463DD6" w:rsidP="009C29B9">
      <w:pPr>
        <w:pStyle w:val="Allmrkusetekst"/>
        <w:jc w:val="both"/>
        <w:rPr>
          <w:rFonts w:ascii="Times New Roman" w:hAnsi="Times New Roman" w:cs="Times New Roman"/>
        </w:rPr>
      </w:pPr>
      <w:r w:rsidRPr="00F768FA">
        <w:rPr>
          <w:rStyle w:val="Allmrkuseviide"/>
          <w:rFonts w:ascii="Times New Roman" w:hAnsi="Times New Roman"/>
        </w:rPr>
        <w:footnoteRef/>
      </w:r>
      <w:r w:rsidRPr="00F768FA">
        <w:rPr>
          <w:rFonts w:ascii="Times New Roman" w:hAnsi="Times New Roman" w:cs="Times New Roman"/>
        </w:rPr>
        <w:t xml:space="preserve"> Euroopa Komisjoni raport Euroopa Parlamendile ja Nõukogule direktiivi 2011/98/EL kohta </w:t>
      </w:r>
      <w:hyperlink r:id="rId7" w:history="1">
        <w:r w:rsidRPr="00F768FA">
          <w:rPr>
            <w:rStyle w:val="Hperlink"/>
            <w:rFonts w:ascii="Times New Roman" w:hAnsi="Times New Roman"/>
          </w:rPr>
          <w:t>eur-lex.europa.eu/legal-content/EN/TXT/PDF/?uri=CELEX:52019DC0160&amp;from=EN</w:t>
        </w:r>
      </w:hyperlink>
      <w:r w:rsidR="00F768FA">
        <w:rPr>
          <w:rFonts w:ascii="Times New Roman" w:hAnsi="Times New Roman" w:cs="Times New Roman"/>
        </w:rPr>
        <w:t>.</w:t>
      </w:r>
      <w:r w:rsidRPr="00F768FA">
        <w:rPr>
          <w:rFonts w:ascii="Times New Roman" w:hAnsi="Times New Roman" w:cs="Times New Roman"/>
        </w:rPr>
        <w:t xml:space="preserve"> </w:t>
      </w:r>
    </w:p>
  </w:footnote>
  <w:footnote w:id="10">
    <w:p w14:paraId="252C5301" w14:textId="7E4C3D77" w:rsidR="00FD3CB2" w:rsidRPr="00F768FA" w:rsidRDefault="00FD3CB2" w:rsidP="009C29B9">
      <w:pPr>
        <w:pStyle w:val="Allmrkusetekst"/>
        <w:jc w:val="both"/>
        <w:rPr>
          <w:rFonts w:ascii="Times New Roman" w:hAnsi="Times New Roman" w:cs="Times New Roman"/>
        </w:rPr>
      </w:pPr>
      <w:r w:rsidRPr="00F768FA">
        <w:rPr>
          <w:rStyle w:val="Allmrkuseviide"/>
          <w:rFonts w:ascii="Times New Roman" w:hAnsi="Times New Roman"/>
        </w:rPr>
        <w:footnoteRef/>
      </w:r>
      <w:r w:rsidRPr="00F768FA">
        <w:rPr>
          <w:rFonts w:ascii="Times New Roman" w:hAnsi="Times New Roman" w:cs="Times New Roman"/>
        </w:rPr>
        <w:t xml:space="preserve"> </w:t>
      </w:r>
      <w:r w:rsidR="00463DD6" w:rsidRPr="00F768FA">
        <w:rPr>
          <w:rFonts w:ascii="Times New Roman" w:hAnsi="Times New Roman" w:cs="Times New Roman"/>
        </w:rPr>
        <w:t xml:space="preserve">Euroopa </w:t>
      </w:r>
      <w:r w:rsidRPr="00F768FA">
        <w:rPr>
          <w:rFonts w:ascii="Times New Roman" w:hAnsi="Times New Roman" w:cs="Times New Roman"/>
        </w:rPr>
        <w:t xml:space="preserve">Komisjoni teatis Euroopa Parlamendile, Nõukogule, Euroopa majandus- ja sotsiaalkomiteele ning regioonide </w:t>
      </w:r>
      <w:r w:rsidR="00231136" w:rsidRPr="00F768FA">
        <w:rPr>
          <w:rFonts w:ascii="Times New Roman" w:hAnsi="Times New Roman" w:cs="Times New Roman"/>
        </w:rPr>
        <w:t>kom</w:t>
      </w:r>
      <w:r w:rsidRPr="00F768FA">
        <w:rPr>
          <w:rFonts w:ascii="Times New Roman" w:hAnsi="Times New Roman" w:cs="Times New Roman"/>
        </w:rPr>
        <w:t xml:space="preserve">iteele „Uus rände- ja varjupaigalepe“, 23.09.2020 COM(2020) 609 </w:t>
      </w:r>
      <w:proofErr w:type="spellStart"/>
      <w:r w:rsidRPr="00F768FA">
        <w:rPr>
          <w:rFonts w:ascii="Times New Roman" w:hAnsi="Times New Roman" w:cs="Times New Roman"/>
        </w:rPr>
        <w:t>final</w:t>
      </w:r>
      <w:proofErr w:type="spellEnd"/>
      <w:r w:rsidRPr="00F768FA">
        <w:rPr>
          <w:rFonts w:ascii="Times New Roman" w:hAnsi="Times New Roman" w:cs="Times New Roman"/>
        </w:rPr>
        <w:t>, lk 27.</w:t>
      </w:r>
    </w:p>
  </w:footnote>
  <w:footnote w:id="11">
    <w:p w14:paraId="32F054F4" w14:textId="2CF3BF51" w:rsidR="00585E37" w:rsidRDefault="00585E37" w:rsidP="009C29B9">
      <w:pPr>
        <w:pStyle w:val="Allmrkusetekst"/>
        <w:jc w:val="both"/>
      </w:pPr>
      <w:r w:rsidRPr="00F768FA">
        <w:rPr>
          <w:rStyle w:val="Allmrkuseviide"/>
          <w:rFonts w:ascii="Times New Roman" w:hAnsi="Times New Roman"/>
        </w:rPr>
        <w:footnoteRef/>
      </w:r>
      <w:r w:rsidRPr="00F768FA">
        <w:rPr>
          <w:rFonts w:ascii="Times New Roman" w:hAnsi="Times New Roman" w:cs="Times New Roman"/>
        </w:rPr>
        <w:t xml:space="preserve"> COM/2022/655 </w:t>
      </w:r>
      <w:proofErr w:type="spellStart"/>
      <w:r w:rsidRPr="00F768FA">
        <w:rPr>
          <w:rFonts w:ascii="Times New Roman" w:hAnsi="Times New Roman" w:cs="Times New Roman"/>
        </w:rPr>
        <w:t>final</w:t>
      </w:r>
      <w:proofErr w:type="spellEnd"/>
      <w:r w:rsidRPr="00F768FA">
        <w:rPr>
          <w:rFonts w:ascii="Times New Roman" w:hAnsi="Times New Roman" w:cs="Times New Roman"/>
        </w:rPr>
        <w:t xml:space="preserve">, 2022/0131 (COD), </w:t>
      </w:r>
      <w:hyperlink r:id="rId8" w:history="1">
        <w:r w:rsidRPr="00F768FA">
          <w:rPr>
            <w:rStyle w:val="Hperlink"/>
            <w:rFonts w:ascii="Times New Roman" w:hAnsi="Times New Roman"/>
          </w:rPr>
          <w:t>EUR-Lex - 52022PC0655 - ET - EUR-Lex</w:t>
        </w:r>
      </w:hyperlink>
      <w:r w:rsidR="00F768FA">
        <w:rPr>
          <w:rFonts w:ascii="Times New Roman" w:hAnsi="Times New Roman" w:cs="Times New Roman"/>
        </w:rPr>
        <w:t>.</w:t>
      </w:r>
    </w:p>
  </w:footnote>
  <w:footnote w:id="12">
    <w:p w14:paraId="68CD1848" w14:textId="5C68BAED" w:rsidR="004C7FBA" w:rsidRDefault="004C7FBA" w:rsidP="00C8778F">
      <w:pPr>
        <w:pStyle w:val="Allmrkusetekst"/>
        <w:jc w:val="both"/>
      </w:pPr>
      <w:r>
        <w:rPr>
          <w:rStyle w:val="Allmrkuseviide"/>
        </w:rPr>
        <w:footnoteRef/>
      </w:r>
      <w:r>
        <w:t xml:space="preserve"> </w:t>
      </w:r>
      <w:r w:rsidRPr="009F4804">
        <w:rPr>
          <w:rFonts w:ascii="Times New Roman" w:hAnsi="Times New Roman" w:cs="Times New Roman"/>
        </w:rPr>
        <w:t>Siseministri 12.</w:t>
      </w:r>
      <w:r w:rsidR="00CF499B">
        <w:rPr>
          <w:rFonts w:ascii="Times New Roman" w:hAnsi="Times New Roman" w:cs="Times New Roman"/>
        </w:rPr>
        <w:t xml:space="preserve"> jaanuari </w:t>
      </w:r>
      <w:r w:rsidRPr="009F4804">
        <w:rPr>
          <w:rFonts w:ascii="Times New Roman" w:hAnsi="Times New Roman" w:cs="Times New Roman"/>
        </w:rPr>
        <w:t>2017</w:t>
      </w:r>
      <w:r w:rsidR="00CF499B">
        <w:rPr>
          <w:rFonts w:ascii="Times New Roman" w:hAnsi="Times New Roman" w:cs="Times New Roman"/>
        </w:rPr>
        <w:t>. aasta</w:t>
      </w:r>
      <w:r w:rsidRPr="009F4804">
        <w:rPr>
          <w:rFonts w:ascii="Times New Roman" w:hAnsi="Times New Roman" w:cs="Times New Roman"/>
        </w:rPr>
        <w:t xml:space="preserve"> määrus nr 7 „Tähtajalise elamisloa ja selle pikendamise ning pikaajalise elaniku elamisloa ja selle taastamise taotlemise kord ning legaalse sissetuleku määrad“. </w:t>
      </w:r>
      <w:hyperlink r:id="rId9" w:history="1">
        <w:r w:rsidRPr="004C7FBA">
          <w:rPr>
            <w:rStyle w:val="Hperlink"/>
            <w:rFonts w:ascii="Times New Roman" w:hAnsi="Times New Roman"/>
          </w:rPr>
          <w:t>RT I, 28.12.2023, 19</w:t>
        </w:r>
      </w:hyperlink>
      <w:r w:rsidRPr="009F4804">
        <w:rPr>
          <w:rFonts w:ascii="Times New Roman" w:hAnsi="Times New Roman" w:cs="Times New Roman"/>
        </w:rPr>
        <w:t>.</w:t>
      </w:r>
    </w:p>
  </w:footnote>
  <w:footnote w:id="13">
    <w:p w14:paraId="7464D850" w14:textId="77777777" w:rsidR="00F26D05" w:rsidRDefault="00F26D05" w:rsidP="00F26D05">
      <w:pPr>
        <w:pStyle w:val="Allmrkusetekst"/>
      </w:pPr>
      <w:r>
        <w:rPr>
          <w:rStyle w:val="Allmrkuseviide"/>
        </w:rPr>
        <w:footnoteRef/>
      </w:r>
      <w:r>
        <w:t xml:space="preserve"> </w:t>
      </w:r>
      <w:r w:rsidRPr="00B5035F">
        <w:rPr>
          <w:rFonts w:ascii="Times New Roman" w:hAnsi="Times New Roman" w:cs="Times New Roman"/>
        </w:rPr>
        <w:t xml:space="preserve">Euroopa Parlamendi ja Nõukogu määrus (EL) 2016/679, 27.aprill 2016, füüsiliste isikute kaitse kohta isikuandmete töötlemisel ja selliste andmete vaba liikumise ning direktiivi 95/46/EÜ kehtetuks tunnistamise kohta (isikuandmete kaitse </w:t>
      </w:r>
      <w:proofErr w:type="spellStart"/>
      <w:r w:rsidRPr="00B5035F">
        <w:rPr>
          <w:rFonts w:ascii="Times New Roman" w:hAnsi="Times New Roman" w:cs="Times New Roman"/>
        </w:rPr>
        <w:t>üldmäärus</w:t>
      </w:r>
      <w:proofErr w:type="spellEnd"/>
      <w:r w:rsidRPr="00B5035F">
        <w:rPr>
          <w:rFonts w:ascii="Times New Roman" w:hAnsi="Times New Roman" w:cs="Times New Roman"/>
        </w:rPr>
        <w:t>)</w:t>
      </w:r>
      <w:r>
        <w:rPr>
          <w:rFonts w:ascii="Times New Roman" w:hAnsi="Times New Roman" w:cs="Times New Roman"/>
        </w:rPr>
        <w:t xml:space="preserve">, </w:t>
      </w:r>
      <w:hyperlink r:id="rId10" w:history="1">
        <w:r w:rsidRPr="00B5035F">
          <w:rPr>
            <w:rStyle w:val="Hperlink"/>
            <w:rFonts w:ascii="Times New Roman" w:hAnsi="Times New Roman"/>
          </w:rPr>
          <w:t>ELT L 119, 4.5.2016</w:t>
        </w:r>
      </w:hyperlink>
      <w:r>
        <w:rPr>
          <w:rFonts w:ascii="Times New Roman" w:hAnsi="Times New Roman" w:cs="Times New Roman"/>
        </w:rPr>
        <w:t>, lk 1-88.</w:t>
      </w:r>
    </w:p>
  </w:footnote>
  <w:footnote w:id="14">
    <w:p w14:paraId="6AB801D6" w14:textId="6D2A6CDC" w:rsidR="004C7FBA" w:rsidRPr="004C7FBA" w:rsidRDefault="004C7FBA" w:rsidP="00CF499B">
      <w:pPr>
        <w:pStyle w:val="Allmrkusetekst"/>
        <w:jc w:val="both"/>
        <w:rPr>
          <w:b/>
          <w:bCs/>
        </w:rPr>
      </w:pPr>
      <w:r>
        <w:rPr>
          <w:rStyle w:val="Allmrkuseviide"/>
        </w:rPr>
        <w:footnoteRef/>
      </w:r>
      <w:r>
        <w:t xml:space="preserve"> </w:t>
      </w:r>
      <w:r w:rsidRPr="009F4804">
        <w:rPr>
          <w:rFonts w:ascii="Times New Roman" w:hAnsi="Times New Roman" w:cs="Times New Roman"/>
        </w:rPr>
        <w:t>Siseministri 1</w:t>
      </w:r>
      <w:r>
        <w:rPr>
          <w:rFonts w:ascii="Times New Roman" w:hAnsi="Times New Roman" w:cs="Times New Roman"/>
        </w:rPr>
        <w:t>8</w:t>
      </w:r>
      <w:r w:rsidRPr="009F4804">
        <w:rPr>
          <w:rFonts w:ascii="Times New Roman" w:hAnsi="Times New Roman" w:cs="Times New Roman"/>
        </w:rPr>
        <w:t>.</w:t>
      </w:r>
      <w:r w:rsidR="00CF499B">
        <w:rPr>
          <w:rFonts w:ascii="Times New Roman" w:hAnsi="Times New Roman" w:cs="Times New Roman"/>
        </w:rPr>
        <w:t xml:space="preserve"> detsembri </w:t>
      </w:r>
      <w:r w:rsidRPr="009F4804">
        <w:rPr>
          <w:rFonts w:ascii="Times New Roman" w:hAnsi="Times New Roman" w:cs="Times New Roman"/>
        </w:rPr>
        <w:t>201</w:t>
      </w:r>
      <w:r>
        <w:rPr>
          <w:rFonts w:ascii="Times New Roman" w:hAnsi="Times New Roman" w:cs="Times New Roman"/>
        </w:rPr>
        <w:t>5</w:t>
      </w:r>
      <w:r w:rsidR="00CF499B">
        <w:rPr>
          <w:rFonts w:ascii="Times New Roman" w:hAnsi="Times New Roman" w:cs="Times New Roman"/>
        </w:rPr>
        <w:t>. aasta</w:t>
      </w:r>
      <w:r w:rsidRPr="009F4804">
        <w:rPr>
          <w:rFonts w:ascii="Times New Roman" w:hAnsi="Times New Roman" w:cs="Times New Roman"/>
        </w:rPr>
        <w:t xml:space="preserve"> määrus nr </w:t>
      </w:r>
      <w:r>
        <w:rPr>
          <w:rFonts w:ascii="Times New Roman" w:hAnsi="Times New Roman" w:cs="Times New Roman"/>
        </w:rPr>
        <w:t>81</w:t>
      </w:r>
      <w:r w:rsidRPr="009F4804">
        <w:rPr>
          <w:rFonts w:ascii="Times New Roman" w:hAnsi="Times New Roman" w:cs="Times New Roman"/>
        </w:rPr>
        <w:t xml:space="preserve"> „</w:t>
      </w:r>
      <w:r>
        <w:rPr>
          <w:rFonts w:ascii="Times New Roman" w:hAnsi="Times New Roman" w:cs="Times New Roman"/>
        </w:rPr>
        <w:t>Elamislubade ja töölubade registri põhimäärus</w:t>
      </w:r>
      <w:r w:rsidRPr="009F4804">
        <w:rPr>
          <w:rFonts w:ascii="Times New Roman" w:hAnsi="Times New Roman" w:cs="Times New Roman"/>
        </w:rPr>
        <w:t xml:space="preserve">“. </w:t>
      </w:r>
      <w:hyperlink r:id="rId11" w:history="1">
        <w:r w:rsidRPr="004C7FBA">
          <w:rPr>
            <w:rStyle w:val="Hperlink"/>
            <w:rFonts w:ascii="Times New Roman" w:hAnsi="Times New Roman"/>
          </w:rPr>
          <w:t>RT I, 28.12.2023, 9</w:t>
        </w:r>
      </w:hyperlink>
      <w:r w:rsidRPr="009F4804">
        <w:rPr>
          <w:rFonts w:ascii="Times New Roman" w:hAnsi="Times New Roman" w:cs="Times New Roman"/>
        </w:rPr>
        <w:t>.</w:t>
      </w:r>
    </w:p>
  </w:footnote>
  <w:footnote w:id="15">
    <w:p w14:paraId="4F8EEEF2" w14:textId="5274ADD9" w:rsidR="00BF0EE1" w:rsidRPr="00DC6E73" w:rsidRDefault="00BF0EE1" w:rsidP="00BF0EE1">
      <w:pPr>
        <w:pStyle w:val="Allmrkusetekst"/>
        <w:jc w:val="both"/>
        <w:rPr>
          <w:rFonts w:ascii="Times New Roman" w:hAnsi="Times New Roman" w:cs="Times New Roman"/>
        </w:rPr>
      </w:pPr>
      <w:r w:rsidRPr="00DC6E73">
        <w:rPr>
          <w:rStyle w:val="Allmrkuseviide"/>
          <w:rFonts w:ascii="Times New Roman" w:hAnsi="Times New Roman"/>
        </w:rPr>
        <w:footnoteRef/>
      </w:r>
      <w:r w:rsidRPr="00DC6E73">
        <w:rPr>
          <w:rFonts w:ascii="Times New Roman" w:hAnsi="Times New Roman" w:cs="Times New Roman"/>
          <w:lang w:val="fi-FI"/>
        </w:rPr>
        <w:t xml:space="preserve"> </w:t>
      </w:r>
      <w:r w:rsidRPr="00DC6E73">
        <w:rPr>
          <w:rFonts w:ascii="Times New Roman" w:hAnsi="Times New Roman" w:cs="Times New Roman"/>
        </w:rPr>
        <w:t xml:space="preserve">Direktiivi mõju on hinnatud Euroopa Komisjoni 7. juuni 2016. aasta ettepanekus Euroopa Parlamendi ja nõukogu direktiivi kohta kolmandate riikide kodanike kõrgema tasandi kutseoskusi nõudva töö eesmärgil riiki sisenemise ja seal elamise tingimuste kohta. </w:t>
      </w:r>
      <w:hyperlink r:id="rId12" w:history="1">
        <w:r w:rsidRPr="00DC6E73">
          <w:rPr>
            <w:rStyle w:val="Hperlink"/>
            <w:rFonts w:ascii="Times New Roman" w:hAnsi="Times New Roman"/>
          </w:rPr>
          <w:t xml:space="preserve">COM(2016) 378 </w:t>
        </w:r>
        <w:proofErr w:type="spellStart"/>
        <w:r w:rsidRPr="00DC6E73">
          <w:rPr>
            <w:rStyle w:val="Hperlink"/>
            <w:rFonts w:ascii="Times New Roman" w:hAnsi="Times New Roman"/>
          </w:rPr>
          <w:t>final</w:t>
        </w:r>
        <w:proofErr w:type="spellEnd"/>
      </w:hyperlink>
      <w:r w:rsidRPr="00DC6E73">
        <w:rPr>
          <w:rFonts w:ascii="Times New Roman" w:hAnsi="Times New Roman" w:cs="Times New Roman"/>
        </w:rPr>
        <w:t>.</w:t>
      </w:r>
    </w:p>
  </w:footnote>
  <w:footnote w:id="16">
    <w:p w14:paraId="04197BEB" w14:textId="2346A69C" w:rsidR="00581A0D" w:rsidRPr="00DC6E73" w:rsidRDefault="00581A0D" w:rsidP="00DC6E73">
      <w:pPr>
        <w:pStyle w:val="Allmrkusetekst"/>
        <w:jc w:val="both"/>
        <w:rPr>
          <w:rFonts w:ascii="Times New Roman" w:hAnsi="Times New Roman" w:cs="Times New Roman"/>
        </w:rPr>
      </w:pPr>
      <w:r w:rsidRPr="00DC6E73">
        <w:rPr>
          <w:rStyle w:val="Allmrkuseviide"/>
          <w:rFonts w:ascii="Times New Roman" w:hAnsi="Times New Roman"/>
        </w:rPr>
        <w:footnoteRef/>
      </w:r>
      <w:r w:rsidRPr="00DC6E73">
        <w:rPr>
          <w:rFonts w:ascii="Times New Roman" w:hAnsi="Times New Roman" w:cs="Times New Roman"/>
        </w:rPr>
        <w:t xml:space="preserve"> </w:t>
      </w:r>
      <w:r w:rsidR="00B51C04">
        <w:rPr>
          <w:rFonts w:ascii="Times New Roman" w:hAnsi="Times New Roman" w:cs="Times New Roman"/>
        </w:rPr>
        <w:t xml:space="preserve">Eesti </w:t>
      </w:r>
      <w:r w:rsidRPr="00DC6E73">
        <w:rPr>
          <w:rFonts w:ascii="Times New Roman" w:hAnsi="Times New Roman" w:cs="Times New Roman"/>
        </w:rPr>
        <w:t xml:space="preserve">Töötukassa 2025. </w:t>
      </w:r>
      <w:hyperlink r:id="rId13" w:history="1">
        <w:r w:rsidRPr="00DC6E73">
          <w:rPr>
            <w:rStyle w:val="Hperlink"/>
            <w:rFonts w:ascii="Times New Roman" w:hAnsi="Times New Roman"/>
          </w:rPr>
          <w:t>Registreeritud töötud | Töötukassa</w:t>
        </w:r>
      </w:hyperlink>
      <w:r w:rsidR="00B51C04">
        <w:t>.</w:t>
      </w:r>
    </w:p>
  </w:footnote>
  <w:footnote w:id="17">
    <w:p w14:paraId="58EE2CE7" w14:textId="47791F7A" w:rsidR="00581A0D" w:rsidRPr="006B7270" w:rsidRDefault="00581A0D" w:rsidP="00DC6E73">
      <w:pPr>
        <w:pStyle w:val="Allmrkusetekst"/>
        <w:jc w:val="both"/>
        <w:rPr>
          <w:rFonts w:ascii="Times New Roman" w:hAnsi="Times New Roman" w:cs="Times New Roman"/>
        </w:rPr>
      </w:pPr>
      <w:r w:rsidRPr="002750E2">
        <w:rPr>
          <w:rStyle w:val="Allmrkuseviide"/>
          <w:rFonts w:ascii="Times New Roman" w:hAnsi="Times New Roman"/>
        </w:rPr>
        <w:footnoteRef/>
      </w:r>
      <w:r w:rsidRPr="002750E2">
        <w:rPr>
          <w:rFonts w:ascii="Times New Roman" w:hAnsi="Times New Roman" w:cs="Times New Roman"/>
        </w:rPr>
        <w:t xml:space="preserve"> </w:t>
      </w:r>
      <w:r w:rsidR="00F812D6" w:rsidRPr="002750E2">
        <w:rPr>
          <w:rFonts w:ascii="Times New Roman" w:hAnsi="Times New Roman" w:cs="Times New Roman"/>
        </w:rPr>
        <w:t xml:space="preserve">O. Soosaar, L. </w:t>
      </w:r>
      <w:proofErr w:type="spellStart"/>
      <w:r w:rsidR="00F812D6" w:rsidRPr="002750E2">
        <w:rPr>
          <w:rFonts w:ascii="Times New Roman" w:hAnsi="Times New Roman" w:cs="Times New Roman"/>
        </w:rPr>
        <w:t>Matsulevitš</w:t>
      </w:r>
      <w:proofErr w:type="spellEnd"/>
      <w:r w:rsidR="00F812D6" w:rsidRPr="002750E2">
        <w:rPr>
          <w:rFonts w:ascii="Times New Roman" w:hAnsi="Times New Roman" w:cs="Times New Roman"/>
        </w:rPr>
        <w:t xml:space="preserve">. </w:t>
      </w:r>
      <w:r w:rsidRPr="002750E2">
        <w:rPr>
          <w:rFonts w:ascii="Times New Roman" w:hAnsi="Times New Roman" w:cs="Times New Roman"/>
        </w:rPr>
        <w:t xml:space="preserve">Eesti Pank, Tööturu </w:t>
      </w:r>
      <w:r w:rsidR="00F812D6" w:rsidRPr="002750E2">
        <w:rPr>
          <w:rFonts w:ascii="Times New Roman" w:hAnsi="Times New Roman" w:cs="Times New Roman"/>
        </w:rPr>
        <w:t>Ü</w:t>
      </w:r>
      <w:r w:rsidRPr="002750E2">
        <w:rPr>
          <w:rFonts w:ascii="Times New Roman" w:hAnsi="Times New Roman" w:cs="Times New Roman"/>
        </w:rPr>
        <w:t xml:space="preserve">levaade, 2/24, lk 18. </w:t>
      </w:r>
      <w:hyperlink r:id="rId14" w:history="1">
        <w:r w:rsidRPr="002750E2">
          <w:rPr>
            <w:rStyle w:val="Hperlink"/>
            <w:rFonts w:ascii="Times New Roman" w:hAnsi="Times New Roman"/>
          </w:rPr>
          <w:t>Tööturu Ülevaade 2 2024</w:t>
        </w:r>
      </w:hyperlink>
      <w:r w:rsidR="00B51C04" w:rsidRPr="002750E2">
        <w:rPr>
          <w:rFonts w:ascii="Times New Roman" w:hAnsi="Times New Roman" w:cs="Times New Roman"/>
        </w:rPr>
        <w:t>.</w:t>
      </w:r>
    </w:p>
  </w:footnote>
  <w:footnote w:id="18">
    <w:p w14:paraId="1C79935B" w14:textId="77777777" w:rsidR="00347B8B" w:rsidRPr="003248D9" w:rsidRDefault="00347B8B" w:rsidP="00347B8B">
      <w:pPr>
        <w:pStyle w:val="Allmrkusetekst"/>
        <w:jc w:val="both"/>
        <w:rPr>
          <w:rFonts w:ascii="Times New Roman" w:hAnsi="Times New Roman" w:cs="Times New Roman"/>
        </w:rPr>
      </w:pPr>
      <w:r>
        <w:rPr>
          <w:rStyle w:val="Allmrkuseviide"/>
        </w:rPr>
        <w:footnoteRef/>
      </w:r>
      <w:r>
        <w:t xml:space="preserve"> </w:t>
      </w:r>
      <w:hyperlink r:id="rId15" w:history="1">
        <w:proofErr w:type="spellStart"/>
        <w:r w:rsidRPr="003248D9">
          <w:rPr>
            <w:rStyle w:val="Hperlink"/>
            <w:rFonts w:ascii="Times New Roman" w:hAnsi="Times New Roman"/>
          </w:rPr>
          <w:t>RKÜKo</w:t>
        </w:r>
        <w:proofErr w:type="spellEnd"/>
        <w:r>
          <w:rPr>
            <w:rStyle w:val="Hperlink"/>
            <w:rFonts w:ascii="Times New Roman" w:hAnsi="Times New Roman"/>
          </w:rPr>
          <w:t>,</w:t>
        </w:r>
        <w:r w:rsidRPr="003248D9">
          <w:rPr>
            <w:rStyle w:val="Hperlink"/>
            <w:rFonts w:ascii="Times New Roman" w:hAnsi="Times New Roman"/>
          </w:rPr>
          <w:t xml:space="preserve"> 27.06.2005, 3-4-1-2-05</w:t>
        </w:r>
      </w:hyperlink>
      <w:r w:rsidRPr="003248D9">
        <w:rPr>
          <w:rFonts w:ascii="Times New Roman" w:hAnsi="Times New Roman" w:cs="Times New Roman"/>
        </w:rPr>
        <w:t xml:space="preserve">, p-d 67–69; </w:t>
      </w:r>
      <w:hyperlink r:id="rId16" w:history="1">
        <w:proofErr w:type="spellStart"/>
        <w:r w:rsidRPr="009D0FB4">
          <w:rPr>
            <w:rStyle w:val="Hperlink"/>
            <w:rFonts w:ascii="Times New Roman" w:hAnsi="Times New Roman"/>
          </w:rPr>
          <w:t>RKPJKo</w:t>
        </w:r>
        <w:proofErr w:type="spellEnd"/>
        <w:r w:rsidRPr="009D0FB4">
          <w:rPr>
            <w:rStyle w:val="Hperlink"/>
            <w:rFonts w:ascii="Times New Roman" w:hAnsi="Times New Roman"/>
          </w:rPr>
          <w:t>, 12.04.2021, 5-21-1/10</w:t>
        </w:r>
      </w:hyperlink>
      <w:r w:rsidRPr="00F74CB1">
        <w:rPr>
          <w:rFonts w:ascii="Times New Roman" w:hAnsi="Times New Roman" w:cs="Times New Roman"/>
        </w:rPr>
        <w:t>, punkt 26</w:t>
      </w:r>
      <w:r>
        <w:rPr>
          <w:rFonts w:ascii="Times New Roman" w:hAnsi="Times New Roman" w:cs="Times New Roman"/>
        </w:rPr>
        <w:t>,</w:t>
      </w:r>
      <w:r w:rsidRPr="00F74CB1">
        <w:rPr>
          <w:rFonts w:ascii="Times New Roman" w:hAnsi="Times New Roman" w:cs="Times New Roman"/>
        </w:rPr>
        <w:t xml:space="preserve"> </w:t>
      </w:r>
      <w:proofErr w:type="spellStart"/>
      <w:r w:rsidRPr="003248D9">
        <w:rPr>
          <w:rFonts w:ascii="Times New Roman" w:hAnsi="Times New Roman" w:cs="Times New Roman"/>
        </w:rPr>
        <w:t>RKÜKo</w:t>
      </w:r>
      <w:proofErr w:type="spellEnd"/>
      <w:r w:rsidRPr="003248D9">
        <w:rPr>
          <w:rFonts w:ascii="Times New Roman" w:hAnsi="Times New Roman" w:cs="Times New Roman"/>
        </w:rPr>
        <w:t xml:space="preserve"> = Riigikohtu üldkogu</w:t>
      </w:r>
      <w:r>
        <w:rPr>
          <w:rFonts w:ascii="Times New Roman" w:hAnsi="Times New Roman" w:cs="Times New Roman"/>
        </w:rPr>
        <w:t xml:space="preserve">, </w:t>
      </w:r>
      <w:proofErr w:type="spellStart"/>
      <w:r w:rsidRPr="003248D9">
        <w:rPr>
          <w:rFonts w:ascii="Times New Roman" w:hAnsi="Times New Roman" w:cs="Times New Roman"/>
        </w:rPr>
        <w:t>RKPJKo</w:t>
      </w:r>
      <w:proofErr w:type="spellEnd"/>
      <w:r w:rsidRPr="003248D9">
        <w:rPr>
          <w:rFonts w:ascii="Times New Roman" w:hAnsi="Times New Roman" w:cs="Times New Roman"/>
        </w:rPr>
        <w:t xml:space="preserve"> = Riigikohtu põhiseaduslikkuse järelevalve kolleegium.</w:t>
      </w:r>
    </w:p>
  </w:footnote>
  <w:footnote w:id="19">
    <w:p w14:paraId="7F16C82C" w14:textId="77777777" w:rsidR="00347B8B" w:rsidRPr="003248D9" w:rsidRDefault="00347B8B" w:rsidP="00347B8B">
      <w:pPr>
        <w:pStyle w:val="Allmrkusetekst"/>
        <w:rPr>
          <w:rFonts w:ascii="Times New Roman" w:hAnsi="Times New Roman" w:cs="Times New Roman"/>
        </w:rPr>
      </w:pPr>
      <w:r w:rsidRPr="003248D9">
        <w:rPr>
          <w:rStyle w:val="Allmrkuseviide"/>
          <w:rFonts w:ascii="Times New Roman" w:hAnsi="Times New Roman"/>
        </w:rPr>
        <w:footnoteRef/>
      </w:r>
      <w:r w:rsidRPr="003248D9">
        <w:rPr>
          <w:rFonts w:ascii="Times New Roman" w:hAnsi="Times New Roman" w:cs="Times New Roman"/>
        </w:rPr>
        <w:t xml:space="preserve"> </w:t>
      </w:r>
      <w:hyperlink r:id="rId17" w:history="1">
        <w:proofErr w:type="spellStart"/>
        <w:r w:rsidRPr="003248D9">
          <w:rPr>
            <w:rStyle w:val="Hperlink"/>
            <w:rFonts w:ascii="Times New Roman" w:hAnsi="Times New Roman"/>
          </w:rPr>
          <w:t>RKPJKo</w:t>
        </w:r>
        <w:proofErr w:type="spellEnd"/>
        <w:r w:rsidRPr="003248D9">
          <w:rPr>
            <w:rStyle w:val="Hperlink"/>
            <w:rFonts w:ascii="Times New Roman" w:hAnsi="Times New Roman"/>
          </w:rPr>
          <w:t>, 07.02.2022, 5-22-2</w:t>
        </w:r>
      </w:hyperlink>
      <w:r w:rsidRPr="003248D9">
        <w:rPr>
          <w:rFonts w:ascii="Times New Roman" w:hAnsi="Times New Roman" w:cs="Times New Roman"/>
        </w:rPr>
        <w:t>, p 59</w:t>
      </w:r>
      <w:r>
        <w:rPr>
          <w:rFonts w:ascii="Times New Roman" w:hAnsi="Times New Roman" w:cs="Times New Roman"/>
        </w:rPr>
        <w:t>.</w:t>
      </w:r>
    </w:p>
  </w:footnote>
  <w:footnote w:id="20">
    <w:p w14:paraId="280A3014" w14:textId="77777777" w:rsidR="00347B8B" w:rsidRDefault="00347B8B" w:rsidP="00347B8B">
      <w:pPr>
        <w:pStyle w:val="Allmrkusetekst"/>
      </w:pPr>
      <w:r w:rsidRPr="003248D9">
        <w:rPr>
          <w:rStyle w:val="Allmrkuseviide"/>
          <w:rFonts w:ascii="Times New Roman" w:hAnsi="Times New Roman"/>
        </w:rPr>
        <w:footnoteRef/>
      </w:r>
      <w:r w:rsidRPr="003248D9">
        <w:rPr>
          <w:rFonts w:ascii="Times New Roman" w:hAnsi="Times New Roman" w:cs="Times New Roman"/>
        </w:rPr>
        <w:t xml:space="preserve"> </w:t>
      </w:r>
      <w:hyperlink r:id="rId18" w:history="1">
        <w:proofErr w:type="spellStart"/>
        <w:r w:rsidRPr="003248D9">
          <w:rPr>
            <w:rStyle w:val="Hperlink"/>
            <w:rFonts w:ascii="Times New Roman" w:hAnsi="Times New Roman"/>
          </w:rPr>
          <w:t>RKPJKo</w:t>
        </w:r>
        <w:proofErr w:type="spellEnd"/>
        <w:r w:rsidRPr="003248D9">
          <w:rPr>
            <w:rStyle w:val="Hperlink"/>
            <w:rFonts w:ascii="Times New Roman" w:hAnsi="Times New Roman"/>
          </w:rPr>
          <w:t>, 07.02.2022, 5-22-2</w:t>
        </w:r>
      </w:hyperlink>
      <w:r w:rsidRPr="003248D9">
        <w:rPr>
          <w:rFonts w:ascii="Times New Roman" w:hAnsi="Times New Roman" w:cs="Times New Roman"/>
        </w:rPr>
        <w:t>, p 61.</w:t>
      </w:r>
    </w:p>
  </w:footnote>
  <w:footnote w:id="21">
    <w:p w14:paraId="4150B08B" w14:textId="35EE0FC2" w:rsidR="0058198D" w:rsidRPr="00415264" w:rsidRDefault="0058198D" w:rsidP="001A4097">
      <w:pPr>
        <w:pStyle w:val="Allmrkusetekst"/>
        <w:jc w:val="both"/>
        <w:rPr>
          <w:rFonts w:ascii="Times New Roman" w:hAnsi="Times New Roman" w:cs="Times New Roman"/>
          <w:highlight w:val="yellow"/>
        </w:rPr>
      </w:pPr>
      <w:r w:rsidRPr="006F380A">
        <w:rPr>
          <w:rStyle w:val="Allmrkuseviide"/>
          <w:rFonts w:ascii="Times New Roman" w:hAnsi="Times New Roman"/>
        </w:rPr>
        <w:footnoteRef/>
      </w:r>
      <w:r w:rsidRPr="006F380A">
        <w:rPr>
          <w:rFonts w:ascii="Times New Roman" w:hAnsi="Times New Roman" w:cs="Times New Roman"/>
        </w:rPr>
        <w:t xml:space="preserve"> </w:t>
      </w:r>
      <w:bookmarkStart w:id="126" w:name="_Hlk196317836"/>
      <w:r w:rsidR="006F380A" w:rsidRPr="006F380A">
        <w:rPr>
          <w:rFonts w:ascii="Times New Roman" w:hAnsi="Times New Roman" w:cs="Times New Roman"/>
        </w:rPr>
        <w:t xml:space="preserve">K. </w:t>
      </w:r>
      <w:proofErr w:type="spellStart"/>
      <w:r w:rsidR="006F380A" w:rsidRPr="006F380A">
        <w:rPr>
          <w:rFonts w:ascii="Times New Roman" w:hAnsi="Times New Roman" w:cs="Times New Roman"/>
        </w:rPr>
        <w:t>Muller</w:t>
      </w:r>
      <w:proofErr w:type="spellEnd"/>
      <w:r w:rsidR="006F380A" w:rsidRPr="006F380A">
        <w:rPr>
          <w:rFonts w:ascii="Times New Roman" w:hAnsi="Times New Roman" w:cs="Times New Roman"/>
        </w:rPr>
        <w:t xml:space="preserve">, A. </w:t>
      </w:r>
      <w:proofErr w:type="spellStart"/>
      <w:r w:rsidR="006F380A" w:rsidRPr="006F380A">
        <w:rPr>
          <w:rFonts w:ascii="Times New Roman" w:hAnsi="Times New Roman" w:cs="Times New Roman"/>
        </w:rPr>
        <w:t>Henberg</w:t>
      </w:r>
      <w:proofErr w:type="spellEnd"/>
      <w:r w:rsidR="006F380A" w:rsidRPr="006F380A">
        <w:rPr>
          <w:rFonts w:ascii="Times New Roman" w:hAnsi="Times New Roman" w:cs="Times New Roman"/>
        </w:rPr>
        <w:t xml:space="preserve">, A. Sarapuu. </w:t>
      </w:r>
      <w:r w:rsidRPr="006F380A">
        <w:rPr>
          <w:rFonts w:ascii="Times New Roman" w:hAnsi="Times New Roman" w:cs="Times New Roman"/>
        </w:rPr>
        <w:t xml:space="preserve">PS </w:t>
      </w:r>
      <w:r w:rsidR="006F380A" w:rsidRPr="006F380A">
        <w:rPr>
          <w:rFonts w:ascii="Times New Roman" w:hAnsi="Times New Roman" w:cs="Times New Roman"/>
        </w:rPr>
        <w:t xml:space="preserve">§ 28 kommentaarid, p 11.  – Eesti Vabariigi põhiseadus. Kommenteeritud väljaanne, viies, parandatud ja täiendatud väljaanne. Justiitsministeerium: 2020. </w:t>
      </w:r>
      <w:hyperlink r:id="rId19" w:history="1">
        <w:r w:rsidR="006F380A" w:rsidRPr="006F380A">
          <w:rPr>
            <w:rStyle w:val="Hperlink"/>
            <w:rFonts w:ascii="Times New Roman" w:hAnsi="Times New Roman"/>
          </w:rPr>
          <w:t>https://pohiseadus.ee/public/PSkomm2020.pdf</w:t>
        </w:r>
      </w:hyperlink>
      <w:r w:rsidRPr="006F380A">
        <w:rPr>
          <w:rFonts w:ascii="Times New Roman" w:hAnsi="Times New Roman" w:cs="Times New Roman"/>
        </w:rPr>
        <w:t xml:space="preserve">. </w:t>
      </w:r>
      <w:bookmarkEnd w:id="126"/>
    </w:p>
  </w:footnote>
  <w:footnote w:id="22">
    <w:p w14:paraId="4F919186" w14:textId="77777777" w:rsidR="0058198D" w:rsidRPr="00A17D6C" w:rsidRDefault="0058198D" w:rsidP="001A4097">
      <w:pPr>
        <w:pStyle w:val="Allmrkusetekst"/>
        <w:jc w:val="both"/>
        <w:rPr>
          <w:rFonts w:ascii="Times New Roman" w:hAnsi="Times New Roman" w:cs="Times New Roman"/>
        </w:rPr>
      </w:pPr>
      <w:r w:rsidRPr="00A17D6C">
        <w:rPr>
          <w:rStyle w:val="Allmrkuseviide"/>
          <w:rFonts w:ascii="Times New Roman" w:hAnsi="Times New Roman"/>
        </w:rPr>
        <w:footnoteRef/>
      </w:r>
      <w:r w:rsidRPr="00A17D6C">
        <w:rPr>
          <w:rFonts w:ascii="Times New Roman" w:hAnsi="Times New Roman" w:cs="Times New Roman"/>
        </w:rPr>
        <w:t xml:space="preserve"> Kuna tervisekaitsealaseid muudatusi eelnõuga ei tehta, siis seda edaspidi ei käsitleta. </w:t>
      </w:r>
    </w:p>
  </w:footnote>
  <w:footnote w:id="23">
    <w:p w14:paraId="1E889108" w14:textId="393A5A65" w:rsidR="0058198D" w:rsidRDefault="0058198D" w:rsidP="001A4097">
      <w:pPr>
        <w:pStyle w:val="Allmrkusetekst"/>
        <w:jc w:val="both"/>
      </w:pPr>
      <w:r w:rsidRPr="00A17D6C">
        <w:rPr>
          <w:rStyle w:val="Allmrkuseviide"/>
          <w:rFonts w:ascii="Times New Roman" w:hAnsi="Times New Roman"/>
        </w:rPr>
        <w:footnoteRef/>
      </w:r>
      <w:r w:rsidRPr="00A17D6C">
        <w:rPr>
          <w:rFonts w:ascii="Times New Roman" w:hAnsi="Times New Roman" w:cs="Times New Roman"/>
        </w:rPr>
        <w:t xml:space="preserve"> </w:t>
      </w:r>
      <w:r w:rsidR="00A17D6C" w:rsidRPr="00A17D6C">
        <w:rPr>
          <w:rFonts w:ascii="Times New Roman" w:hAnsi="Times New Roman" w:cs="Times New Roman"/>
        </w:rPr>
        <w:t xml:space="preserve">K. </w:t>
      </w:r>
      <w:proofErr w:type="spellStart"/>
      <w:r w:rsidR="00A17D6C" w:rsidRPr="00A17D6C">
        <w:rPr>
          <w:rFonts w:ascii="Times New Roman" w:hAnsi="Times New Roman" w:cs="Times New Roman"/>
        </w:rPr>
        <w:t>Muller</w:t>
      </w:r>
      <w:proofErr w:type="spellEnd"/>
      <w:r w:rsidR="00A17D6C" w:rsidRPr="00A17D6C">
        <w:rPr>
          <w:rFonts w:ascii="Times New Roman" w:hAnsi="Times New Roman" w:cs="Times New Roman"/>
        </w:rPr>
        <w:t xml:space="preserve">, A. </w:t>
      </w:r>
      <w:proofErr w:type="spellStart"/>
      <w:r w:rsidR="00A17D6C" w:rsidRPr="00A17D6C">
        <w:rPr>
          <w:rFonts w:ascii="Times New Roman" w:hAnsi="Times New Roman" w:cs="Times New Roman"/>
        </w:rPr>
        <w:t>Henberg</w:t>
      </w:r>
      <w:proofErr w:type="spellEnd"/>
      <w:r w:rsidR="00A17D6C" w:rsidRPr="00A17D6C">
        <w:rPr>
          <w:rFonts w:ascii="Times New Roman" w:hAnsi="Times New Roman" w:cs="Times New Roman"/>
        </w:rPr>
        <w:t>, A. Sarapuu. PS § 28 kommentaarid, p 1</w:t>
      </w:r>
      <w:r w:rsidR="00A17D6C">
        <w:rPr>
          <w:rFonts w:ascii="Times New Roman" w:hAnsi="Times New Roman" w:cs="Times New Roman"/>
        </w:rPr>
        <w:t>9</w:t>
      </w:r>
      <w:r w:rsidR="00A17D6C" w:rsidRPr="00A17D6C">
        <w:rPr>
          <w:rFonts w:ascii="Times New Roman" w:hAnsi="Times New Roman" w:cs="Times New Roman"/>
        </w:rPr>
        <w:t xml:space="preserve">. </w:t>
      </w:r>
      <w:r w:rsidR="006E50AB" w:rsidRPr="00A17D6C">
        <w:rPr>
          <w:rFonts w:ascii="Times New Roman" w:hAnsi="Times New Roman" w:cs="Times New Roman"/>
        </w:rPr>
        <w:t>–</w:t>
      </w:r>
      <w:r w:rsidR="006E50AB">
        <w:rPr>
          <w:rFonts w:ascii="Times New Roman" w:hAnsi="Times New Roman" w:cs="Times New Roman"/>
        </w:rPr>
        <w:t xml:space="preserve"> (viide 20)</w:t>
      </w:r>
      <w:r w:rsidR="00FF0CFE">
        <w:rPr>
          <w:rFonts w:ascii="Times New Roman" w:hAnsi="Times New Roman" w:cs="Times New Roman"/>
        </w:rPr>
        <w:t>.</w:t>
      </w:r>
    </w:p>
  </w:footnote>
  <w:footnote w:id="24">
    <w:p w14:paraId="41BEE1EB" w14:textId="654FDBC7" w:rsidR="00CE48D1" w:rsidRPr="00D01A44" w:rsidRDefault="00CE48D1" w:rsidP="00D01A44">
      <w:pPr>
        <w:pStyle w:val="Allmrkusetekst"/>
        <w:jc w:val="both"/>
        <w:rPr>
          <w:rFonts w:ascii="Times New Roman" w:hAnsi="Times New Roman" w:cs="Times New Roman"/>
        </w:rPr>
      </w:pPr>
      <w:r w:rsidRPr="00D01A44">
        <w:rPr>
          <w:rStyle w:val="Allmrkuseviide"/>
          <w:rFonts w:ascii="Times New Roman" w:hAnsi="Times New Roman"/>
        </w:rPr>
        <w:footnoteRef/>
      </w:r>
      <w:r w:rsidRPr="00D01A44">
        <w:rPr>
          <w:rFonts w:ascii="Times New Roman" w:hAnsi="Times New Roman" w:cs="Times New Roman"/>
        </w:rPr>
        <w:t xml:space="preserve"> Euroopa Parlamendi ja nõukogu 18. juuni 2009. aasta direktiivi 2009/52/EP, millega sätestatakse ebaseaduslikult riigis viibivate kolmandate riikide kodanike tööandjatele kohaldatavate karistuste ja meetmete miinimumnõuded. </w:t>
      </w:r>
      <w:r w:rsidR="006E23F5" w:rsidRPr="00CF39DD">
        <w:rPr>
          <w:rFonts w:ascii="Times New Roman" w:hAnsi="Times New Roman" w:cs="Times New Roman"/>
          <w:sz w:val="24"/>
          <w:szCs w:val="24"/>
        </w:rPr>
        <w:t>–</w:t>
      </w:r>
      <w:r w:rsidR="006E23F5">
        <w:rPr>
          <w:rFonts w:ascii="Times New Roman" w:hAnsi="Times New Roman" w:cs="Times New Roman"/>
          <w:sz w:val="24"/>
          <w:szCs w:val="24"/>
        </w:rPr>
        <w:t xml:space="preserve"> </w:t>
      </w:r>
      <w:hyperlink r:id="rId20" w:history="1">
        <w:r w:rsidRPr="00D01A44">
          <w:rPr>
            <w:rStyle w:val="Hperlink"/>
            <w:rFonts w:ascii="Times New Roman" w:hAnsi="Times New Roman"/>
          </w:rPr>
          <w:t>ELT L 168, 30.06.2009, p.24-32</w:t>
        </w:r>
      </w:hyperlink>
      <w:r w:rsidRPr="00D01A44">
        <w:rPr>
          <w:rFonts w:ascii="Times New Roman" w:hAnsi="Times New Roman" w:cs="Times New Roman"/>
        </w:rPr>
        <w:t xml:space="preserve">. </w:t>
      </w:r>
    </w:p>
  </w:footnote>
  <w:footnote w:id="25">
    <w:p w14:paraId="4DB7C0C4" w14:textId="24463720" w:rsidR="00A177CE" w:rsidRPr="00A177CE" w:rsidRDefault="00373053" w:rsidP="00A177CE">
      <w:pPr>
        <w:pStyle w:val="oj-hd-oj"/>
        <w:spacing w:before="0" w:beforeAutospacing="0" w:after="0" w:afterAutospacing="0"/>
        <w:jc w:val="both"/>
        <w:rPr>
          <w:color w:val="333333"/>
          <w:sz w:val="20"/>
          <w:szCs w:val="20"/>
        </w:rPr>
      </w:pPr>
      <w:r w:rsidRPr="00A177CE">
        <w:rPr>
          <w:rStyle w:val="Allmrkuseviide"/>
          <w:sz w:val="20"/>
          <w:szCs w:val="20"/>
        </w:rPr>
        <w:footnoteRef/>
      </w:r>
      <w:r w:rsidRPr="00A177CE">
        <w:rPr>
          <w:sz w:val="20"/>
          <w:szCs w:val="20"/>
        </w:rPr>
        <w:t xml:space="preserve"> </w:t>
      </w:r>
      <w:hyperlink r:id="rId21" w:history="1">
        <w:r w:rsidRPr="00A177CE">
          <w:rPr>
            <w:rStyle w:val="Hperlink"/>
            <w:sz w:val="20"/>
            <w:szCs w:val="20"/>
          </w:rPr>
          <w:t>ELT L 157/1, 15.06.2002, lk 3˗9</w:t>
        </w:r>
      </w:hyperlink>
      <w:r w:rsidRPr="00A177CE">
        <w:rPr>
          <w:sz w:val="20"/>
          <w:szCs w:val="20"/>
        </w:rPr>
        <w:t>.</w:t>
      </w:r>
      <w:r w:rsidR="00A177CE" w:rsidRPr="00A177CE">
        <w:rPr>
          <w:sz w:val="20"/>
          <w:szCs w:val="20"/>
        </w:rPr>
        <w:t xml:space="preserve"> (Muudetud 25. oktoobri 2017. aasta määrusega nr 2017/1954, </w:t>
      </w:r>
      <w:hyperlink r:id="rId22" w:history="1">
        <w:r w:rsidR="00A177CE" w:rsidRPr="00F210C5">
          <w:rPr>
            <w:rStyle w:val="Hperlink"/>
            <w:sz w:val="20"/>
            <w:szCs w:val="20"/>
          </w:rPr>
          <w:t>ELT L 286/9, 1. 11.2017, lk 9</w:t>
        </w:r>
      </w:hyperlink>
      <w:r w:rsidR="00A177CE">
        <w:rPr>
          <w:color w:val="333333"/>
          <w:sz w:val="20"/>
          <w:szCs w:val="20"/>
        </w:rPr>
        <w:t>)</w:t>
      </w:r>
      <w:r w:rsidR="00A177CE" w:rsidRPr="00A177CE">
        <w:rPr>
          <w:color w:val="333333"/>
          <w:sz w:val="20"/>
          <w:szCs w:val="20"/>
        </w:rPr>
        <w:t>.</w:t>
      </w:r>
    </w:p>
    <w:p w14:paraId="55E94795" w14:textId="38AF2900" w:rsidR="00373053" w:rsidRPr="00373053" w:rsidRDefault="00373053" w:rsidP="00373053">
      <w:pPr>
        <w:pStyle w:val="Allmrkusetekst"/>
        <w:jc w:val="both"/>
        <w:rPr>
          <w:rFonts w:ascii="Times New Roman" w:hAnsi="Times New Roman" w:cs="Times New Roman"/>
        </w:rPr>
      </w:pPr>
    </w:p>
  </w:footnote>
  <w:footnote w:id="26">
    <w:p w14:paraId="21B6B0FC" w14:textId="424D5105" w:rsidR="00FE6B0C" w:rsidRPr="003616E8" w:rsidRDefault="00FE6B0C" w:rsidP="003616E8">
      <w:pPr>
        <w:pStyle w:val="Allmrkusetekst"/>
        <w:jc w:val="both"/>
        <w:rPr>
          <w:rFonts w:ascii="Times New Roman" w:hAnsi="Times New Roman" w:cs="Times New Roman"/>
        </w:rPr>
      </w:pPr>
      <w:r w:rsidRPr="003616E8">
        <w:rPr>
          <w:rStyle w:val="Allmrkuseviide"/>
          <w:rFonts w:ascii="Times New Roman" w:hAnsi="Times New Roman"/>
        </w:rPr>
        <w:footnoteRef/>
      </w:r>
      <w:r w:rsidRPr="003616E8">
        <w:rPr>
          <w:rFonts w:ascii="Times New Roman" w:hAnsi="Times New Roman" w:cs="Times New Roman"/>
        </w:rPr>
        <w:t xml:space="preserve"> Euroopa Parlamendi ja nõukogu 11. mai 2016. aasta direktiiv (EL) 2016/801 kolmandate riikide kodanike teadustegevuse, õpingute, praktika, vabatahtliku teenistuse, </w:t>
      </w:r>
      <w:proofErr w:type="spellStart"/>
      <w:r w:rsidRPr="003616E8">
        <w:rPr>
          <w:rFonts w:ascii="Times New Roman" w:hAnsi="Times New Roman" w:cs="Times New Roman"/>
        </w:rPr>
        <w:t>õpilasvahetuseprogrammides</w:t>
      </w:r>
      <w:proofErr w:type="spellEnd"/>
      <w:r w:rsidRPr="003616E8">
        <w:rPr>
          <w:rFonts w:ascii="Times New Roman" w:hAnsi="Times New Roman" w:cs="Times New Roman"/>
        </w:rPr>
        <w:t xml:space="preserve"> või haridusprojektides osalemise ja </w:t>
      </w:r>
      <w:r w:rsidRPr="003616E8">
        <w:rPr>
          <w:rFonts w:ascii="Times New Roman" w:hAnsi="Times New Roman" w:cs="Times New Roman"/>
          <w:i/>
        </w:rPr>
        <w:t xml:space="preserve">au </w:t>
      </w:r>
      <w:proofErr w:type="spellStart"/>
      <w:r w:rsidRPr="003616E8">
        <w:rPr>
          <w:rFonts w:ascii="Times New Roman" w:hAnsi="Times New Roman" w:cs="Times New Roman"/>
          <w:i/>
        </w:rPr>
        <w:t>pair</w:t>
      </w:r>
      <w:r w:rsidRPr="003616E8">
        <w:rPr>
          <w:rFonts w:ascii="Times New Roman" w:hAnsi="Times New Roman" w:cs="Times New Roman"/>
        </w:rPr>
        <w:t>’ina</w:t>
      </w:r>
      <w:proofErr w:type="spellEnd"/>
      <w:r w:rsidRPr="003616E8">
        <w:rPr>
          <w:rFonts w:ascii="Times New Roman" w:hAnsi="Times New Roman" w:cs="Times New Roman"/>
        </w:rPr>
        <w:t xml:space="preserve"> töötamise eesmärgil riiki sisenemise ja seal elamise tingimuste kohta (uuesti sõnastatud). </w:t>
      </w:r>
      <w:hyperlink r:id="rId23" w:history="1">
        <w:r w:rsidRPr="003616E8">
          <w:rPr>
            <w:rStyle w:val="Hperlink"/>
            <w:rFonts w:ascii="Times New Roman" w:hAnsi="Times New Roman"/>
          </w:rPr>
          <w:t>ELT L 132, 21.5.2016, lk 21–57</w:t>
        </w:r>
      </w:hyperlink>
      <w:r w:rsidRPr="003616E8">
        <w:rPr>
          <w:rFonts w:ascii="Times New Roman" w:hAnsi="Times New Roman" w:cs="Times New Roman"/>
        </w:rPr>
        <w:t>.</w:t>
      </w:r>
    </w:p>
  </w:footnote>
  <w:footnote w:id="27">
    <w:p w14:paraId="2B12ECD2" w14:textId="6F1CE36A" w:rsidR="00FE6B0C" w:rsidRDefault="00FE6B0C" w:rsidP="003616E8">
      <w:pPr>
        <w:pStyle w:val="Allmrkusetekst"/>
        <w:jc w:val="both"/>
      </w:pPr>
      <w:r w:rsidRPr="003616E8">
        <w:rPr>
          <w:rStyle w:val="Allmrkuseviide"/>
          <w:rFonts w:ascii="Times New Roman" w:hAnsi="Times New Roman"/>
        </w:rPr>
        <w:footnoteRef/>
      </w:r>
      <w:r w:rsidRPr="003616E8">
        <w:rPr>
          <w:rFonts w:ascii="Times New Roman" w:hAnsi="Times New Roman" w:cs="Times New Roman"/>
        </w:rPr>
        <w:t xml:space="preserve"> Euroopa Parlamendi ja nõukogu 20. oktoobri 2021 aasta direktiiv (EL) 2021/1883, mis käsitleb kolmandate riikide kodanike kõrget kvalifikatsiooni nõudva töö eesmärgil riiki sisenemist ja seal elamise tingimusi</w:t>
      </w:r>
      <w:r w:rsidR="004B5A78">
        <w:rPr>
          <w:rFonts w:ascii="Times New Roman" w:hAnsi="Times New Roman" w:cs="Times New Roman"/>
        </w:rPr>
        <w:t>.</w:t>
      </w:r>
      <w:r w:rsidRPr="003616E8">
        <w:rPr>
          <w:rFonts w:ascii="Times New Roman" w:hAnsi="Times New Roman" w:cs="Times New Roman"/>
        </w:rPr>
        <w:t xml:space="preserve"> </w:t>
      </w:r>
      <w:hyperlink r:id="rId24" w:history="1">
        <w:r w:rsidRPr="003616E8">
          <w:rPr>
            <w:rStyle w:val="Hperlink"/>
            <w:rFonts w:ascii="Times New Roman" w:hAnsi="Times New Roman"/>
          </w:rPr>
          <w:t>ELT L 382, 28.10.2021, lk 1–38</w:t>
        </w:r>
      </w:hyperlink>
      <w:r w:rsidRPr="003616E8">
        <w:rPr>
          <w:rFonts w:ascii="Times New Roman" w:hAnsi="Times New Roman" w:cs="Times New Roman"/>
        </w:rPr>
        <w:t>.</w:t>
      </w:r>
    </w:p>
  </w:footnote>
  <w:footnote w:id="28">
    <w:p w14:paraId="5B557794" w14:textId="36971260" w:rsidR="004B5A78" w:rsidRPr="004B5A78" w:rsidRDefault="004B5A78" w:rsidP="000C6BC2">
      <w:pPr>
        <w:pStyle w:val="Allmrkusetekst"/>
        <w:jc w:val="both"/>
        <w:rPr>
          <w:rFonts w:ascii="Times New Roman" w:hAnsi="Times New Roman" w:cs="Times New Roman"/>
        </w:rPr>
      </w:pPr>
      <w:r w:rsidRPr="004B5A78">
        <w:rPr>
          <w:rStyle w:val="Allmrkuseviide"/>
          <w:rFonts w:ascii="Times New Roman" w:hAnsi="Times New Roman"/>
        </w:rPr>
        <w:footnoteRef/>
      </w:r>
      <w:r w:rsidRPr="004B5A78">
        <w:rPr>
          <w:rFonts w:ascii="Times New Roman" w:hAnsi="Times New Roman" w:cs="Times New Roman"/>
        </w:rPr>
        <w:t xml:space="preserve"> Euroopa Parlamendi ja nõukogu direktiiv 96/71/EÜ, 16. detsember 1996, töötajate lähetamise kohta seoses teenuste osutamisega. </w:t>
      </w:r>
      <w:hyperlink r:id="rId25" w:history="1">
        <w:r w:rsidRPr="004B5A78">
          <w:rPr>
            <w:rStyle w:val="Hperlink"/>
            <w:rFonts w:ascii="Times New Roman" w:hAnsi="Times New Roman"/>
          </w:rPr>
          <w:t>EÜT L 18, 21.1.1997, p.1-6</w:t>
        </w:r>
      </w:hyperlink>
      <w:r w:rsidRPr="004B5A78">
        <w:rPr>
          <w:rFonts w:ascii="Times New Roman" w:hAnsi="Times New Roman" w:cs="Times New Roman"/>
        </w:rPr>
        <w:t xml:space="preserve">.  </w:t>
      </w:r>
    </w:p>
  </w:footnote>
  <w:footnote w:id="29">
    <w:p w14:paraId="7CF8D3C6" w14:textId="093507F4" w:rsidR="00671E69" w:rsidRPr="00671E69" w:rsidRDefault="00671E69" w:rsidP="000C6BC2">
      <w:pPr>
        <w:pStyle w:val="Allmrkusetekst"/>
        <w:jc w:val="both"/>
        <w:rPr>
          <w:rFonts w:ascii="Times New Roman" w:hAnsi="Times New Roman" w:cs="Times New Roman"/>
        </w:rPr>
      </w:pPr>
      <w:r w:rsidRPr="00671E69">
        <w:rPr>
          <w:rStyle w:val="Allmrkuseviide"/>
          <w:rFonts w:ascii="Times New Roman" w:hAnsi="Times New Roman"/>
        </w:rPr>
        <w:footnoteRef/>
      </w:r>
      <w:r w:rsidRPr="00671E69">
        <w:rPr>
          <w:rFonts w:ascii="Times New Roman" w:hAnsi="Times New Roman" w:cs="Times New Roman"/>
        </w:rPr>
        <w:t xml:space="preserve"> Euroopa Parlamendi ja nõukogu direktiiv 2014/36/EL, 26. veebruar 2014, kolmandate riikide kodanike hooajatöötajatena riiki sisenemise ja seal viibimise tingimuste kohta. </w:t>
      </w:r>
      <w:hyperlink r:id="rId26" w:history="1">
        <w:r w:rsidR="00531FA4">
          <w:rPr>
            <w:rStyle w:val="Hperlink"/>
            <w:rFonts w:ascii="Times New Roman" w:hAnsi="Times New Roman"/>
          </w:rPr>
          <w:t>ELT</w:t>
        </w:r>
        <w:r w:rsidRPr="00671E69">
          <w:rPr>
            <w:rStyle w:val="Hperlink"/>
            <w:rFonts w:ascii="Times New Roman" w:hAnsi="Times New Roman"/>
          </w:rPr>
          <w:t xml:space="preserve"> L 94, 28.3.2014, </w:t>
        </w:r>
        <w:r w:rsidR="00531FA4">
          <w:rPr>
            <w:rStyle w:val="Hperlink"/>
            <w:rFonts w:ascii="Times New Roman" w:hAnsi="Times New Roman"/>
          </w:rPr>
          <w:t>lk</w:t>
        </w:r>
        <w:r w:rsidRPr="00671E69">
          <w:rPr>
            <w:rStyle w:val="Hperlink"/>
            <w:rFonts w:ascii="Times New Roman" w:hAnsi="Times New Roman"/>
          </w:rPr>
          <w:t>. 375-390</w:t>
        </w:r>
      </w:hyperlink>
      <w:r w:rsidRPr="00671E69">
        <w:rPr>
          <w:rFonts w:ascii="Times New Roman" w:hAnsi="Times New Roman" w:cs="Times New Roman"/>
        </w:rPr>
        <w:t>.</w:t>
      </w:r>
    </w:p>
  </w:footnote>
  <w:footnote w:id="30">
    <w:p w14:paraId="5CE9EFE2" w14:textId="7BE48976" w:rsidR="00223D30" w:rsidRPr="00160EAE" w:rsidRDefault="00223D30" w:rsidP="00223D30">
      <w:pPr>
        <w:pStyle w:val="Allmrkusetekst"/>
        <w:rPr>
          <w:rFonts w:ascii="Times New Roman" w:hAnsi="Times New Roman" w:cs="Times New Roman"/>
        </w:rPr>
      </w:pPr>
      <w:r w:rsidRPr="00160EAE">
        <w:rPr>
          <w:rStyle w:val="Allmrkuseviide"/>
          <w:rFonts w:ascii="Times New Roman" w:hAnsi="Times New Roman"/>
        </w:rPr>
        <w:footnoteRef/>
      </w:r>
      <w:r w:rsidRPr="00160EAE">
        <w:rPr>
          <w:rFonts w:ascii="Times New Roman" w:hAnsi="Times New Roman" w:cs="Times New Roman"/>
        </w:rPr>
        <w:t xml:space="preserve"> </w:t>
      </w:r>
      <w:hyperlink r:id="rId27" w:history="1">
        <w:r w:rsidRPr="00160EAE">
          <w:rPr>
            <w:rStyle w:val="Hperlink"/>
            <w:rFonts w:ascii="Times New Roman" w:hAnsi="Times New Roman"/>
          </w:rPr>
          <w:t>Statistikaamet</w:t>
        </w:r>
      </w:hyperlink>
      <w:r w:rsidR="00D54F9C">
        <w:t>.</w:t>
      </w:r>
    </w:p>
  </w:footnote>
  <w:footnote w:id="31">
    <w:p w14:paraId="53958466" w14:textId="77777777" w:rsidR="000324B1" w:rsidRPr="008113E2" w:rsidRDefault="000324B1" w:rsidP="000324B1">
      <w:pPr>
        <w:spacing w:after="0" w:line="240" w:lineRule="auto"/>
        <w:jc w:val="both"/>
        <w:rPr>
          <w:rFonts w:ascii="Times New Roman" w:hAnsi="Times New Roman" w:cs="Times New Roman"/>
          <w:sz w:val="20"/>
          <w:szCs w:val="20"/>
        </w:rPr>
      </w:pPr>
      <w:r w:rsidRPr="008113E2">
        <w:rPr>
          <w:rStyle w:val="Allmrkuseviide"/>
          <w:rFonts w:ascii="Times New Roman" w:hAnsi="Times New Roman"/>
          <w:sz w:val="20"/>
          <w:szCs w:val="20"/>
        </w:rPr>
        <w:footnoteRef/>
      </w:r>
      <w:r w:rsidRPr="008113E2">
        <w:rPr>
          <w:rFonts w:ascii="Times New Roman" w:hAnsi="Times New Roman" w:cs="Times New Roman"/>
          <w:sz w:val="20"/>
          <w:szCs w:val="20"/>
        </w:rPr>
        <w:t xml:space="preserve"> Statistikaamet 2024. </w:t>
      </w:r>
      <w:hyperlink r:id="rId28" w:history="1">
        <w:r w:rsidRPr="008113E2">
          <w:rPr>
            <w:rStyle w:val="Hperlink"/>
            <w:rFonts w:ascii="Times New Roman" w:hAnsi="Times New Roman"/>
            <w:sz w:val="20"/>
            <w:szCs w:val="20"/>
          </w:rPr>
          <w:t>Rahvaarv</w:t>
        </w:r>
      </w:hyperlink>
      <w:r w:rsidRPr="008113E2">
        <w:rPr>
          <w:rFonts w:ascii="Times New Roman" w:hAnsi="Times New Roman" w:cs="Times New Roman"/>
          <w:sz w:val="20"/>
          <w:szCs w:val="20"/>
        </w:rPr>
        <w:t>.</w:t>
      </w:r>
    </w:p>
  </w:footnote>
  <w:footnote w:id="32">
    <w:p w14:paraId="06D28A7E" w14:textId="1F15F492" w:rsidR="000D6789" w:rsidRDefault="000D6789" w:rsidP="005B7814">
      <w:pPr>
        <w:pStyle w:val="Allmrkusetekst"/>
        <w:jc w:val="both"/>
      </w:pPr>
      <w:r w:rsidRPr="000A29B4">
        <w:rPr>
          <w:rStyle w:val="Allmrkuseviide"/>
          <w:rFonts w:ascii="Times New Roman" w:hAnsi="Times New Roman"/>
        </w:rPr>
        <w:footnoteRef/>
      </w:r>
      <w:r w:rsidRPr="000A29B4">
        <w:rPr>
          <w:rFonts w:ascii="Times New Roman" w:hAnsi="Times New Roman" w:cs="Times New Roman"/>
        </w:rPr>
        <w:t xml:space="preserve"> Majandus</w:t>
      </w:r>
      <w:r w:rsidRPr="000D6789">
        <w:rPr>
          <w:rFonts w:ascii="Times New Roman" w:hAnsi="Times New Roman" w:cs="Times New Roman"/>
        </w:rPr>
        <w:t>- ja infotehnoloogiaministri 22.</w:t>
      </w:r>
      <w:r w:rsidR="005B7814">
        <w:rPr>
          <w:rFonts w:ascii="Times New Roman" w:hAnsi="Times New Roman" w:cs="Times New Roman"/>
        </w:rPr>
        <w:t xml:space="preserve"> detsembri </w:t>
      </w:r>
      <w:r w:rsidRPr="000D6789">
        <w:rPr>
          <w:rFonts w:ascii="Times New Roman" w:hAnsi="Times New Roman" w:cs="Times New Roman"/>
        </w:rPr>
        <w:t>2023. aasta määrus nr 69 „Töötukassa andmekogu põhimäärus“, RT I, 10.05.2024,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F3D3F" w14:textId="77777777" w:rsidR="00F61997" w:rsidRPr="006026B4" w:rsidRDefault="00F61997" w:rsidP="006026B4">
    <w:pPr>
      <w:spacing w:after="0"/>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76326"/>
    <w:multiLevelType w:val="hybridMultilevel"/>
    <w:tmpl w:val="D3748AC6"/>
    <w:lvl w:ilvl="0" w:tplc="1B469364">
      <w:start w:val="1"/>
      <w:numFmt w:val="decimal"/>
      <w:lvlText w:val="%1)"/>
      <w:lvlJc w:val="left"/>
      <w:pPr>
        <w:ind w:left="720" w:hanging="360"/>
      </w:pPr>
      <w:rPr>
        <w:rFonts w:ascii="Times New Roman" w:hAnsi="Times New Roman" w:cs="Times New Roman"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C9495E"/>
    <w:multiLevelType w:val="multilevel"/>
    <w:tmpl w:val="FDFE9C70"/>
    <w:lvl w:ilvl="0">
      <w:start w:val="1"/>
      <w:numFmt w:val="decimal"/>
      <w:pStyle w:val="Loetelu"/>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BDA6560"/>
    <w:multiLevelType w:val="hybridMultilevel"/>
    <w:tmpl w:val="B08447E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9BD0F10"/>
    <w:multiLevelType w:val="hybridMultilevel"/>
    <w:tmpl w:val="E0001F5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A9F69B7"/>
    <w:multiLevelType w:val="hybridMultilevel"/>
    <w:tmpl w:val="521A05BC"/>
    <w:lvl w:ilvl="0" w:tplc="8AA2F2B2">
      <w:start w:val="1"/>
      <w:numFmt w:val="decimal"/>
      <w:lvlText w:val="%1)"/>
      <w:lvlJc w:val="left"/>
      <w:pPr>
        <w:ind w:left="720" w:hanging="360"/>
      </w:pPr>
      <w:rPr>
        <w:rFonts w:cs="Calibri" w:hint="default"/>
        <w:color w:val="000000" w:themeColor="text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CD0053"/>
    <w:multiLevelType w:val="hybridMultilevel"/>
    <w:tmpl w:val="F34A16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DCF1A9E"/>
    <w:multiLevelType w:val="hybridMultilevel"/>
    <w:tmpl w:val="A2A04DE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30346CAA"/>
    <w:multiLevelType w:val="hybridMultilevel"/>
    <w:tmpl w:val="916AF8C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353F01B5"/>
    <w:multiLevelType w:val="hybridMultilevel"/>
    <w:tmpl w:val="36ACAC7A"/>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37916557"/>
    <w:multiLevelType w:val="hybridMultilevel"/>
    <w:tmpl w:val="142096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5E777F4"/>
    <w:multiLevelType w:val="hybridMultilevel"/>
    <w:tmpl w:val="0268B23E"/>
    <w:lvl w:ilvl="0" w:tplc="A064BCD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1C54714"/>
    <w:multiLevelType w:val="hybridMultilevel"/>
    <w:tmpl w:val="F656DF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97112A7"/>
    <w:multiLevelType w:val="hybridMultilevel"/>
    <w:tmpl w:val="79F8C0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9916BE3"/>
    <w:multiLevelType w:val="hybridMultilevel"/>
    <w:tmpl w:val="949CAF38"/>
    <w:lvl w:ilvl="0" w:tplc="46D256DC">
      <w:start w:val="2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0DB082F"/>
    <w:multiLevelType w:val="hybridMultilevel"/>
    <w:tmpl w:val="53FC6C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72666B1"/>
    <w:multiLevelType w:val="hybridMultilevel"/>
    <w:tmpl w:val="41FAA456"/>
    <w:lvl w:ilvl="0" w:tplc="0425000D">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68513169"/>
    <w:multiLevelType w:val="hybridMultilevel"/>
    <w:tmpl w:val="70FE54B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9DC75FD"/>
    <w:multiLevelType w:val="hybridMultilevel"/>
    <w:tmpl w:val="B630BF62"/>
    <w:lvl w:ilvl="0" w:tplc="74648C10">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8" w15:restartNumberingAfterBreak="0">
    <w:nsid w:val="6A9B077A"/>
    <w:multiLevelType w:val="hybridMultilevel"/>
    <w:tmpl w:val="4FFE17D6"/>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B2F2BE4"/>
    <w:multiLevelType w:val="hybridMultilevel"/>
    <w:tmpl w:val="29A278EE"/>
    <w:lvl w:ilvl="0" w:tplc="AB5A2D52">
      <w:start w:val="1"/>
      <w:numFmt w:val="decimal"/>
      <w:lvlText w:val="%1)"/>
      <w:lvlJc w:val="left"/>
      <w:pPr>
        <w:ind w:left="720" w:hanging="360"/>
      </w:pPr>
      <w:rPr>
        <w:rFonts w:ascii="Times New Roman" w:eastAsia="Times New Roman" w:hAnsi="Times New Roman" w:cs="Calibri"/>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B840194"/>
    <w:multiLevelType w:val="hybridMultilevel"/>
    <w:tmpl w:val="A28E9852"/>
    <w:lvl w:ilvl="0" w:tplc="579A209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BC94DC0"/>
    <w:multiLevelType w:val="hybridMultilevel"/>
    <w:tmpl w:val="4C1AE1AC"/>
    <w:lvl w:ilvl="0" w:tplc="309E6E0C">
      <w:start w:val="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6C13605D"/>
    <w:multiLevelType w:val="hybridMultilevel"/>
    <w:tmpl w:val="3F2012CA"/>
    <w:lvl w:ilvl="0" w:tplc="D0A84848">
      <w:start w:val="1"/>
      <w:numFmt w:val="decimal"/>
      <w:lvlText w:val="%1)"/>
      <w:lvlJc w:val="left"/>
      <w:pPr>
        <w:ind w:left="720" w:hanging="360"/>
      </w:pPr>
      <w:rPr>
        <w:rFonts w:cs="Calibri"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C165276"/>
    <w:multiLevelType w:val="hybridMultilevel"/>
    <w:tmpl w:val="2CCE4544"/>
    <w:lvl w:ilvl="0" w:tplc="D6A2C46E">
      <w:start w:val="2025"/>
      <w:numFmt w:val="bullet"/>
      <w:lvlText w:val=""/>
      <w:lvlJc w:val="left"/>
      <w:pPr>
        <w:ind w:left="720" w:hanging="360"/>
      </w:pPr>
      <w:rPr>
        <w:rFonts w:ascii="Wingdings" w:eastAsia="Times New Roman" w:hAnsi="Wingding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0B75D56"/>
    <w:multiLevelType w:val="hybridMultilevel"/>
    <w:tmpl w:val="1A7456D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72F8519A"/>
    <w:multiLevelType w:val="hybridMultilevel"/>
    <w:tmpl w:val="7C08AA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9D36C2D"/>
    <w:multiLevelType w:val="hybridMultilevel"/>
    <w:tmpl w:val="F34A16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FAE0D44"/>
    <w:multiLevelType w:val="hybridMultilevel"/>
    <w:tmpl w:val="EEF6191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50780250">
    <w:abstractNumId w:val="1"/>
  </w:num>
  <w:num w:numId="2" w16cid:durableId="120416450">
    <w:abstractNumId w:val="6"/>
  </w:num>
  <w:num w:numId="3" w16cid:durableId="2011172142">
    <w:abstractNumId w:val="8"/>
  </w:num>
  <w:num w:numId="4" w16cid:durableId="886995005">
    <w:abstractNumId w:val="7"/>
  </w:num>
  <w:num w:numId="5" w16cid:durableId="1942565358">
    <w:abstractNumId w:val="18"/>
  </w:num>
  <w:num w:numId="6" w16cid:durableId="1719476378">
    <w:abstractNumId w:val="12"/>
  </w:num>
  <w:num w:numId="7" w16cid:durableId="1837569482">
    <w:abstractNumId w:val="24"/>
  </w:num>
  <w:num w:numId="8" w16cid:durableId="448667889">
    <w:abstractNumId w:val="3"/>
  </w:num>
  <w:num w:numId="9" w16cid:durableId="143664963">
    <w:abstractNumId w:val="22"/>
  </w:num>
  <w:num w:numId="10" w16cid:durableId="370807700">
    <w:abstractNumId w:val="17"/>
  </w:num>
  <w:num w:numId="11" w16cid:durableId="1479879121">
    <w:abstractNumId w:val="15"/>
  </w:num>
  <w:num w:numId="12" w16cid:durableId="103498290">
    <w:abstractNumId w:val="4"/>
  </w:num>
  <w:num w:numId="13" w16cid:durableId="1448357302">
    <w:abstractNumId w:val="23"/>
  </w:num>
  <w:num w:numId="14" w16cid:durableId="1113092318">
    <w:abstractNumId w:val="16"/>
  </w:num>
  <w:num w:numId="15" w16cid:durableId="752362343">
    <w:abstractNumId w:val="2"/>
  </w:num>
  <w:num w:numId="16" w16cid:durableId="766269315">
    <w:abstractNumId w:val="27"/>
  </w:num>
  <w:num w:numId="17" w16cid:durableId="52393638">
    <w:abstractNumId w:val="21"/>
  </w:num>
  <w:num w:numId="18" w16cid:durableId="650521360">
    <w:abstractNumId w:val="10"/>
  </w:num>
  <w:num w:numId="19" w16cid:durableId="796877908">
    <w:abstractNumId w:val="20"/>
  </w:num>
  <w:num w:numId="20" w16cid:durableId="1327827043">
    <w:abstractNumId w:val="5"/>
  </w:num>
  <w:num w:numId="21" w16cid:durableId="882447868">
    <w:abstractNumId w:val="0"/>
  </w:num>
  <w:num w:numId="22" w16cid:durableId="2069108792">
    <w:abstractNumId w:val="19"/>
  </w:num>
  <w:num w:numId="23" w16cid:durableId="907376583">
    <w:abstractNumId w:val="26"/>
  </w:num>
  <w:num w:numId="24" w16cid:durableId="950942103">
    <w:abstractNumId w:val="13"/>
  </w:num>
  <w:num w:numId="25" w16cid:durableId="536550954">
    <w:abstractNumId w:val="25"/>
  </w:num>
  <w:num w:numId="26" w16cid:durableId="2114082489">
    <w:abstractNumId w:val="11"/>
  </w:num>
  <w:num w:numId="27" w16cid:durableId="1056900358">
    <w:abstractNumId w:val="14"/>
  </w:num>
  <w:num w:numId="28" w16cid:durableId="1326980098">
    <w:abstractNumId w:val="9"/>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a Sults - JUSTDIGI">
    <w15:presenceInfo w15:providerId="AD" w15:userId="S::maria.sults@justdigi.ee::7e8fc527-d8b9-474d-8b31-477573ede36e"/>
  </w15:person>
  <w15:person w15:author="Karen Alamets - JUSTDIGI">
    <w15:presenceInfo w15:providerId="AD" w15:userId="S::karen.alamets@justdigi.ee::d5089abc-9333-4d24-b37e-5d1060a1f5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7F7"/>
    <w:rsid w:val="000003C6"/>
    <w:rsid w:val="0000088A"/>
    <w:rsid w:val="00000974"/>
    <w:rsid w:val="00000F1A"/>
    <w:rsid w:val="00001690"/>
    <w:rsid w:val="00001797"/>
    <w:rsid w:val="000020CA"/>
    <w:rsid w:val="00002A38"/>
    <w:rsid w:val="00002C18"/>
    <w:rsid w:val="00002F4A"/>
    <w:rsid w:val="00003523"/>
    <w:rsid w:val="0000368C"/>
    <w:rsid w:val="00003D08"/>
    <w:rsid w:val="00004F80"/>
    <w:rsid w:val="000052DD"/>
    <w:rsid w:val="00005B33"/>
    <w:rsid w:val="00006148"/>
    <w:rsid w:val="00006479"/>
    <w:rsid w:val="00006727"/>
    <w:rsid w:val="00006795"/>
    <w:rsid w:val="0000693F"/>
    <w:rsid w:val="00006ACB"/>
    <w:rsid w:val="00006DC0"/>
    <w:rsid w:val="00006F42"/>
    <w:rsid w:val="0000739C"/>
    <w:rsid w:val="0000754D"/>
    <w:rsid w:val="000075B0"/>
    <w:rsid w:val="000075D7"/>
    <w:rsid w:val="00007668"/>
    <w:rsid w:val="00007A78"/>
    <w:rsid w:val="00007CDB"/>
    <w:rsid w:val="00007DCC"/>
    <w:rsid w:val="00007E14"/>
    <w:rsid w:val="0001020A"/>
    <w:rsid w:val="00010C55"/>
    <w:rsid w:val="00010D0D"/>
    <w:rsid w:val="0001174A"/>
    <w:rsid w:val="00011F09"/>
    <w:rsid w:val="00011FEF"/>
    <w:rsid w:val="00012258"/>
    <w:rsid w:val="00012479"/>
    <w:rsid w:val="000124C6"/>
    <w:rsid w:val="0001269C"/>
    <w:rsid w:val="0001288B"/>
    <w:rsid w:val="00012B10"/>
    <w:rsid w:val="00012CFC"/>
    <w:rsid w:val="000137E5"/>
    <w:rsid w:val="00013ED2"/>
    <w:rsid w:val="000143EA"/>
    <w:rsid w:val="000150B2"/>
    <w:rsid w:val="0001519B"/>
    <w:rsid w:val="00016B81"/>
    <w:rsid w:val="00016ED9"/>
    <w:rsid w:val="0002031C"/>
    <w:rsid w:val="00020B39"/>
    <w:rsid w:val="00020FD5"/>
    <w:rsid w:val="00021D43"/>
    <w:rsid w:val="0002282D"/>
    <w:rsid w:val="00022DAB"/>
    <w:rsid w:val="0002315B"/>
    <w:rsid w:val="000234C9"/>
    <w:rsid w:val="00023693"/>
    <w:rsid w:val="000239C3"/>
    <w:rsid w:val="00023DA8"/>
    <w:rsid w:val="00023E34"/>
    <w:rsid w:val="00023E62"/>
    <w:rsid w:val="00024816"/>
    <w:rsid w:val="00024EA9"/>
    <w:rsid w:val="0002537C"/>
    <w:rsid w:val="000256D5"/>
    <w:rsid w:val="0002598A"/>
    <w:rsid w:val="00026021"/>
    <w:rsid w:val="00027453"/>
    <w:rsid w:val="000274F7"/>
    <w:rsid w:val="0002766F"/>
    <w:rsid w:val="0002772C"/>
    <w:rsid w:val="00030179"/>
    <w:rsid w:val="0003082C"/>
    <w:rsid w:val="0003083E"/>
    <w:rsid w:val="00030C81"/>
    <w:rsid w:val="00030D8E"/>
    <w:rsid w:val="000310C8"/>
    <w:rsid w:val="000317A6"/>
    <w:rsid w:val="000319A5"/>
    <w:rsid w:val="00031C9D"/>
    <w:rsid w:val="00031DC8"/>
    <w:rsid w:val="00031EF1"/>
    <w:rsid w:val="000324B1"/>
    <w:rsid w:val="00032579"/>
    <w:rsid w:val="00032A59"/>
    <w:rsid w:val="000330E3"/>
    <w:rsid w:val="000334D9"/>
    <w:rsid w:val="000334DF"/>
    <w:rsid w:val="00034583"/>
    <w:rsid w:val="000345EB"/>
    <w:rsid w:val="00034608"/>
    <w:rsid w:val="00034DFF"/>
    <w:rsid w:val="0003632C"/>
    <w:rsid w:val="0003673E"/>
    <w:rsid w:val="00036C32"/>
    <w:rsid w:val="000370EF"/>
    <w:rsid w:val="000379E9"/>
    <w:rsid w:val="00037DF8"/>
    <w:rsid w:val="00037EA9"/>
    <w:rsid w:val="00037EFC"/>
    <w:rsid w:val="000403FC"/>
    <w:rsid w:val="00040D2A"/>
    <w:rsid w:val="00040F1D"/>
    <w:rsid w:val="000416F1"/>
    <w:rsid w:val="000426AF"/>
    <w:rsid w:val="00042927"/>
    <w:rsid w:val="00042BAB"/>
    <w:rsid w:val="00043083"/>
    <w:rsid w:val="000432CF"/>
    <w:rsid w:val="00043985"/>
    <w:rsid w:val="000439F5"/>
    <w:rsid w:val="00043AD9"/>
    <w:rsid w:val="00043D9F"/>
    <w:rsid w:val="00045668"/>
    <w:rsid w:val="000456D4"/>
    <w:rsid w:val="00045A1D"/>
    <w:rsid w:val="00045DD3"/>
    <w:rsid w:val="00045E3D"/>
    <w:rsid w:val="000460DA"/>
    <w:rsid w:val="000466AE"/>
    <w:rsid w:val="000467D4"/>
    <w:rsid w:val="00046C75"/>
    <w:rsid w:val="00046EB9"/>
    <w:rsid w:val="000470E6"/>
    <w:rsid w:val="00047513"/>
    <w:rsid w:val="00047720"/>
    <w:rsid w:val="00047794"/>
    <w:rsid w:val="00047835"/>
    <w:rsid w:val="0004795E"/>
    <w:rsid w:val="00047E80"/>
    <w:rsid w:val="00047EA8"/>
    <w:rsid w:val="000505C4"/>
    <w:rsid w:val="0005061D"/>
    <w:rsid w:val="00050E76"/>
    <w:rsid w:val="00051512"/>
    <w:rsid w:val="0005198E"/>
    <w:rsid w:val="00052373"/>
    <w:rsid w:val="00052483"/>
    <w:rsid w:val="0005252D"/>
    <w:rsid w:val="00052D25"/>
    <w:rsid w:val="0005318C"/>
    <w:rsid w:val="0005366A"/>
    <w:rsid w:val="0005454C"/>
    <w:rsid w:val="00054AB3"/>
    <w:rsid w:val="00054D09"/>
    <w:rsid w:val="00054DB2"/>
    <w:rsid w:val="000552D4"/>
    <w:rsid w:val="000554B5"/>
    <w:rsid w:val="0005589B"/>
    <w:rsid w:val="00055A7E"/>
    <w:rsid w:val="00055B70"/>
    <w:rsid w:val="00055F29"/>
    <w:rsid w:val="00056722"/>
    <w:rsid w:val="00056879"/>
    <w:rsid w:val="00056963"/>
    <w:rsid w:val="0005799D"/>
    <w:rsid w:val="00057AB1"/>
    <w:rsid w:val="00057FE6"/>
    <w:rsid w:val="0006000A"/>
    <w:rsid w:val="000605ED"/>
    <w:rsid w:val="00060DA8"/>
    <w:rsid w:val="00062740"/>
    <w:rsid w:val="000638BD"/>
    <w:rsid w:val="00063F94"/>
    <w:rsid w:val="00064642"/>
    <w:rsid w:val="00064AC8"/>
    <w:rsid w:val="00064B39"/>
    <w:rsid w:val="00065368"/>
    <w:rsid w:val="00065499"/>
    <w:rsid w:val="0006567E"/>
    <w:rsid w:val="00065A2D"/>
    <w:rsid w:val="00065F58"/>
    <w:rsid w:val="00066001"/>
    <w:rsid w:val="000668F8"/>
    <w:rsid w:val="00067169"/>
    <w:rsid w:val="0007002F"/>
    <w:rsid w:val="00071CC5"/>
    <w:rsid w:val="00072040"/>
    <w:rsid w:val="0007235D"/>
    <w:rsid w:val="000723FC"/>
    <w:rsid w:val="00072667"/>
    <w:rsid w:val="000728E2"/>
    <w:rsid w:val="00072ADA"/>
    <w:rsid w:val="00072F2A"/>
    <w:rsid w:val="00073373"/>
    <w:rsid w:val="000735F9"/>
    <w:rsid w:val="00073B13"/>
    <w:rsid w:val="00073B5C"/>
    <w:rsid w:val="00073D97"/>
    <w:rsid w:val="00074089"/>
    <w:rsid w:val="00074E06"/>
    <w:rsid w:val="0007639E"/>
    <w:rsid w:val="00076E03"/>
    <w:rsid w:val="000771C3"/>
    <w:rsid w:val="000771E2"/>
    <w:rsid w:val="00077499"/>
    <w:rsid w:val="00077665"/>
    <w:rsid w:val="00077A1E"/>
    <w:rsid w:val="00077F45"/>
    <w:rsid w:val="000802E0"/>
    <w:rsid w:val="00080552"/>
    <w:rsid w:val="00080DD7"/>
    <w:rsid w:val="0008168D"/>
    <w:rsid w:val="00081C27"/>
    <w:rsid w:val="00081E9D"/>
    <w:rsid w:val="00082057"/>
    <w:rsid w:val="000821B9"/>
    <w:rsid w:val="000826B8"/>
    <w:rsid w:val="000827EB"/>
    <w:rsid w:val="00082AC0"/>
    <w:rsid w:val="00083498"/>
    <w:rsid w:val="0008404D"/>
    <w:rsid w:val="000840C7"/>
    <w:rsid w:val="0008445E"/>
    <w:rsid w:val="00084772"/>
    <w:rsid w:val="00084BA4"/>
    <w:rsid w:val="00085189"/>
    <w:rsid w:val="00085C1B"/>
    <w:rsid w:val="00085F7F"/>
    <w:rsid w:val="00086200"/>
    <w:rsid w:val="00086B1D"/>
    <w:rsid w:val="00086BCC"/>
    <w:rsid w:val="000875B5"/>
    <w:rsid w:val="0008795E"/>
    <w:rsid w:val="00087D67"/>
    <w:rsid w:val="000900AD"/>
    <w:rsid w:val="00090115"/>
    <w:rsid w:val="00090177"/>
    <w:rsid w:val="000901B9"/>
    <w:rsid w:val="000904A1"/>
    <w:rsid w:val="000905B6"/>
    <w:rsid w:val="00091091"/>
    <w:rsid w:val="0009211A"/>
    <w:rsid w:val="0009282C"/>
    <w:rsid w:val="000928AB"/>
    <w:rsid w:val="000929A7"/>
    <w:rsid w:val="00093CE1"/>
    <w:rsid w:val="00093E1F"/>
    <w:rsid w:val="00093F4A"/>
    <w:rsid w:val="00094183"/>
    <w:rsid w:val="00094C9D"/>
    <w:rsid w:val="00094F73"/>
    <w:rsid w:val="000952B5"/>
    <w:rsid w:val="00096AEA"/>
    <w:rsid w:val="0009743C"/>
    <w:rsid w:val="00097F58"/>
    <w:rsid w:val="000A0514"/>
    <w:rsid w:val="000A12D2"/>
    <w:rsid w:val="000A15EA"/>
    <w:rsid w:val="000A29B4"/>
    <w:rsid w:val="000A2DA4"/>
    <w:rsid w:val="000A2DD2"/>
    <w:rsid w:val="000A2E54"/>
    <w:rsid w:val="000A36BB"/>
    <w:rsid w:val="000A3754"/>
    <w:rsid w:val="000A3ECF"/>
    <w:rsid w:val="000A40B9"/>
    <w:rsid w:val="000A4429"/>
    <w:rsid w:val="000A4665"/>
    <w:rsid w:val="000A4F39"/>
    <w:rsid w:val="000A4FA5"/>
    <w:rsid w:val="000A5634"/>
    <w:rsid w:val="000A59F7"/>
    <w:rsid w:val="000A5E3E"/>
    <w:rsid w:val="000A63DC"/>
    <w:rsid w:val="000A69BD"/>
    <w:rsid w:val="000B0382"/>
    <w:rsid w:val="000B0C5A"/>
    <w:rsid w:val="000B0FA1"/>
    <w:rsid w:val="000B1018"/>
    <w:rsid w:val="000B15B3"/>
    <w:rsid w:val="000B199E"/>
    <w:rsid w:val="000B2401"/>
    <w:rsid w:val="000B248A"/>
    <w:rsid w:val="000B273B"/>
    <w:rsid w:val="000B2CD6"/>
    <w:rsid w:val="000B309D"/>
    <w:rsid w:val="000B4005"/>
    <w:rsid w:val="000B44D0"/>
    <w:rsid w:val="000B4B07"/>
    <w:rsid w:val="000B5055"/>
    <w:rsid w:val="000B5374"/>
    <w:rsid w:val="000B6CB3"/>
    <w:rsid w:val="000B7408"/>
    <w:rsid w:val="000B753F"/>
    <w:rsid w:val="000B775D"/>
    <w:rsid w:val="000C0851"/>
    <w:rsid w:val="000C0861"/>
    <w:rsid w:val="000C0D7A"/>
    <w:rsid w:val="000C0F87"/>
    <w:rsid w:val="000C118B"/>
    <w:rsid w:val="000C14F7"/>
    <w:rsid w:val="000C185B"/>
    <w:rsid w:val="000C2A03"/>
    <w:rsid w:val="000C319C"/>
    <w:rsid w:val="000C360A"/>
    <w:rsid w:val="000C38D1"/>
    <w:rsid w:val="000C4757"/>
    <w:rsid w:val="000C4EB5"/>
    <w:rsid w:val="000C5030"/>
    <w:rsid w:val="000C511F"/>
    <w:rsid w:val="000C52F9"/>
    <w:rsid w:val="000C58D0"/>
    <w:rsid w:val="000C5F8A"/>
    <w:rsid w:val="000C62F1"/>
    <w:rsid w:val="000C69EA"/>
    <w:rsid w:val="000C6BC2"/>
    <w:rsid w:val="000C733B"/>
    <w:rsid w:val="000C7830"/>
    <w:rsid w:val="000C7ED9"/>
    <w:rsid w:val="000D07AE"/>
    <w:rsid w:val="000D16FC"/>
    <w:rsid w:val="000D170B"/>
    <w:rsid w:val="000D22EC"/>
    <w:rsid w:val="000D2A25"/>
    <w:rsid w:val="000D2B3E"/>
    <w:rsid w:val="000D34DD"/>
    <w:rsid w:val="000D3B8F"/>
    <w:rsid w:val="000D3D19"/>
    <w:rsid w:val="000D444C"/>
    <w:rsid w:val="000D455C"/>
    <w:rsid w:val="000D4777"/>
    <w:rsid w:val="000D4D42"/>
    <w:rsid w:val="000D53CB"/>
    <w:rsid w:val="000D5750"/>
    <w:rsid w:val="000D5C84"/>
    <w:rsid w:val="000D5ED3"/>
    <w:rsid w:val="000D626D"/>
    <w:rsid w:val="000D6789"/>
    <w:rsid w:val="000D6901"/>
    <w:rsid w:val="000D6EA2"/>
    <w:rsid w:val="000D71B5"/>
    <w:rsid w:val="000D7729"/>
    <w:rsid w:val="000D7781"/>
    <w:rsid w:val="000D7D74"/>
    <w:rsid w:val="000D7F74"/>
    <w:rsid w:val="000E0119"/>
    <w:rsid w:val="000E0588"/>
    <w:rsid w:val="000E0803"/>
    <w:rsid w:val="000E08F3"/>
    <w:rsid w:val="000E0D81"/>
    <w:rsid w:val="000E1096"/>
    <w:rsid w:val="000E12E2"/>
    <w:rsid w:val="000E1AC0"/>
    <w:rsid w:val="000E1C6F"/>
    <w:rsid w:val="000E2176"/>
    <w:rsid w:val="000E2E17"/>
    <w:rsid w:val="000E3404"/>
    <w:rsid w:val="000E3761"/>
    <w:rsid w:val="000E37DF"/>
    <w:rsid w:val="000E3C33"/>
    <w:rsid w:val="000E49D4"/>
    <w:rsid w:val="000E4A21"/>
    <w:rsid w:val="000E592C"/>
    <w:rsid w:val="000E60E8"/>
    <w:rsid w:val="000E6ADE"/>
    <w:rsid w:val="000E7082"/>
    <w:rsid w:val="000E7223"/>
    <w:rsid w:val="000E7520"/>
    <w:rsid w:val="000E7551"/>
    <w:rsid w:val="000E7906"/>
    <w:rsid w:val="000E7956"/>
    <w:rsid w:val="000F0233"/>
    <w:rsid w:val="000F08E6"/>
    <w:rsid w:val="000F0D4F"/>
    <w:rsid w:val="000F0F82"/>
    <w:rsid w:val="000F1A8D"/>
    <w:rsid w:val="000F1E58"/>
    <w:rsid w:val="000F2CFC"/>
    <w:rsid w:val="000F3638"/>
    <w:rsid w:val="000F3936"/>
    <w:rsid w:val="000F4A1B"/>
    <w:rsid w:val="000F514A"/>
    <w:rsid w:val="000F5B9E"/>
    <w:rsid w:val="000F6659"/>
    <w:rsid w:val="000F68E9"/>
    <w:rsid w:val="000F6D6B"/>
    <w:rsid w:val="000F6F6D"/>
    <w:rsid w:val="000F7180"/>
    <w:rsid w:val="001006AB"/>
    <w:rsid w:val="001008CA"/>
    <w:rsid w:val="00100FE4"/>
    <w:rsid w:val="00101140"/>
    <w:rsid w:val="0010177D"/>
    <w:rsid w:val="001021F5"/>
    <w:rsid w:val="00102FE5"/>
    <w:rsid w:val="00104978"/>
    <w:rsid w:val="00104EDC"/>
    <w:rsid w:val="001052E4"/>
    <w:rsid w:val="0010590A"/>
    <w:rsid w:val="00105DA6"/>
    <w:rsid w:val="00106A0B"/>
    <w:rsid w:val="00106C98"/>
    <w:rsid w:val="00106DCF"/>
    <w:rsid w:val="00106EC5"/>
    <w:rsid w:val="00107496"/>
    <w:rsid w:val="0010775B"/>
    <w:rsid w:val="00107D52"/>
    <w:rsid w:val="00107FCD"/>
    <w:rsid w:val="00110AE2"/>
    <w:rsid w:val="00110C9F"/>
    <w:rsid w:val="00110FD4"/>
    <w:rsid w:val="0011188A"/>
    <w:rsid w:val="00111D04"/>
    <w:rsid w:val="00112543"/>
    <w:rsid w:val="001125F5"/>
    <w:rsid w:val="001129E3"/>
    <w:rsid w:val="00112E1A"/>
    <w:rsid w:val="00112F79"/>
    <w:rsid w:val="0011303F"/>
    <w:rsid w:val="001130CC"/>
    <w:rsid w:val="0011377A"/>
    <w:rsid w:val="001138AE"/>
    <w:rsid w:val="00113906"/>
    <w:rsid w:val="00113A65"/>
    <w:rsid w:val="00113AC7"/>
    <w:rsid w:val="00115ADC"/>
    <w:rsid w:val="00116BB7"/>
    <w:rsid w:val="00116CD2"/>
    <w:rsid w:val="00116D26"/>
    <w:rsid w:val="001171F3"/>
    <w:rsid w:val="00117402"/>
    <w:rsid w:val="001203D2"/>
    <w:rsid w:val="0012146B"/>
    <w:rsid w:val="00121C9B"/>
    <w:rsid w:val="00121F1A"/>
    <w:rsid w:val="00122B3D"/>
    <w:rsid w:val="001238BE"/>
    <w:rsid w:val="00124038"/>
    <w:rsid w:val="0012403C"/>
    <w:rsid w:val="00124195"/>
    <w:rsid w:val="0012479A"/>
    <w:rsid w:val="00124964"/>
    <w:rsid w:val="00124A16"/>
    <w:rsid w:val="00124B16"/>
    <w:rsid w:val="00125292"/>
    <w:rsid w:val="00125E38"/>
    <w:rsid w:val="00126178"/>
    <w:rsid w:val="00126AC9"/>
    <w:rsid w:val="0012791B"/>
    <w:rsid w:val="00127FBB"/>
    <w:rsid w:val="00130578"/>
    <w:rsid w:val="001305F1"/>
    <w:rsid w:val="00130A38"/>
    <w:rsid w:val="00130C5E"/>
    <w:rsid w:val="00131051"/>
    <w:rsid w:val="001311E8"/>
    <w:rsid w:val="0013132B"/>
    <w:rsid w:val="00131841"/>
    <w:rsid w:val="001326F6"/>
    <w:rsid w:val="00132735"/>
    <w:rsid w:val="00132C18"/>
    <w:rsid w:val="001330FB"/>
    <w:rsid w:val="00133176"/>
    <w:rsid w:val="001335CB"/>
    <w:rsid w:val="00133FC1"/>
    <w:rsid w:val="00134DA0"/>
    <w:rsid w:val="001357A3"/>
    <w:rsid w:val="00135D7C"/>
    <w:rsid w:val="0013605A"/>
    <w:rsid w:val="0013768F"/>
    <w:rsid w:val="001376DA"/>
    <w:rsid w:val="00140341"/>
    <w:rsid w:val="0014039A"/>
    <w:rsid w:val="00140550"/>
    <w:rsid w:val="001409C2"/>
    <w:rsid w:val="0014107E"/>
    <w:rsid w:val="00142147"/>
    <w:rsid w:val="0014224F"/>
    <w:rsid w:val="001428F1"/>
    <w:rsid w:val="0014316F"/>
    <w:rsid w:val="00143725"/>
    <w:rsid w:val="00143A11"/>
    <w:rsid w:val="00143A9D"/>
    <w:rsid w:val="0014442C"/>
    <w:rsid w:val="001445A2"/>
    <w:rsid w:val="00144EAA"/>
    <w:rsid w:val="001459D3"/>
    <w:rsid w:val="00146FC0"/>
    <w:rsid w:val="001475BA"/>
    <w:rsid w:val="001479E6"/>
    <w:rsid w:val="00147A7C"/>
    <w:rsid w:val="00147B35"/>
    <w:rsid w:val="001509DE"/>
    <w:rsid w:val="00151D6E"/>
    <w:rsid w:val="001522B9"/>
    <w:rsid w:val="0015236A"/>
    <w:rsid w:val="001523D7"/>
    <w:rsid w:val="001524DB"/>
    <w:rsid w:val="00152DCB"/>
    <w:rsid w:val="00152F4F"/>
    <w:rsid w:val="00153540"/>
    <w:rsid w:val="00153721"/>
    <w:rsid w:val="00153968"/>
    <w:rsid w:val="00153F09"/>
    <w:rsid w:val="00154320"/>
    <w:rsid w:val="001553C4"/>
    <w:rsid w:val="001555CC"/>
    <w:rsid w:val="00155D8A"/>
    <w:rsid w:val="0015652F"/>
    <w:rsid w:val="001565DA"/>
    <w:rsid w:val="00157221"/>
    <w:rsid w:val="001600CD"/>
    <w:rsid w:val="001602AB"/>
    <w:rsid w:val="001609F4"/>
    <w:rsid w:val="00160EAE"/>
    <w:rsid w:val="00160F26"/>
    <w:rsid w:val="00161197"/>
    <w:rsid w:val="00161840"/>
    <w:rsid w:val="00161905"/>
    <w:rsid w:val="00162A31"/>
    <w:rsid w:val="00162C35"/>
    <w:rsid w:val="00163ACB"/>
    <w:rsid w:val="001645E7"/>
    <w:rsid w:val="00164841"/>
    <w:rsid w:val="00164DA0"/>
    <w:rsid w:val="0016572C"/>
    <w:rsid w:val="00165F5C"/>
    <w:rsid w:val="00166019"/>
    <w:rsid w:val="001660AF"/>
    <w:rsid w:val="00166239"/>
    <w:rsid w:val="001664E2"/>
    <w:rsid w:val="00166817"/>
    <w:rsid w:val="00167082"/>
    <w:rsid w:val="00167866"/>
    <w:rsid w:val="00167CFC"/>
    <w:rsid w:val="00170179"/>
    <w:rsid w:val="001701F3"/>
    <w:rsid w:val="001703E5"/>
    <w:rsid w:val="00171676"/>
    <w:rsid w:val="00171EAC"/>
    <w:rsid w:val="00171F4F"/>
    <w:rsid w:val="0017222E"/>
    <w:rsid w:val="0017263C"/>
    <w:rsid w:val="00172982"/>
    <w:rsid w:val="00172B5E"/>
    <w:rsid w:val="00172C51"/>
    <w:rsid w:val="00173B5F"/>
    <w:rsid w:val="0017434E"/>
    <w:rsid w:val="00174586"/>
    <w:rsid w:val="00174D5C"/>
    <w:rsid w:val="00175C93"/>
    <w:rsid w:val="00175E6D"/>
    <w:rsid w:val="001762E8"/>
    <w:rsid w:val="001766FB"/>
    <w:rsid w:val="00176890"/>
    <w:rsid w:val="00176EEE"/>
    <w:rsid w:val="00177393"/>
    <w:rsid w:val="00177522"/>
    <w:rsid w:val="00180332"/>
    <w:rsid w:val="001806DD"/>
    <w:rsid w:val="00180E9E"/>
    <w:rsid w:val="00181185"/>
    <w:rsid w:val="00182221"/>
    <w:rsid w:val="001823E1"/>
    <w:rsid w:val="00182571"/>
    <w:rsid w:val="001841ED"/>
    <w:rsid w:val="001842AE"/>
    <w:rsid w:val="001843C7"/>
    <w:rsid w:val="00184466"/>
    <w:rsid w:val="00184EED"/>
    <w:rsid w:val="00186D32"/>
    <w:rsid w:val="001876B2"/>
    <w:rsid w:val="0018798A"/>
    <w:rsid w:val="001902DC"/>
    <w:rsid w:val="00190638"/>
    <w:rsid w:val="00190A0C"/>
    <w:rsid w:val="00190ABE"/>
    <w:rsid w:val="0019138F"/>
    <w:rsid w:val="001914C5"/>
    <w:rsid w:val="0019188F"/>
    <w:rsid w:val="00191915"/>
    <w:rsid w:val="0019198C"/>
    <w:rsid w:val="00191AFC"/>
    <w:rsid w:val="001920B6"/>
    <w:rsid w:val="00192B84"/>
    <w:rsid w:val="00193142"/>
    <w:rsid w:val="00193274"/>
    <w:rsid w:val="00193C4D"/>
    <w:rsid w:val="00193EAB"/>
    <w:rsid w:val="00193F57"/>
    <w:rsid w:val="0019480C"/>
    <w:rsid w:val="00194D3E"/>
    <w:rsid w:val="00195DF7"/>
    <w:rsid w:val="00196D47"/>
    <w:rsid w:val="00197021"/>
    <w:rsid w:val="001975F0"/>
    <w:rsid w:val="001976C1"/>
    <w:rsid w:val="001A072B"/>
    <w:rsid w:val="001A0824"/>
    <w:rsid w:val="001A0DEC"/>
    <w:rsid w:val="001A0EAB"/>
    <w:rsid w:val="001A18EB"/>
    <w:rsid w:val="001A2529"/>
    <w:rsid w:val="001A30CD"/>
    <w:rsid w:val="001A4097"/>
    <w:rsid w:val="001A411D"/>
    <w:rsid w:val="001A49F1"/>
    <w:rsid w:val="001A5470"/>
    <w:rsid w:val="001A5958"/>
    <w:rsid w:val="001A5A72"/>
    <w:rsid w:val="001A5F4D"/>
    <w:rsid w:val="001A6099"/>
    <w:rsid w:val="001A70FE"/>
    <w:rsid w:val="001A79AA"/>
    <w:rsid w:val="001A7E6F"/>
    <w:rsid w:val="001B0F14"/>
    <w:rsid w:val="001B0F52"/>
    <w:rsid w:val="001B3B5F"/>
    <w:rsid w:val="001B3BF5"/>
    <w:rsid w:val="001B4250"/>
    <w:rsid w:val="001B4A90"/>
    <w:rsid w:val="001B4E13"/>
    <w:rsid w:val="001B6076"/>
    <w:rsid w:val="001B631D"/>
    <w:rsid w:val="001B6549"/>
    <w:rsid w:val="001B6973"/>
    <w:rsid w:val="001B6A26"/>
    <w:rsid w:val="001B7096"/>
    <w:rsid w:val="001B7F14"/>
    <w:rsid w:val="001C1214"/>
    <w:rsid w:val="001C1F1D"/>
    <w:rsid w:val="001C28E0"/>
    <w:rsid w:val="001C29C1"/>
    <w:rsid w:val="001C36F1"/>
    <w:rsid w:val="001C396D"/>
    <w:rsid w:val="001C3D2B"/>
    <w:rsid w:val="001C4A5C"/>
    <w:rsid w:val="001C5495"/>
    <w:rsid w:val="001C581C"/>
    <w:rsid w:val="001C5A3E"/>
    <w:rsid w:val="001C6140"/>
    <w:rsid w:val="001C6CD9"/>
    <w:rsid w:val="001C6E17"/>
    <w:rsid w:val="001C71E0"/>
    <w:rsid w:val="001C73E9"/>
    <w:rsid w:val="001C752F"/>
    <w:rsid w:val="001D0716"/>
    <w:rsid w:val="001D0C87"/>
    <w:rsid w:val="001D0D81"/>
    <w:rsid w:val="001D0FB0"/>
    <w:rsid w:val="001D1353"/>
    <w:rsid w:val="001D154E"/>
    <w:rsid w:val="001D1B78"/>
    <w:rsid w:val="001D25ED"/>
    <w:rsid w:val="001D2EB9"/>
    <w:rsid w:val="001D305F"/>
    <w:rsid w:val="001D466A"/>
    <w:rsid w:val="001D5061"/>
    <w:rsid w:val="001D5126"/>
    <w:rsid w:val="001D51B7"/>
    <w:rsid w:val="001D51E0"/>
    <w:rsid w:val="001D5B3D"/>
    <w:rsid w:val="001D5EA7"/>
    <w:rsid w:val="001D6206"/>
    <w:rsid w:val="001D6703"/>
    <w:rsid w:val="001D67A5"/>
    <w:rsid w:val="001D6C2E"/>
    <w:rsid w:val="001D72B6"/>
    <w:rsid w:val="001E024B"/>
    <w:rsid w:val="001E044D"/>
    <w:rsid w:val="001E06D5"/>
    <w:rsid w:val="001E0A49"/>
    <w:rsid w:val="001E1137"/>
    <w:rsid w:val="001E1145"/>
    <w:rsid w:val="001E1375"/>
    <w:rsid w:val="001E15D1"/>
    <w:rsid w:val="001E1899"/>
    <w:rsid w:val="001E2404"/>
    <w:rsid w:val="001E2A75"/>
    <w:rsid w:val="001E2C3A"/>
    <w:rsid w:val="001E3648"/>
    <w:rsid w:val="001E3EAA"/>
    <w:rsid w:val="001E41E0"/>
    <w:rsid w:val="001E4549"/>
    <w:rsid w:val="001E4886"/>
    <w:rsid w:val="001E4912"/>
    <w:rsid w:val="001E4F20"/>
    <w:rsid w:val="001E53F0"/>
    <w:rsid w:val="001E5AAF"/>
    <w:rsid w:val="001E5D79"/>
    <w:rsid w:val="001E7622"/>
    <w:rsid w:val="001E7B80"/>
    <w:rsid w:val="001E7EA9"/>
    <w:rsid w:val="001F0CCB"/>
    <w:rsid w:val="001F0F86"/>
    <w:rsid w:val="001F1045"/>
    <w:rsid w:val="001F11A9"/>
    <w:rsid w:val="001F13B8"/>
    <w:rsid w:val="001F1AC1"/>
    <w:rsid w:val="001F1C9F"/>
    <w:rsid w:val="001F1D3A"/>
    <w:rsid w:val="001F1F98"/>
    <w:rsid w:val="001F231D"/>
    <w:rsid w:val="001F2707"/>
    <w:rsid w:val="001F282D"/>
    <w:rsid w:val="001F2B6E"/>
    <w:rsid w:val="001F31FC"/>
    <w:rsid w:val="001F3322"/>
    <w:rsid w:val="001F3494"/>
    <w:rsid w:val="001F375B"/>
    <w:rsid w:val="001F382B"/>
    <w:rsid w:val="001F3A73"/>
    <w:rsid w:val="001F40A7"/>
    <w:rsid w:val="001F4421"/>
    <w:rsid w:val="001F44FE"/>
    <w:rsid w:val="001F4F01"/>
    <w:rsid w:val="001F4F78"/>
    <w:rsid w:val="001F5293"/>
    <w:rsid w:val="001F57E2"/>
    <w:rsid w:val="001F6E9F"/>
    <w:rsid w:val="001F6FE8"/>
    <w:rsid w:val="0020022D"/>
    <w:rsid w:val="00200310"/>
    <w:rsid w:val="002003EB"/>
    <w:rsid w:val="00200A4E"/>
    <w:rsid w:val="00200CCA"/>
    <w:rsid w:val="0020184F"/>
    <w:rsid w:val="00201871"/>
    <w:rsid w:val="00202232"/>
    <w:rsid w:val="00202D6B"/>
    <w:rsid w:val="002038A1"/>
    <w:rsid w:val="00203B1B"/>
    <w:rsid w:val="00203B95"/>
    <w:rsid w:val="0020430D"/>
    <w:rsid w:val="00204E3A"/>
    <w:rsid w:val="0020531D"/>
    <w:rsid w:val="00205F9D"/>
    <w:rsid w:val="00206ECC"/>
    <w:rsid w:val="002072A5"/>
    <w:rsid w:val="0021007B"/>
    <w:rsid w:val="002101CA"/>
    <w:rsid w:val="0021041D"/>
    <w:rsid w:val="00210A5C"/>
    <w:rsid w:val="002110EA"/>
    <w:rsid w:val="0021115A"/>
    <w:rsid w:val="002111E8"/>
    <w:rsid w:val="00211278"/>
    <w:rsid w:val="00211AAD"/>
    <w:rsid w:val="00211C27"/>
    <w:rsid w:val="00212438"/>
    <w:rsid w:val="0021263B"/>
    <w:rsid w:val="00212C4F"/>
    <w:rsid w:val="00213075"/>
    <w:rsid w:val="00213891"/>
    <w:rsid w:val="00213BA6"/>
    <w:rsid w:val="002143B1"/>
    <w:rsid w:val="0021507E"/>
    <w:rsid w:val="0021565F"/>
    <w:rsid w:val="002165BF"/>
    <w:rsid w:val="002166E8"/>
    <w:rsid w:val="002175E8"/>
    <w:rsid w:val="00217FF5"/>
    <w:rsid w:val="002209FE"/>
    <w:rsid w:val="00220B9C"/>
    <w:rsid w:val="0022124A"/>
    <w:rsid w:val="00221560"/>
    <w:rsid w:val="0022169C"/>
    <w:rsid w:val="002221D2"/>
    <w:rsid w:val="00222662"/>
    <w:rsid w:val="00222D1B"/>
    <w:rsid w:val="002232B7"/>
    <w:rsid w:val="00223331"/>
    <w:rsid w:val="00223D30"/>
    <w:rsid w:val="00223D4E"/>
    <w:rsid w:val="0022436A"/>
    <w:rsid w:val="00224484"/>
    <w:rsid w:val="0022561C"/>
    <w:rsid w:val="0022571E"/>
    <w:rsid w:val="00225BDB"/>
    <w:rsid w:val="00225D63"/>
    <w:rsid w:val="002261D8"/>
    <w:rsid w:val="0022640B"/>
    <w:rsid w:val="002268A8"/>
    <w:rsid w:val="0022726E"/>
    <w:rsid w:val="0022738F"/>
    <w:rsid w:val="002275B3"/>
    <w:rsid w:val="00227637"/>
    <w:rsid w:val="00227FF4"/>
    <w:rsid w:val="00230263"/>
    <w:rsid w:val="00230E9E"/>
    <w:rsid w:val="00231136"/>
    <w:rsid w:val="002313B2"/>
    <w:rsid w:val="00232139"/>
    <w:rsid w:val="00232C4E"/>
    <w:rsid w:val="0023326C"/>
    <w:rsid w:val="0023425B"/>
    <w:rsid w:val="00234AD7"/>
    <w:rsid w:val="00234BC6"/>
    <w:rsid w:val="00234F44"/>
    <w:rsid w:val="0023555B"/>
    <w:rsid w:val="002356F6"/>
    <w:rsid w:val="00235BA3"/>
    <w:rsid w:val="002361D4"/>
    <w:rsid w:val="00236754"/>
    <w:rsid w:val="00236755"/>
    <w:rsid w:val="00236D43"/>
    <w:rsid w:val="00236EE2"/>
    <w:rsid w:val="00236EF2"/>
    <w:rsid w:val="002379A8"/>
    <w:rsid w:val="002405ED"/>
    <w:rsid w:val="00240971"/>
    <w:rsid w:val="00240E39"/>
    <w:rsid w:val="00240F8F"/>
    <w:rsid w:val="00240FB3"/>
    <w:rsid w:val="00242EB8"/>
    <w:rsid w:val="0024336B"/>
    <w:rsid w:val="00243AC8"/>
    <w:rsid w:val="00243C38"/>
    <w:rsid w:val="00244124"/>
    <w:rsid w:val="0024422A"/>
    <w:rsid w:val="002444C8"/>
    <w:rsid w:val="00245057"/>
    <w:rsid w:val="00245255"/>
    <w:rsid w:val="0024554B"/>
    <w:rsid w:val="00245F63"/>
    <w:rsid w:val="00246058"/>
    <w:rsid w:val="00246086"/>
    <w:rsid w:val="002461E5"/>
    <w:rsid w:val="00246333"/>
    <w:rsid w:val="00246932"/>
    <w:rsid w:val="0024698F"/>
    <w:rsid w:val="00246A7A"/>
    <w:rsid w:val="00246EDC"/>
    <w:rsid w:val="00247671"/>
    <w:rsid w:val="00247DDE"/>
    <w:rsid w:val="00247FF4"/>
    <w:rsid w:val="0025008B"/>
    <w:rsid w:val="002508E0"/>
    <w:rsid w:val="00250B2F"/>
    <w:rsid w:val="00250D1D"/>
    <w:rsid w:val="00251110"/>
    <w:rsid w:val="00251583"/>
    <w:rsid w:val="00251913"/>
    <w:rsid w:val="00251A98"/>
    <w:rsid w:val="00251E1D"/>
    <w:rsid w:val="00252E9B"/>
    <w:rsid w:val="0025337D"/>
    <w:rsid w:val="00253AD5"/>
    <w:rsid w:val="0025532B"/>
    <w:rsid w:val="00255C46"/>
    <w:rsid w:val="00255E32"/>
    <w:rsid w:val="002562D8"/>
    <w:rsid w:val="0025673F"/>
    <w:rsid w:val="002567F0"/>
    <w:rsid w:val="00256826"/>
    <w:rsid w:val="00256D7F"/>
    <w:rsid w:val="00256DD8"/>
    <w:rsid w:val="0025793F"/>
    <w:rsid w:val="00257B62"/>
    <w:rsid w:val="002602A0"/>
    <w:rsid w:val="00260395"/>
    <w:rsid w:val="0026069E"/>
    <w:rsid w:val="002612C2"/>
    <w:rsid w:val="00262E5D"/>
    <w:rsid w:val="00262FD2"/>
    <w:rsid w:val="00263238"/>
    <w:rsid w:val="0026363F"/>
    <w:rsid w:val="0026387E"/>
    <w:rsid w:val="00263BB3"/>
    <w:rsid w:val="00263FEA"/>
    <w:rsid w:val="00264CB5"/>
    <w:rsid w:val="00264F37"/>
    <w:rsid w:val="00265994"/>
    <w:rsid w:val="002659BD"/>
    <w:rsid w:val="00265EE3"/>
    <w:rsid w:val="002660DC"/>
    <w:rsid w:val="00266BCB"/>
    <w:rsid w:val="00267594"/>
    <w:rsid w:val="002679A3"/>
    <w:rsid w:val="002703CD"/>
    <w:rsid w:val="002707C1"/>
    <w:rsid w:val="002715AA"/>
    <w:rsid w:val="00271889"/>
    <w:rsid w:val="00272109"/>
    <w:rsid w:val="0027262D"/>
    <w:rsid w:val="00272CA6"/>
    <w:rsid w:val="00273D3D"/>
    <w:rsid w:val="00274537"/>
    <w:rsid w:val="002750E2"/>
    <w:rsid w:val="002763C4"/>
    <w:rsid w:val="002764E1"/>
    <w:rsid w:val="002765BF"/>
    <w:rsid w:val="002774EB"/>
    <w:rsid w:val="00277AD7"/>
    <w:rsid w:val="00280195"/>
    <w:rsid w:val="00280516"/>
    <w:rsid w:val="00280997"/>
    <w:rsid w:val="002817E6"/>
    <w:rsid w:val="002828D5"/>
    <w:rsid w:val="002830CC"/>
    <w:rsid w:val="002834E9"/>
    <w:rsid w:val="0028352A"/>
    <w:rsid w:val="00283F1D"/>
    <w:rsid w:val="00284424"/>
    <w:rsid w:val="00284576"/>
    <w:rsid w:val="00284930"/>
    <w:rsid w:val="00285371"/>
    <w:rsid w:val="00285797"/>
    <w:rsid w:val="00285D55"/>
    <w:rsid w:val="00290D8F"/>
    <w:rsid w:val="00291276"/>
    <w:rsid w:val="002918F1"/>
    <w:rsid w:val="002926D7"/>
    <w:rsid w:val="0029270A"/>
    <w:rsid w:val="00292A78"/>
    <w:rsid w:val="00293097"/>
    <w:rsid w:val="00293232"/>
    <w:rsid w:val="0029365C"/>
    <w:rsid w:val="00294074"/>
    <w:rsid w:val="0029419C"/>
    <w:rsid w:val="002941DC"/>
    <w:rsid w:val="00294741"/>
    <w:rsid w:val="00294B5C"/>
    <w:rsid w:val="00295314"/>
    <w:rsid w:val="00295348"/>
    <w:rsid w:val="00295D85"/>
    <w:rsid w:val="00296720"/>
    <w:rsid w:val="00297347"/>
    <w:rsid w:val="002978E2"/>
    <w:rsid w:val="00297A38"/>
    <w:rsid w:val="00297C9A"/>
    <w:rsid w:val="002A008C"/>
    <w:rsid w:val="002A0751"/>
    <w:rsid w:val="002A09A8"/>
    <w:rsid w:val="002A0C70"/>
    <w:rsid w:val="002A0C7E"/>
    <w:rsid w:val="002A0F29"/>
    <w:rsid w:val="002A1604"/>
    <w:rsid w:val="002A1938"/>
    <w:rsid w:val="002A1D64"/>
    <w:rsid w:val="002A1E52"/>
    <w:rsid w:val="002A253F"/>
    <w:rsid w:val="002A2554"/>
    <w:rsid w:val="002A2E82"/>
    <w:rsid w:val="002A3005"/>
    <w:rsid w:val="002A50B8"/>
    <w:rsid w:val="002A5437"/>
    <w:rsid w:val="002A6586"/>
    <w:rsid w:val="002A6879"/>
    <w:rsid w:val="002A6F41"/>
    <w:rsid w:val="002A701D"/>
    <w:rsid w:val="002A7597"/>
    <w:rsid w:val="002A7853"/>
    <w:rsid w:val="002A7B10"/>
    <w:rsid w:val="002A7DEE"/>
    <w:rsid w:val="002B01A3"/>
    <w:rsid w:val="002B0334"/>
    <w:rsid w:val="002B2614"/>
    <w:rsid w:val="002B3606"/>
    <w:rsid w:val="002B3DAB"/>
    <w:rsid w:val="002B400B"/>
    <w:rsid w:val="002B56B5"/>
    <w:rsid w:val="002B589D"/>
    <w:rsid w:val="002B6222"/>
    <w:rsid w:val="002B63A4"/>
    <w:rsid w:val="002B718A"/>
    <w:rsid w:val="002B74E9"/>
    <w:rsid w:val="002C0433"/>
    <w:rsid w:val="002C095F"/>
    <w:rsid w:val="002C0EA5"/>
    <w:rsid w:val="002C187F"/>
    <w:rsid w:val="002C2776"/>
    <w:rsid w:val="002C29E3"/>
    <w:rsid w:val="002C35F5"/>
    <w:rsid w:val="002C3F17"/>
    <w:rsid w:val="002C418D"/>
    <w:rsid w:val="002C6111"/>
    <w:rsid w:val="002C7246"/>
    <w:rsid w:val="002D029D"/>
    <w:rsid w:val="002D05FF"/>
    <w:rsid w:val="002D0C61"/>
    <w:rsid w:val="002D0FF5"/>
    <w:rsid w:val="002D1118"/>
    <w:rsid w:val="002D111F"/>
    <w:rsid w:val="002D1618"/>
    <w:rsid w:val="002D16AD"/>
    <w:rsid w:val="002D17AF"/>
    <w:rsid w:val="002D21DD"/>
    <w:rsid w:val="002D4337"/>
    <w:rsid w:val="002D4434"/>
    <w:rsid w:val="002D4872"/>
    <w:rsid w:val="002D508E"/>
    <w:rsid w:val="002D53E6"/>
    <w:rsid w:val="002D57FC"/>
    <w:rsid w:val="002D59D6"/>
    <w:rsid w:val="002D5C80"/>
    <w:rsid w:val="002D5E39"/>
    <w:rsid w:val="002D79AB"/>
    <w:rsid w:val="002E04D5"/>
    <w:rsid w:val="002E1153"/>
    <w:rsid w:val="002E16E5"/>
    <w:rsid w:val="002E19F3"/>
    <w:rsid w:val="002E1EB2"/>
    <w:rsid w:val="002E2BBB"/>
    <w:rsid w:val="002E2D5E"/>
    <w:rsid w:val="002E32BF"/>
    <w:rsid w:val="002E333D"/>
    <w:rsid w:val="002E3654"/>
    <w:rsid w:val="002E45C7"/>
    <w:rsid w:val="002E4C91"/>
    <w:rsid w:val="002E577D"/>
    <w:rsid w:val="002E5E7D"/>
    <w:rsid w:val="002E612F"/>
    <w:rsid w:val="002E691C"/>
    <w:rsid w:val="002E7496"/>
    <w:rsid w:val="002E7945"/>
    <w:rsid w:val="002E7AC6"/>
    <w:rsid w:val="002E7FB9"/>
    <w:rsid w:val="002F07B6"/>
    <w:rsid w:val="002F1AA0"/>
    <w:rsid w:val="002F25BA"/>
    <w:rsid w:val="002F28D8"/>
    <w:rsid w:val="002F34E2"/>
    <w:rsid w:val="002F355C"/>
    <w:rsid w:val="002F3565"/>
    <w:rsid w:val="002F3722"/>
    <w:rsid w:val="002F379A"/>
    <w:rsid w:val="002F38B3"/>
    <w:rsid w:val="002F3B40"/>
    <w:rsid w:val="002F41E7"/>
    <w:rsid w:val="002F476A"/>
    <w:rsid w:val="002F48E8"/>
    <w:rsid w:val="002F4CA0"/>
    <w:rsid w:val="002F4D8B"/>
    <w:rsid w:val="002F54CA"/>
    <w:rsid w:val="002F55AE"/>
    <w:rsid w:val="002F5918"/>
    <w:rsid w:val="002F5F57"/>
    <w:rsid w:val="002F6381"/>
    <w:rsid w:val="002F666C"/>
    <w:rsid w:val="002F6A0E"/>
    <w:rsid w:val="002F6B4B"/>
    <w:rsid w:val="002F7231"/>
    <w:rsid w:val="002F7D02"/>
    <w:rsid w:val="00300697"/>
    <w:rsid w:val="0030085D"/>
    <w:rsid w:val="00300F1C"/>
    <w:rsid w:val="00300F26"/>
    <w:rsid w:val="003011DF"/>
    <w:rsid w:val="003014AA"/>
    <w:rsid w:val="00301802"/>
    <w:rsid w:val="00302109"/>
    <w:rsid w:val="00302284"/>
    <w:rsid w:val="0030324F"/>
    <w:rsid w:val="0030378D"/>
    <w:rsid w:val="003037F1"/>
    <w:rsid w:val="0030448F"/>
    <w:rsid w:val="00304D11"/>
    <w:rsid w:val="0030524A"/>
    <w:rsid w:val="003053FF"/>
    <w:rsid w:val="003058E6"/>
    <w:rsid w:val="00305BA5"/>
    <w:rsid w:val="00305D1C"/>
    <w:rsid w:val="0030612B"/>
    <w:rsid w:val="0030651D"/>
    <w:rsid w:val="00306B10"/>
    <w:rsid w:val="00307208"/>
    <w:rsid w:val="00307965"/>
    <w:rsid w:val="003079F8"/>
    <w:rsid w:val="00307A5B"/>
    <w:rsid w:val="00307A87"/>
    <w:rsid w:val="00307B16"/>
    <w:rsid w:val="00307C90"/>
    <w:rsid w:val="00310D09"/>
    <w:rsid w:val="00311A6F"/>
    <w:rsid w:val="003126D2"/>
    <w:rsid w:val="00313DF6"/>
    <w:rsid w:val="00313F67"/>
    <w:rsid w:val="0031409A"/>
    <w:rsid w:val="003140A9"/>
    <w:rsid w:val="003141EF"/>
    <w:rsid w:val="0031449B"/>
    <w:rsid w:val="00314C11"/>
    <w:rsid w:val="00314CBE"/>
    <w:rsid w:val="003157D6"/>
    <w:rsid w:val="00315CA0"/>
    <w:rsid w:val="003169B0"/>
    <w:rsid w:val="00316B58"/>
    <w:rsid w:val="00317A3E"/>
    <w:rsid w:val="00317AF8"/>
    <w:rsid w:val="003202B8"/>
    <w:rsid w:val="003209F9"/>
    <w:rsid w:val="00320F07"/>
    <w:rsid w:val="003212FA"/>
    <w:rsid w:val="0032138D"/>
    <w:rsid w:val="00322F0B"/>
    <w:rsid w:val="00324D72"/>
    <w:rsid w:val="0032564C"/>
    <w:rsid w:val="0032646F"/>
    <w:rsid w:val="00326A44"/>
    <w:rsid w:val="00326D07"/>
    <w:rsid w:val="003275E2"/>
    <w:rsid w:val="00327BC4"/>
    <w:rsid w:val="00330CD5"/>
    <w:rsid w:val="00331534"/>
    <w:rsid w:val="00331608"/>
    <w:rsid w:val="00331B04"/>
    <w:rsid w:val="00331DB9"/>
    <w:rsid w:val="003322C8"/>
    <w:rsid w:val="0033230E"/>
    <w:rsid w:val="00332E63"/>
    <w:rsid w:val="00333198"/>
    <w:rsid w:val="00333CFE"/>
    <w:rsid w:val="0033460B"/>
    <w:rsid w:val="00334E88"/>
    <w:rsid w:val="00334ECC"/>
    <w:rsid w:val="003355B3"/>
    <w:rsid w:val="00335A7A"/>
    <w:rsid w:val="00335C7A"/>
    <w:rsid w:val="003361A3"/>
    <w:rsid w:val="00336D6F"/>
    <w:rsid w:val="003403EB"/>
    <w:rsid w:val="003414D7"/>
    <w:rsid w:val="0034212E"/>
    <w:rsid w:val="00342303"/>
    <w:rsid w:val="0034238B"/>
    <w:rsid w:val="003430A7"/>
    <w:rsid w:val="00343304"/>
    <w:rsid w:val="00343802"/>
    <w:rsid w:val="003439FA"/>
    <w:rsid w:val="00343A50"/>
    <w:rsid w:val="003442BE"/>
    <w:rsid w:val="00344FBC"/>
    <w:rsid w:val="00345F73"/>
    <w:rsid w:val="0034610F"/>
    <w:rsid w:val="003469A5"/>
    <w:rsid w:val="00346E03"/>
    <w:rsid w:val="00346EB9"/>
    <w:rsid w:val="0034746D"/>
    <w:rsid w:val="003477EB"/>
    <w:rsid w:val="00347B82"/>
    <w:rsid w:val="00347B8B"/>
    <w:rsid w:val="00350354"/>
    <w:rsid w:val="003503B1"/>
    <w:rsid w:val="00350522"/>
    <w:rsid w:val="0035052F"/>
    <w:rsid w:val="00350788"/>
    <w:rsid w:val="003507FF"/>
    <w:rsid w:val="00350EE3"/>
    <w:rsid w:val="00351001"/>
    <w:rsid w:val="00351616"/>
    <w:rsid w:val="0035176F"/>
    <w:rsid w:val="0035195B"/>
    <w:rsid w:val="00351CA4"/>
    <w:rsid w:val="00351D16"/>
    <w:rsid w:val="0035233B"/>
    <w:rsid w:val="00352D13"/>
    <w:rsid w:val="00352E1E"/>
    <w:rsid w:val="003532D0"/>
    <w:rsid w:val="00353ACE"/>
    <w:rsid w:val="00353B07"/>
    <w:rsid w:val="00353DEC"/>
    <w:rsid w:val="00354286"/>
    <w:rsid w:val="00354CF4"/>
    <w:rsid w:val="00354F92"/>
    <w:rsid w:val="00355063"/>
    <w:rsid w:val="00355119"/>
    <w:rsid w:val="00355635"/>
    <w:rsid w:val="00355745"/>
    <w:rsid w:val="00355A31"/>
    <w:rsid w:val="00355C85"/>
    <w:rsid w:val="00355FF8"/>
    <w:rsid w:val="00356AA4"/>
    <w:rsid w:val="00356C12"/>
    <w:rsid w:val="003572A4"/>
    <w:rsid w:val="00357359"/>
    <w:rsid w:val="003573D5"/>
    <w:rsid w:val="00357708"/>
    <w:rsid w:val="00357C04"/>
    <w:rsid w:val="00357EBB"/>
    <w:rsid w:val="00357FAF"/>
    <w:rsid w:val="003616E8"/>
    <w:rsid w:val="003619CC"/>
    <w:rsid w:val="00361F25"/>
    <w:rsid w:val="003623F9"/>
    <w:rsid w:val="003629FA"/>
    <w:rsid w:val="00362D70"/>
    <w:rsid w:val="00362EAD"/>
    <w:rsid w:val="00362F92"/>
    <w:rsid w:val="0036324F"/>
    <w:rsid w:val="00363593"/>
    <w:rsid w:val="0036458D"/>
    <w:rsid w:val="00364750"/>
    <w:rsid w:val="00364C75"/>
    <w:rsid w:val="003650B3"/>
    <w:rsid w:val="003656A1"/>
    <w:rsid w:val="0036572A"/>
    <w:rsid w:val="00365F63"/>
    <w:rsid w:val="00365FAB"/>
    <w:rsid w:val="003669D7"/>
    <w:rsid w:val="00366F51"/>
    <w:rsid w:val="00367215"/>
    <w:rsid w:val="00367AB0"/>
    <w:rsid w:val="00367B52"/>
    <w:rsid w:val="00367D68"/>
    <w:rsid w:val="00367D85"/>
    <w:rsid w:val="003702A1"/>
    <w:rsid w:val="00370A34"/>
    <w:rsid w:val="00371137"/>
    <w:rsid w:val="0037160C"/>
    <w:rsid w:val="00371719"/>
    <w:rsid w:val="0037196B"/>
    <w:rsid w:val="00372C0A"/>
    <w:rsid w:val="00372EE9"/>
    <w:rsid w:val="00373053"/>
    <w:rsid w:val="0037323E"/>
    <w:rsid w:val="003733DD"/>
    <w:rsid w:val="00373517"/>
    <w:rsid w:val="00373BFF"/>
    <w:rsid w:val="00373DE3"/>
    <w:rsid w:val="00375D33"/>
    <w:rsid w:val="0037650A"/>
    <w:rsid w:val="003765B8"/>
    <w:rsid w:val="00376DC9"/>
    <w:rsid w:val="0037719A"/>
    <w:rsid w:val="00377263"/>
    <w:rsid w:val="003800BE"/>
    <w:rsid w:val="0038067B"/>
    <w:rsid w:val="0038077B"/>
    <w:rsid w:val="00380820"/>
    <w:rsid w:val="0038084D"/>
    <w:rsid w:val="00380DA3"/>
    <w:rsid w:val="0038105C"/>
    <w:rsid w:val="0038147E"/>
    <w:rsid w:val="003815E1"/>
    <w:rsid w:val="003823EF"/>
    <w:rsid w:val="00382561"/>
    <w:rsid w:val="00382B2B"/>
    <w:rsid w:val="00382C97"/>
    <w:rsid w:val="0038302F"/>
    <w:rsid w:val="003848D6"/>
    <w:rsid w:val="00384B6F"/>
    <w:rsid w:val="00385C93"/>
    <w:rsid w:val="00386073"/>
    <w:rsid w:val="00386441"/>
    <w:rsid w:val="00386FE3"/>
    <w:rsid w:val="00387626"/>
    <w:rsid w:val="0039056D"/>
    <w:rsid w:val="00391598"/>
    <w:rsid w:val="003919EA"/>
    <w:rsid w:val="00392534"/>
    <w:rsid w:val="0039265A"/>
    <w:rsid w:val="00392ABE"/>
    <w:rsid w:val="003931C0"/>
    <w:rsid w:val="0039393A"/>
    <w:rsid w:val="00394971"/>
    <w:rsid w:val="00394BE8"/>
    <w:rsid w:val="00394FE6"/>
    <w:rsid w:val="003952BA"/>
    <w:rsid w:val="00395313"/>
    <w:rsid w:val="00395422"/>
    <w:rsid w:val="00395927"/>
    <w:rsid w:val="00395C8B"/>
    <w:rsid w:val="00395EF6"/>
    <w:rsid w:val="0039626E"/>
    <w:rsid w:val="00396E9C"/>
    <w:rsid w:val="003974A2"/>
    <w:rsid w:val="003975A9"/>
    <w:rsid w:val="00397BB1"/>
    <w:rsid w:val="003A0237"/>
    <w:rsid w:val="003A0262"/>
    <w:rsid w:val="003A0311"/>
    <w:rsid w:val="003A08CA"/>
    <w:rsid w:val="003A08D0"/>
    <w:rsid w:val="003A1A80"/>
    <w:rsid w:val="003A2675"/>
    <w:rsid w:val="003A298A"/>
    <w:rsid w:val="003A2BD0"/>
    <w:rsid w:val="003A2CBE"/>
    <w:rsid w:val="003A3378"/>
    <w:rsid w:val="003A3B23"/>
    <w:rsid w:val="003A3C76"/>
    <w:rsid w:val="003A4136"/>
    <w:rsid w:val="003A5726"/>
    <w:rsid w:val="003A62F6"/>
    <w:rsid w:val="003A68F9"/>
    <w:rsid w:val="003A746E"/>
    <w:rsid w:val="003A7525"/>
    <w:rsid w:val="003A7647"/>
    <w:rsid w:val="003B01E8"/>
    <w:rsid w:val="003B0217"/>
    <w:rsid w:val="003B12F0"/>
    <w:rsid w:val="003B1362"/>
    <w:rsid w:val="003B18BB"/>
    <w:rsid w:val="003B1AAB"/>
    <w:rsid w:val="003B2572"/>
    <w:rsid w:val="003B25A5"/>
    <w:rsid w:val="003B25CF"/>
    <w:rsid w:val="003B2B90"/>
    <w:rsid w:val="003B31CB"/>
    <w:rsid w:val="003B3A97"/>
    <w:rsid w:val="003B3D6E"/>
    <w:rsid w:val="003B4509"/>
    <w:rsid w:val="003B47D9"/>
    <w:rsid w:val="003B4C2B"/>
    <w:rsid w:val="003B4E4F"/>
    <w:rsid w:val="003B5050"/>
    <w:rsid w:val="003B57AF"/>
    <w:rsid w:val="003B6250"/>
    <w:rsid w:val="003B7483"/>
    <w:rsid w:val="003B768C"/>
    <w:rsid w:val="003B772F"/>
    <w:rsid w:val="003B7936"/>
    <w:rsid w:val="003C0971"/>
    <w:rsid w:val="003C0ACF"/>
    <w:rsid w:val="003C0B5B"/>
    <w:rsid w:val="003C1339"/>
    <w:rsid w:val="003C14E3"/>
    <w:rsid w:val="003C1787"/>
    <w:rsid w:val="003C1812"/>
    <w:rsid w:val="003C190A"/>
    <w:rsid w:val="003C1A60"/>
    <w:rsid w:val="003C2000"/>
    <w:rsid w:val="003C2658"/>
    <w:rsid w:val="003C3248"/>
    <w:rsid w:val="003C3539"/>
    <w:rsid w:val="003C49AA"/>
    <w:rsid w:val="003C5540"/>
    <w:rsid w:val="003C57A5"/>
    <w:rsid w:val="003C58D8"/>
    <w:rsid w:val="003C5A1A"/>
    <w:rsid w:val="003C664A"/>
    <w:rsid w:val="003C68B9"/>
    <w:rsid w:val="003C6B9E"/>
    <w:rsid w:val="003C736F"/>
    <w:rsid w:val="003C7430"/>
    <w:rsid w:val="003C744E"/>
    <w:rsid w:val="003C77F6"/>
    <w:rsid w:val="003C7AE3"/>
    <w:rsid w:val="003D01D0"/>
    <w:rsid w:val="003D0752"/>
    <w:rsid w:val="003D0897"/>
    <w:rsid w:val="003D08D9"/>
    <w:rsid w:val="003D154F"/>
    <w:rsid w:val="003D1617"/>
    <w:rsid w:val="003D171D"/>
    <w:rsid w:val="003D175D"/>
    <w:rsid w:val="003D1966"/>
    <w:rsid w:val="003D1B51"/>
    <w:rsid w:val="003D1C68"/>
    <w:rsid w:val="003D2425"/>
    <w:rsid w:val="003D2688"/>
    <w:rsid w:val="003D27BF"/>
    <w:rsid w:val="003D3EF4"/>
    <w:rsid w:val="003D41EA"/>
    <w:rsid w:val="003D4667"/>
    <w:rsid w:val="003D4987"/>
    <w:rsid w:val="003D5754"/>
    <w:rsid w:val="003D5EBC"/>
    <w:rsid w:val="003D600C"/>
    <w:rsid w:val="003D6171"/>
    <w:rsid w:val="003D75E8"/>
    <w:rsid w:val="003E09E1"/>
    <w:rsid w:val="003E0CAE"/>
    <w:rsid w:val="003E0F51"/>
    <w:rsid w:val="003E1032"/>
    <w:rsid w:val="003E2392"/>
    <w:rsid w:val="003E2BB2"/>
    <w:rsid w:val="003E2FD8"/>
    <w:rsid w:val="003E3071"/>
    <w:rsid w:val="003E3182"/>
    <w:rsid w:val="003E350E"/>
    <w:rsid w:val="003E3DFB"/>
    <w:rsid w:val="003E3F66"/>
    <w:rsid w:val="003E4176"/>
    <w:rsid w:val="003E4A46"/>
    <w:rsid w:val="003E4BCB"/>
    <w:rsid w:val="003E4CC8"/>
    <w:rsid w:val="003E518C"/>
    <w:rsid w:val="003E5608"/>
    <w:rsid w:val="003E7058"/>
    <w:rsid w:val="003E725A"/>
    <w:rsid w:val="003E7394"/>
    <w:rsid w:val="003E7768"/>
    <w:rsid w:val="003E7B16"/>
    <w:rsid w:val="003F08E3"/>
    <w:rsid w:val="003F09E2"/>
    <w:rsid w:val="003F0EFE"/>
    <w:rsid w:val="003F20C1"/>
    <w:rsid w:val="003F226E"/>
    <w:rsid w:val="003F23E4"/>
    <w:rsid w:val="003F2A02"/>
    <w:rsid w:val="003F2A13"/>
    <w:rsid w:val="003F2F28"/>
    <w:rsid w:val="003F357C"/>
    <w:rsid w:val="003F3C72"/>
    <w:rsid w:val="003F3F2E"/>
    <w:rsid w:val="003F49C7"/>
    <w:rsid w:val="003F4C9F"/>
    <w:rsid w:val="003F4F4E"/>
    <w:rsid w:val="003F66CB"/>
    <w:rsid w:val="003F6CDC"/>
    <w:rsid w:val="003F7963"/>
    <w:rsid w:val="003F7AAD"/>
    <w:rsid w:val="003F7E6B"/>
    <w:rsid w:val="0040039B"/>
    <w:rsid w:val="00400459"/>
    <w:rsid w:val="00400607"/>
    <w:rsid w:val="00400D99"/>
    <w:rsid w:val="00400FB2"/>
    <w:rsid w:val="004010F5"/>
    <w:rsid w:val="00401F08"/>
    <w:rsid w:val="00402E2D"/>
    <w:rsid w:val="00403B17"/>
    <w:rsid w:val="00404C14"/>
    <w:rsid w:val="0040532F"/>
    <w:rsid w:val="004053F9"/>
    <w:rsid w:val="004059D0"/>
    <w:rsid w:val="00405B09"/>
    <w:rsid w:val="004060E4"/>
    <w:rsid w:val="0040624E"/>
    <w:rsid w:val="0040646C"/>
    <w:rsid w:val="0040750B"/>
    <w:rsid w:val="00407CF9"/>
    <w:rsid w:val="00407DD0"/>
    <w:rsid w:val="0041005E"/>
    <w:rsid w:val="00410254"/>
    <w:rsid w:val="004104B0"/>
    <w:rsid w:val="00410792"/>
    <w:rsid w:val="00410A21"/>
    <w:rsid w:val="00410A22"/>
    <w:rsid w:val="00410BF7"/>
    <w:rsid w:val="00410C53"/>
    <w:rsid w:val="00410F91"/>
    <w:rsid w:val="004111C6"/>
    <w:rsid w:val="00411801"/>
    <w:rsid w:val="00411817"/>
    <w:rsid w:val="00411CFB"/>
    <w:rsid w:val="00413245"/>
    <w:rsid w:val="00413EE8"/>
    <w:rsid w:val="0041417F"/>
    <w:rsid w:val="00414F29"/>
    <w:rsid w:val="004150FB"/>
    <w:rsid w:val="00415264"/>
    <w:rsid w:val="00415550"/>
    <w:rsid w:val="00415796"/>
    <w:rsid w:val="00415F4F"/>
    <w:rsid w:val="00416368"/>
    <w:rsid w:val="00416696"/>
    <w:rsid w:val="00416CA8"/>
    <w:rsid w:val="00416CC2"/>
    <w:rsid w:val="00417080"/>
    <w:rsid w:val="004172E7"/>
    <w:rsid w:val="00417A91"/>
    <w:rsid w:val="00417B45"/>
    <w:rsid w:val="004203F0"/>
    <w:rsid w:val="00420465"/>
    <w:rsid w:val="00420667"/>
    <w:rsid w:val="004206D9"/>
    <w:rsid w:val="00421597"/>
    <w:rsid w:val="00421A51"/>
    <w:rsid w:val="0042204B"/>
    <w:rsid w:val="00422834"/>
    <w:rsid w:val="00422EA3"/>
    <w:rsid w:val="004233A8"/>
    <w:rsid w:val="00423B1C"/>
    <w:rsid w:val="00423FBC"/>
    <w:rsid w:val="0042407B"/>
    <w:rsid w:val="0042454E"/>
    <w:rsid w:val="00425204"/>
    <w:rsid w:val="004255E5"/>
    <w:rsid w:val="00425C86"/>
    <w:rsid w:val="00425DD9"/>
    <w:rsid w:val="00426873"/>
    <w:rsid w:val="00426BA9"/>
    <w:rsid w:val="00426BD7"/>
    <w:rsid w:val="00426F11"/>
    <w:rsid w:val="004271FA"/>
    <w:rsid w:val="00427BA4"/>
    <w:rsid w:val="00427D1A"/>
    <w:rsid w:val="00427DE6"/>
    <w:rsid w:val="0043078E"/>
    <w:rsid w:val="004307A6"/>
    <w:rsid w:val="00431388"/>
    <w:rsid w:val="0043207F"/>
    <w:rsid w:val="004321EC"/>
    <w:rsid w:val="00432255"/>
    <w:rsid w:val="0043230D"/>
    <w:rsid w:val="004324F7"/>
    <w:rsid w:val="004325A7"/>
    <w:rsid w:val="00432DB9"/>
    <w:rsid w:val="0043355C"/>
    <w:rsid w:val="00433A4B"/>
    <w:rsid w:val="00433C65"/>
    <w:rsid w:val="004341AC"/>
    <w:rsid w:val="0043425E"/>
    <w:rsid w:val="00434422"/>
    <w:rsid w:val="004348DE"/>
    <w:rsid w:val="00434D12"/>
    <w:rsid w:val="004350B2"/>
    <w:rsid w:val="00435DC0"/>
    <w:rsid w:val="00436DF6"/>
    <w:rsid w:val="00437699"/>
    <w:rsid w:val="004377E3"/>
    <w:rsid w:val="00440478"/>
    <w:rsid w:val="004405C8"/>
    <w:rsid w:val="00441412"/>
    <w:rsid w:val="004418B3"/>
    <w:rsid w:val="00442661"/>
    <w:rsid w:val="00442B0A"/>
    <w:rsid w:val="00442B96"/>
    <w:rsid w:val="00442D0A"/>
    <w:rsid w:val="0044393C"/>
    <w:rsid w:val="00443CAF"/>
    <w:rsid w:val="004441E7"/>
    <w:rsid w:val="00444B08"/>
    <w:rsid w:val="004456F2"/>
    <w:rsid w:val="00445ACB"/>
    <w:rsid w:val="00445D21"/>
    <w:rsid w:val="004461AE"/>
    <w:rsid w:val="00446BFD"/>
    <w:rsid w:val="0044719B"/>
    <w:rsid w:val="00447927"/>
    <w:rsid w:val="00447D48"/>
    <w:rsid w:val="00450FA3"/>
    <w:rsid w:val="004513FF"/>
    <w:rsid w:val="0045179B"/>
    <w:rsid w:val="004517F8"/>
    <w:rsid w:val="0045245E"/>
    <w:rsid w:val="00453085"/>
    <w:rsid w:val="004533D5"/>
    <w:rsid w:val="00453614"/>
    <w:rsid w:val="00454BBE"/>
    <w:rsid w:val="00454F01"/>
    <w:rsid w:val="00455228"/>
    <w:rsid w:val="00455527"/>
    <w:rsid w:val="00455727"/>
    <w:rsid w:val="00455B59"/>
    <w:rsid w:val="00456457"/>
    <w:rsid w:val="004575C6"/>
    <w:rsid w:val="004579DD"/>
    <w:rsid w:val="00457BB4"/>
    <w:rsid w:val="00457BE6"/>
    <w:rsid w:val="00457DA5"/>
    <w:rsid w:val="004600DB"/>
    <w:rsid w:val="00460546"/>
    <w:rsid w:val="004606BD"/>
    <w:rsid w:val="00460FB1"/>
    <w:rsid w:val="004615E6"/>
    <w:rsid w:val="0046295B"/>
    <w:rsid w:val="004629A0"/>
    <w:rsid w:val="00463010"/>
    <w:rsid w:val="0046331D"/>
    <w:rsid w:val="0046363B"/>
    <w:rsid w:val="00463DD6"/>
    <w:rsid w:val="004645BC"/>
    <w:rsid w:val="00464680"/>
    <w:rsid w:val="0046536C"/>
    <w:rsid w:val="00465D2D"/>
    <w:rsid w:val="0046648E"/>
    <w:rsid w:val="004665F9"/>
    <w:rsid w:val="0046715E"/>
    <w:rsid w:val="00467298"/>
    <w:rsid w:val="004673DF"/>
    <w:rsid w:val="00467BB2"/>
    <w:rsid w:val="00470253"/>
    <w:rsid w:val="00470899"/>
    <w:rsid w:val="00471144"/>
    <w:rsid w:val="004714F0"/>
    <w:rsid w:val="0047179C"/>
    <w:rsid w:val="00471E6D"/>
    <w:rsid w:val="004724A9"/>
    <w:rsid w:val="004725C3"/>
    <w:rsid w:val="00472AFC"/>
    <w:rsid w:val="004730ED"/>
    <w:rsid w:val="00473161"/>
    <w:rsid w:val="00473A2D"/>
    <w:rsid w:val="00474293"/>
    <w:rsid w:val="0047470F"/>
    <w:rsid w:val="00474729"/>
    <w:rsid w:val="00474C52"/>
    <w:rsid w:val="004753B5"/>
    <w:rsid w:val="004754BC"/>
    <w:rsid w:val="00475951"/>
    <w:rsid w:val="0047680A"/>
    <w:rsid w:val="00476AAC"/>
    <w:rsid w:val="004770FA"/>
    <w:rsid w:val="00477E49"/>
    <w:rsid w:val="004806B6"/>
    <w:rsid w:val="004808EA"/>
    <w:rsid w:val="00481169"/>
    <w:rsid w:val="00481320"/>
    <w:rsid w:val="00481A03"/>
    <w:rsid w:val="004823C2"/>
    <w:rsid w:val="00482993"/>
    <w:rsid w:val="004830C4"/>
    <w:rsid w:val="00483931"/>
    <w:rsid w:val="004846ED"/>
    <w:rsid w:val="00484C57"/>
    <w:rsid w:val="00485188"/>
    <w:rsid w:val="0048534A"/>
    <w:rsid w:val="004859EA"/>
    <w:rsid w:val="00485E5E"/>
    <w:rsid w:val="004860EE"/>
    <w:rsid w:val="0048654C"/>
    <w:rsid w:val="004869D9"/>
    <w:rsid w:val="00486F82"/>
    <w:rsid w:val="00486FB4"/>
    <w:rsid w:val="004870A2"/>
    <w:rsid w:val="00487E82"/>
    <w:rsid w:val="00487FD6"/>
    <w:rsid w:val="004906EC"/>
    <w:rsid w:val="00490734"/>
    <w:rsid w:val="0049078D"/>
    <w:rsid w:val="00490CBE"/>
    <w:rsid w:val="00491460"/>
    <w:rsid w:val="00491507"/>
    <w:rsid w:val="00491709"/>
    <w:rsid w:val="00492ADE"/>
    <w:rsid w:val="00492E58"/>
    <w:rsid w:val="0049362D"/>
    <w:rsid w:val="0049460B"/>
    <w:rsid w:val="00495CF3"/>
    <w:rsid w:val="00496735"/>
    <w:rsid w:val="00496CCC"/>
    <w:rsid w:val="00497358"/>
    <w:rsid w:val="004A00FC"/>
    <w:rsid w:val="004A0503"/>
    <w:rsid w:val="004A05D0"/>
    <w:rsid w:val="004A0BEF"/>
    <w:rsid w:val="004A107E"/>
    <w:rsid w:val="004A1412"/>
    <w:rsid w:val="004A223F"/>
    <w:rsid w:val="004A24B6"/>
    <w:rsid w:val="004A2522"/>
    <w:rsid w:val="004A2BF6"/>
    <w:rsid w:val="004A391E"/>
    <w:rsid w:val="004A40A0"/>
    <w:rsid w:val="004A41B6"/>
    <w:rsid w:val="004A4DFC"/>
    <w:rsid w:val="004A4EA5"/>
    <w:rsid w:val="004A5171"/>
    <w:rsid w:val="004A54F1"/>
    <w:rsid w:val="004A6E91"/>
    <w:rsid w:val="004A6F04"/>
    <w:rsid w:val="004A769F"/>
    <w:rsid w:val="004A7DAE"/>
    <w:rsid w:val="004B01AC"/>
    <w:rsid w:val="004B0843"/>
    <w:rsid w:val="004B089A"/>
    <w:rsid w:val="004B1129"/>
    <w:rsid w:val="004B1205"/>
    <w:rsid w:val="004B152B"/>
    <w:rsid w:val="004B286E"/>
    <w:rsid w:val="004B2CF4"/>
    <w:rsid w:val="004B3259"/>
    <w:rsid w:val="004B3664"/>
    <w:rsid w:val="004B38C5"/>
    <w:rsid w:val="004B39C0"/>
    <w:rsid w:val="004B3BD8"/>
    <w:rsid w:val="004B4AA1"/>
    <w:rsid w:val="004B4DE6"/>
    <w:rsid w:val="004B577E"/>
    <w:rsid w:val="004B5A78"/>
    <w:rsid w:val="004B64AC"/>
    <w:rsid w:val="004B7022"/>
    <w:rsid w:val="004B7528"/>
    <w:rsid w:val="004B7E8B"/>
    <w:rsid w:val="004C02DC"/>
    <w:rsid w:val="004C08D7"/>
    <w:rsid w:val="004C08F0"/>
    <w:rsid w:val="004C13D7"/>
    <w:rsid w:val="004C162F"/>
    <w:rsid w:val="004C175E"/>
    <w:rsid w:val="004C2AA2"/>
    <w:rsid w:val="004C3079"/>
    <w:rsid w:val="004C316C"/>
    <w:rsid w:val="004C331E"/>
    <w:rsid w:val="004C421C"/>
    <w:rsid w:val="004C43B5"/>
    <w:rsid w:val="004C4852"/>
    <w:rsid w:val="004C564E"/>
    <w:rsid w:val="004C68A8"/>
    <w:rsid w:val="004C6B2C"/>
    <w:rsid w:val="004C7147"/>
    <w:rsid w:val="004C7E32"/>
    <w:rsid w:val="004C7FBA"/>
    <w:rsid w:val="004D1554"/>
    <w:rsid w:val="004D19D0"/>
    <w:rsid w:val="004D1AFB"/>
    <w:rsid w:val="004D1D75"/>
    <w:rsid w:val="004D2750"/>
    <w:rsid w:val="004D27AA"/>
    <w:rsid w:val="004D3EB7"/>
    <w:rsid w:val="004D4150"/>
    <w:rsid w:val="004D4192"/>
    <w:rsid w:val="004D41CD"/>
    <w:rsid w:val="004D4A46"/>
    <w:rsid w:val="004D5029"/>
    <w:rsid w:val="004D50DC"/>
    <w:rsid w:val="004D5813"/>
    <w:rsid w:val="004D5842"/>
    <w:rsid w:val="004D5B03"/>
    <w:rsid w:val="004D62CD"/>
    <w:rsid w:val="004D675C"/>
    <w:rsid w:val="004D6833"/>
    <w:rsid w:val="004D69D7"/>
    <w:rsid w:val="004D72D0"/>
    <w:rsid w:val="004D7ACB"/>
    <w:rsid w:val="004D7CD9"/>
    <w:rsid w:val="004E09A9"/>
    <w:rsid w:val="004E12A6"/>
    <w:rsid w:val="004E1548"/>
    <w:rsid w:val="004E215D"/>
    <w:rsid w:val="004E31A5"/>
    <w:rsid w:val="004E370F"/>
    <w:rsid w:val="004E3914"/>
    <w:rsid w:val="004E396E"/>
    <w:rsid w:val="004E5696"/>
    <w:rsid w:val="004E56BB"/>
    <w:rsid w:val="004E5FC4"/>
    <w:rsid w:val="004E6598"/>
    <w:rsid w:val="004E68D6"/>
    <w:rsid w:val="004E796C"/>
    <w:rsid w:val="004E7A3B"/>
    <w:rsid w:val="004E7B53"/>
    <w:rsid w:val="004E7D33"/>
    <w:rsid w:val="004F04E4"/>
    <w:rsid w:val="004F07A5"/>
    <w:rsid w:val="004F0C91"/>
    <w:rsid w:val="004F185C"/>
    <w:rsid w:val="004F18C7"/>
    <w:rsid w:val="004F1DB7"/>
    <w:rsid w:val="004F2FBF"/>
    <w:rsid w:val="004F3084"/>
    <w:rsid w:val="004F32A3"/>
    <w:rsid w:val="004F3649"/>
    <w:rsid w:val="004F3C68"/>
    <w:rsid w:val="004F3EF8"/>
    <w:rsid w:val="004F4023"/>
    <w:rsid w:val="004F422C"/>
    <w:rsid w:val="004F4971"/>
    <w:rsid w:val="004F4D5B"/>
    <w:rsid w:val="004F577E"/>
    <w:rsid w:val="004F5DCA"/>
    <w:rsid w:val="004F5EEE"/>
    <w:rsid w:val="004F5F04"/>
    <w:rsid w:val="004F62CF"/>
    <w:rsid w:val="004F6A1D"/>
    <w:rsid w:val="004F7744"/>
    <w:rsid w:val="004F7975"/>
    <w:rsid w:val="004F7F2F"/>
    <w:rsid w:val="0050041B"/>
    <w:rsid w:val="00500A45"/>
    <w:rsid w:val="00501549"/>
    <w:rsid w:val="00501831"/>
    <w:rsid w:val="00502981"/>
    <w:rsid w:val="00502BB4"/>
    <w:rsid w:val="00502FD3"/>
    <w:rsid w:val="00503361"/>
    <w:rsid w:val="005034F9"/>
    <w:rsid w:val="0050364A"/>
    <w:rsid w:val="0050366D"/>
    <w:rsid w:val="00503B35"/>
    <w:rsid w:val="00504741"/>
    <w:rsid w:val="00504832"/>
    <w:rsid w:val="00505111"/>
    <w:rsid w:val="005055BA"/>
    <w:rsid w:val="0050592E"/>
    <w:rsid w:val="00505C50"/>
    <w:rsid w:val="00505C91"/>
    <w:rsid w:val="00505E42"/>
    <w:rsid w:val="00505F2A"/>
    <w:rsid w:val="00506052"/>
    <w:rsid w:val="005067FB"/>
    <w:rsid w:val="00506966"/>
    <w:rsid w:val="005070B0"/>
    <w:rsid w:val="00510B3F"/>
    <w:rsid w:val="00510F9A"/>
    <w:rsid w:val="00512520"/>
    <w:rsid w:val="00512A4B"/>
    <w:rsid w:val="005130D6"/>
    <w:rsid w:val="00513448"/>
    <w:rsid w:val="00513E59"/>
    <w:rsid w:val="00514316"/>
    <w:rsid w:val="0051450A"/>
    <w:rsid w:val="0051454A"/>
    <w:rsid w:val="00515106"/>
    <w:rsid w:val="00515AB5"/>
    <w:rsid w:val="00515CA0"/>
    <w:rsid w:val="00515FE5"/>
    <w:rsid w:val="0051611F"/>
    <w:rsid w:val="0051660B"/>
    <w:rsid w:val="0051732A"/>
    <w:rsid w:val="005179AC"/>
    <w:rsid w:val="00517BA3"/>
    <w:rsid w:val="005201D5"/>
    <w:rsid w:val="00520527"/>
    <w:rsid w:val="00520641"/>
    <w:rsid w:val="005209D6"/>
    <w:rsid w:val="00520D9A"/>
    <w:rsid w:val="00520F4D"/>
    <w:rsid w:val="005221D7"/>
    <w:rsid w:val="00522E09"/>
    <w:rsid w:val="00523320"/>
    <w:rsid w:val="0052349B"/>
    <w:rsid w:val="0052364B"/>
    <w:rsid w:val="00523689"/>
    <w:rsid w:val="00523711"/>
    <w:rsid w:val="005238C8"/>
    <w:rsid w:val="00523DB4"/>
    <w:rsid w:val="00524B73"/>
    <w:rsid w:val="00524CE0"/>
    <w:rsid w:val="00525047"/>
    <w:rsid w:val="00525393"/>
    <w:rsid w:val="00525B91"/>
    <w:rsid w:val="0052605B"/>
    <w:rsid w:val="00526587"/>
    <w:rsid w:val="00526683"/>
    <w:rsid w:val="0052694C"/>
    <w:rsid w:val="00526D50"/>
    <w:rsid w:val="00526FFA"/>
    <w:rsid w:val="00527113"/>
    <w:rsid w:val="0052719E"/>
    <w:rsid w:val="005273A2"/>
    <w:rsid w:val="0052750A"/>
    <w:rsid w:val="005278E0"/>
    <w:rsid w:val="00527DFD"/>
    <w:rsid w:val="00530C59"/>
    <w:rsid w:val="005311F1"/>
    <w:rsid w:val="00531590"/>
    <w:rsid w:val="00531905"/>
    <w:rsid w:val="00531D13"/>
    <w:rsid w:val="00531F0A"/>
    <w:rsid w:val="00531FA4"/>
    <w:rsid w:val="00532A67"/>
    <w:rsid w:val="005330C9"/>
    <w:rsid w:val="00533C2B"/>
    <w:rsid w:val="00533EE9"/>
    <w:rsid w:val="005346C3"/>
    <w:rsid w:val="005349E0"/>
    <w:rsid w:val="0053579F"/>
    <w:rsid w:val="00535886"/>
    <w:rsid w:val="00535C0E"/>
    <w:rsid w:val="00536559"/>
    <w:rsid w:val="00536643"/>
    <w:rsid w:val="005368B2"/>
    <w:rsid w:val="00536B3A"/>
    <w:rsid w:val="00537008"/>
    <w:rsid w:val="005370C0"/>
    <w:rsid w:val="00537642"/>
    <w:rsid w:val="00537D02"/>
    <w:rsid w:val="00540953"/>
    <w:rsid w:val="00541817"/>
    <w:rsid w:val="005418FC"/>
    <w:rsid w:val="00542E9A"/>
    <w:rsid w:val="005430CD"/>
    <w:rsid w:val="005430E5"/>
    <w:rsid w:val="00543A2E"/>
    <w:rsid w:val="00543BF4"/>
    <w:rsid w:val="0054415D"/>
    <w:rsid w:val="00544293"/>
    <w:rsid w:val="00545A1E"/>
    <w:rsid w:val="00545E58"/>
    <w:rsid w:val="00546406"/>
    <w:rsid w:val="005464EF"/>
    <w:rsid w:val="00546800"/>
    <w:rsid w:val="005468D9"/>
    <w:rsid w:val="00547064"/>
    <w:rsid w:val="0054710F"/>
    <w:rsid w:val="00547257"/>
    <w:rsid w:val="005512BC"/>
    <w:rsid w:val="005517E7"/>
    <w:rsid w:val="005529D3"/>
    <w:rsid w:val="00553BE4"/>
    <w:rsid w:val="00553C47"/>
    <w:rsid w:val="005548AB"/>
    <w:rsid w:val="00554CEC"/>
    <w:rsid w:val="005552A7"/>
    <w:rsid w:val="0055537B"/>
    <w:rsid w:val="00555643"/>
    <w:rsid w:val="00556F72"/>
    <w:rsid w:val="00557316"/>
    <w:rsid w:val="0055754E"/>
    <w:rsid w:val="00557586"/>
    <w:rsid w:val="005578AA"/>
    <w:rsid w:val="005605AC"/>
    <w:rsid w:val="00560D41"/>
    <w:rsid w:val="00560F6E"/>
    <w:rsid w:val="005613EC"/>
    <w:rsid w:val="00561786"/>
    <w:rsid w:val="00561810"/>
    <w:rsid w:val="00562AAE"/>
    <w:rsid w:val="00563091"/>
    <w:rsid w:val="0056398B"/>
    <w:rsid w:val="00563EF1"/>
    <w:rsid w:val="00564A48"/>
    <w:rsid w:val="00564D02"/>
    <w:rsid w:val="00565163"/>
    <w:rsid w:val="00565B9A"/>
    <w:rsid w:val="00566487"/>
    <w:rsid w:val="005669F7"/>
    <w:rsid w:val="00566BBF"/>
    <w:rsid w:val="00567111"/>
    <w:rsid w:val="00567426"/>
    <w:rsid w:val="005674D6"/>
    <w:rsid w:val="005679AB"/>
    <w:rsid w:val="00570540"/>
    <w:rsid w:val="00570C9E"/>
    <w:rsid w:val="0057164E"/>
    <w:rsid w:val="00571E0A"/>
    <w:rsid w:val="00572B4B"/>
    <w:rsid w:val="0057325B"/>
    <w:rsid w:val="00573C85"/>
    <w:rsid w:val="00573D55"/>
    <w:rsid w:val="00574163"/>
    <w:rsid w:val="005745E6"/>
    <w:rsid w:val="0057467B"/>
    <w:rsid w:val="005746CA"/>
    <w:rsid w:val="00574ACE"/>
    <w:rsid w:val="00574DD8"/>
    <w:rsid w:val="00574E04"/>
    <w:rsid w:val="00575879"/>
    <w:rsid w:val="00575880"/>
    <w:rsid w:val="00575E12"/>
    <w:rsid w:val="0057638F"/>
    <w:rsid w:val="005764EC"/>
    <w:rsid w:val="00577AC1"/>
    <w:rsid w:val="00577CDF"/>
    <w:rsid w:val="00580013"/>
    <w:rsid w:val="005803CC"/>
    <w:rsid w:val="00580DAA"/>
    <w:rsid w:val="0058107D"/>
    <w:rsid w:val="00581873"/>
    <w:rsid w:val="0058198D"/>
    <w:rsid w:val="00581A0D"/>
    <w:rsid w:val="00581FDA"/>
    <w:rsid w:val="00582722"/>
    <w:rsid w:val="0058330C"/>
    <w:rsid w:val="00583ADB"/>
    <w:rsid w:val="00583BB8"/>
    <w:rsid w:val="00583C4D"/>
    <w:rsid w:val="00584175"/>
    <w:rsid w:val="00585E37"/>
    <w:rsid w:val="00586083"/>
    <w:rsid w:val="00586B65"/>
    <w:rsid w:val="00586F8E"/>
    <w:rsid w:val="005873B1"/>
    <w:rsid w:val="00587630"/>
    <w:rsid w:val="00587727"/>
    <w:rsid w:val="00587E4A"/>
    <w:rsid w:val="00590A5E"/>
    <w:rsid w:val="00591B5C"/>
    <w:rsid w:val="00591D12"/>
    <w:rsid w:val="00591D62"/>
    <w:rsid w:val="00592011"/>
    <w:rsid w:val="00592A9E"/>
    <w:rsid w:val="00592CB2"/>
    <w:rsid w:val="00592F66"/>
    <w:rsid w:val="005933CD"/>
    <w:rsid w:val="00593C40"/>
    <w:rsid w:val="00593F9C"/>
    <w:rsid w:val="00594988"/>
    <w:rsid w:val="005950B3"/>
    <w:rsid w:val="00595402"/>
    <w:rsid w:val="00596B6C"/>
    <w:rsid w:val="00596C99"/>
    <w:rsid w:val="00597717"/>
    <w:rsid w:val="005A00D1"/>
    <w:rsid w:val="005A0926"/>
    <w:rsid w:val="005A0D28"/>
    <w:rsid w:val="005A19A3"/>
    <w:rsid w:val="005A2A63"/>
    <w:rsid w:val="005A39C2"/>
    <w:rsid w:val="005A40D6"/>
    <w:rsid w:val="005A4567"/>
    <w:rsid w:val="005A4740"/>
    <w:rsid w:val="005A5BC4"/>
    <w:rsid w:val="005A5DD6"/>
    <w:rsid w:val="005A608F"/>
    <w:rsid w:val="005A676D"/>
    <w:rsid w:val="005A6FF1"/>
    <w:rsid w:val="005A7D52"/>
    <w:rsid w:val="005B0C60"/>
    <w:rsid w:val="005B19F5"/>
    <w:rsid w:val="005B2046"/>
    <w:rsid w:val="005B2153"/>
    <w:rsid w:val="005B260B"/>
    <w:rsid w:val="005B2806"/>
    <w:rsid w:val="005B34F1"/>
    <w:rsid w:val="005B3621"/>
    <w:rsid w:val="005B3A5E"/>
    <w:rsid w:val="005B43B9"/>
    <w:rsid w:val="005B4909"/>
    <w:rsid w:val="005B4A1C"/>
    <w:rsid w:val="005B4D10"/>
    <w:rsid w:val="005B5861"/>
    <w:rsid w:val="005B586A"/>
    <w:rsid w:val="005B5BE2"/>
    <w:rsid w:val="005B5CCE"/>
    <w:rsid w:val="005B632C"/>
    <w:rsid w:val="005B63E0"/>
    <w:rsid w:val="005B6B7F"/>
    <w:rsid w:val="005B708A"/>
    <w:rsid w:val="005B774D"/>
    <w:rsid w:val="005B7814"/>
    <w:rsid w:val="005C0242"/>
    <w:rsid w:val="005C08A6"/>
    <w:rsid w:val="005C08EB"/>
    <w:rsid w:val="005C0A95"/>
    <w:rsid w:val="005C141B"/>
    <w:rsid w:val="005C170B"/>
    <w:rsid w:val="005C1991"/>
    <w:rsid w:val="005C1BC4"/>
    <w:rsid w:val="005C2FC5"/>
    <w:rsid w:val="005C33D4"/>
    <w:rsid w:val="005C3AF0"/>
    <w:rsid w:val="005C3B32"/>
    <w:rsid w:val="005C3B8F"/>
    <w:rsid w:val="005C3CA0"/>
    <w:rsid w:val="005C519D"/>
    <w:rsid w:val="005C53D5"/>
    <w:rsid w:val="005C5467"/>
    <w:rsid w:val="005C6150"/>
    <w:rsid w:val="005C6A29"/>
    <w:rsid w:val="005C6E83"/>
    <w:rsid w:val="005D04FF"/>
    <w:rsid w:val="005D0A0C"/>
    <w:rsid w:val="005D0C33"/>
    <w:rsid w:val="005D1783"/>
    <w:rsid w:val="005D1DBE"/>
    <w:rsid w:val="005D204E"/>
    <w:rsid w:val="005D226A"/>
    <w:rsid w:val="005D231F"/>
    <w:rsid w:val="005D292C"/>
    <w:rsid w:val="005D2CDA"/>
    <w:rsid w:val="005D2D15"/>
    <w:rsid w:val="005D3116"/>
    <w:rsid w:val="005D3515"/>
    <w:rsid w:val="005D46BE"/>
    <w:rsid w:val="005D53A2"/>
    <w:rsid w:val="005D5408"/>
    <w:rsid w:val="005D5B0F"/>
    <w:rsid w:val="005D5FF2"/>
    <w:rsid w:val="005D6223"/>
    <w:rsid w:val="005D629F"/>
    <w:rsid w:val="005D66C3"/>
    <w:rsid w:val="005D67D6"/>
    <w:rsid w:val="005D6BEF"/>
    <w:rsid w:val="005D6F6A"/>
    <w:rsid w:val="005D7A15"/>
    <w:rsid w:val="005D7B10"/>
    <w:rsid w:val="005E0051"/>
    <w:rsid w:val="005E0372"/>
    <w:rsid w:val="005E0BE6"/>
    <w:rsid w:val="005E0FBD"/>
    <w:rsid w:val="005E11B5"/>
    <w:rsid w:val="005E2158"/>
    <w:rsid w:val="005E23C1"/>
    <w:rsid w:val="005E350C"/>
    <w:rsid w:val="005E3967"/>
    <w:rsid w:val="005E3DCD"/>
    <w:rsid w:val="005E3E9A"/>
    <w:rsid w:val="005E4806"/>
    <w:rsid w:val="005E4B61"/>
    <w:rsid w:val="005E51D8"/>
    <w:rsid w:val="005E52F5"/>
    <w:rsid w:val="005E52FA"/>
    <w:rsid w:val="005E5373"/>
    <w:rsid w:val="005E54F1"/>
    <w:rsid w:val="005E5990"/>
    <w:rsid w:val="005E64A9"/>
    <w:rsid w:val="005E65A3"/>
    <w:rsid w:val="005E6EBE"/>
    <w:rsid w:val="005E745F"/>
    <w:rsid w:val="005E75C7"/>
    <w:rsid w:val="005E77F6"/>
    <w:rsid w:val="005E7ABC"/>
    <w:rsid w:val="005F04CF"/>
    <w:rsid w:val="005F05A7"/>
    <w:rsid w:val="005F154C"/>
    <w:rsid w:val="005F214A"/>
    <w:rsid w:val="005F2671"/>
    <w:rsid w:val="005F2DEE"/>
    <w:rsid w:val="005F3461"/>
    <w:rsid w:val="005F37A1"/>
    <w:rsid w:val="005F41C9"/>
    <w:rsid w:val="005F44E4"/>
    <w:rsid w:val="005F4C2F"/>
    <w:rsid w:val="005F4FEF"/>
    <w:rsid w:val="005F5404"/>
    <w:rsid w:val="005F594B"/>
    <w:rsid w:val="005F5B58"/>
    <w:rsid w:val="005F6A0D"/>
    <w:rsid w:val="005F71C3"/>
    <w:rsid w:val="005F742F"/>
    <w:rsid w:val="005F74A4"/>
    <w:rsid w:val="005F78FB"/>
    <w:rsid w:val="005F7A34"/>
    <w:rsid w:val="005F7BA1"/>
    <w:rsid w:val="005F7E42"/>
    <w:rsid w:val="00600048"/>
    <w:rsid w:val="00600654"/>
    <w:rsid w:val="00600BA1"/>
    <w:rsid w:val="00600BCC"/>
    <w:rsid w:val="00600CC6"/>
    <w:rsid w:val="00601D7F"/>
    <w:rsid w:val="006026B4"/>
    <w:rsid w:val="00602F4A"/>
    <w:rsid w:val="00603DCF"/>
    <w:rsid w:val="00604060"/>
    <w:rsid w:val="00606F9F"/>
    <w:rsid w:val="006075F3"/>
    <w:rsid w:val="00607F57"/>
    <w:rsid w:val="00607FBB"/>
    <w:rsid w:val="00610831"/>
    <w:rsid w:val="00610848"/>
    <w:rsid w:val="00610A39"/>
    <w:rsid w:val="00611FF7"/>
    <w:rsid w:val="0061200B"/>
    <w:rsid w:val="00612470"/>
    <w:rsid w:val="00612883"/>
    <w:rsid w:val="00612E62"/>
    <w:rsid w:val="00612F4C"/>
    <w:rsid w:val="00612F86"/>
    <w:rsid w:val="00612FC3"/>
    <w:rsid w:val="006135C0"/>
    <w:rsid w:val="0061366C"/>
    <w:rsid w:val="006140D6"/>
    <w:rsid w:val="006145A9"/>
    <w:rsid w:val="0061471E"/>
    <w:rsid w:val="00614C84"/>
    <w:rsid w:val="00614CEB"/>
    <w:rsid w:val="00614FAC"/>
    <w:rsid w:val="006153DE"/>
    <w:rsid w:val="00615BDA"/>
    <w:rsid w:val="006165D9"/>
    <w:rsid w:val="0061674C"/>
    <w:rsid w:val="0061703A"/>
    <w:rsid w:val="006171DF"/>
    <w:rsid w:val="006171F9"/>
    <w:rsid w:val="006175E8"/>
    <w:rsid w:val="00617BAA"/>
    <w:rsid w:val="00617C64"/>
    <w:rsid w:val="00620223"/>
    <w:rsid w:val="0062030A"/>
    <w:rsid w:val="00620B9A"/>
    <w:rsid w:val="00621125"/>
    <w:rsid w:val="0062174B"/>
    <w:rsid w:val="006217CA"/>
    <w:rsid w:val="00621979"/>
    <w:rsid w:val="00622D4C"/>
    <w:rsid w:val="00623482"/>
    <w:rsid w:val="006234A2"/>
    <w:rsid w:val="0062362E"/>
    <w:rsid w:val="00623632"/>
    <w:rsid w:val="00623FD2"/>
    <w:rsid w:val="00624BFA"/>
    <w:rsid w:val="00624D58"/>
    <w:rsid w:val="00624D83"/>
    <w:rsid w:val="006260B5"/>
    <w:rsid w:val="00626A36"/>
    <w:rsid w:val="00626BFC"/>
    <w:rsid w:val="00626F54"/>
    <w:rsid w:val="006270CD"/>
    <w:rsid w:val="0062710B"/>
    <w:rsid w:val="006275AC"/>
    <w:rsid w:val="006304AD"/>
    <w:rsid w:val="00630BA2"/>
    <w:rsid w:val="00631A5D"/>
    <w:rsid w:val="00631F26"/>
    <w:rsid w:val="006325B7"/>
    <w:rsid w:val="0063268F"/>
    <w:rsid w:val="00632A05"/>
    <w:rsid w:val="00633AED"/>
    <w:rsid w:val="00634136"/>
    <w:rsid w:val="0063475D"/>
    <w:rsid w:val="00634E13"/>
    <w:rsid w:val="0063513E"/>
    <w:rsid w:val="00635A7C"/>
    <w:rsid w:val="0063662D"/>
    <w:rsid w:val="006368D9"/>
    <w:rsid w:val="00636BA8"/>
    <w:rsid w:val="00636DBE"/>
    <w:rsid w:val="006371C9"/>
    <w:rsid w:val="00637AF2"/>
    <w:rsid w:val="00637B9C"/>
    <w:rsid w:val="00637E4E"/>
    <w:rsid w:val="00640033"/>
    <w:rsid w:val="006400A4"/>
    <w:rsid w:val="00640119"/>
    <w:rsid w:val="00640F49"/>
    <w:rsid w:val="00641214"/>
    <w:rsid w:val="00641688"/>
    <w:rsid w:val="0064209C"/>
    <w:rsid w:val="006423C6"/>
    <w:rsid w:val="00642703"/>
    <w:rsid w:val="00642971"/>
    <w:rsid w:val="00642F75"/>
    <w:rsid w:val="0064326B"/>
    <w:rsid w:val="00643309"/>
    <w:rsid w:val="006435D8"/>
    <w:rsid w:val="00645266"/>
    <w:rsid w:val="006453CD"/>
    <w:rsid w:val="006463D3"/>
    <w:rsid w:val="00646490"/>
    <w:rsid w:val="00646539"/>
    <w:rsid w:val="00646746"/>
    <w:rsid w:val="00646CA0"/>
    <w:rsid w:val="006470A4"/>
    <w:rsid w:val="00647387"/>
    <w:rsid w:val="006475CB"/>
    <w:rsid w:val="00650137"/>
    <w:rsid w:val="00650803"/>
    <w:rsid w:val="00650BAC"/>
    <w:rsid w:val="00651048"/>
    <w:rsid w:val="00651A4E"/>
    <w:rsid w:val="006530BD"/>
    <w:rsid w:val="00653DFA"/>
    <w:rsid w:val="0065476E"/>
    <w:rsid w:val="00654B91"/>
    <w:rsid w:val="00654F72"/>
    <w:rsid w:val="00654FA5"/>
    <w:rsid w:val="00655875"/>
    <w:rsid w:val="006559BB"/>
    <w:rsid w:val="006564B2"/>
    <w:rsid w:val="00656919"/>
    <w:rsid w:val="006573BE"/>
    <w:rsid w:val="00657B3C"/>
    <w:rsid w:val="00660787"/>
    <w:rsid w:val="00660D2C"/>
    <w:rsid w:val="00660F3B"/>
    <w:rsid w:val="00661000"/>
    <w:rsid w:val="006612D7"/>
    <w:rsid w:val="00661827"/>
    <w:rsid w:val="006618A1"/>
    <w:rsid w:val="006618B3"/>
    <w:rsid w:val="006622C3"/>
    <w:rsid w:val="006625A3"/>
    <w:rsid w:val="0066273B"/>
    <w:rsid w:val="00662DA9"/>
    <w:rsid w:val="0066352D"/>
    <w:rsid w:val="006635AB"/>
    <w:rsid w:val="0066443E"/>
    <w:rsid w:val="00665281"/>
    <w:rsid w:val="00666662"/>
    <w:rsid w:val="00666A0B"/>
    <w:rsid w:val="00667210"/>
    <w:rsid w:val="0066723E"/>
    <w:rsid w:val="00670421"/>
    <w:rsid w:val="00670613"/>
    <w:rsid w:val="00670DFE"/>
    <w:rsid w:val="00671E69"/>
    <w:rsid w:val="0067268F"/>
    <w:rsid w:val="00672923"/>
    <w:rsid w:val="00673833"/>
    <w:rsid w:val="00673C56"/>
    <w:rsid w:val="0067405A"/>
    <w:rsid w:val="00674712"/>
    <w:rsid w:val="00674A75"/>
    <w:rsid w:val="00674BFB"/>
    <w:rsid w:val="006758B9"/>
    <w:rsid w:val="0067596A"/>
    <w:rsid w:val="00675A93"/>
    <w:rsid w:val="00676081"/>
    <w:rsid w:val="00676F4B"/>
    <w:rsid w:val="006778D2"/>
    <w:rsid w:val="00677AF9"/>
    <w:rsid w:val="00680718"/>
    <w:rsid w:val="00680BF4"/>
    <w:rsid w:val="00681BB2"/>
    <w:rsid w:val="00681BED"/>
    <w:rsid w:val="00681D4A"/>
    <w:rsid w:val="00681F34"/>
    <w:rsid w:val="00681FA9"/>
    <w:rsid w:val="00682D83"/>
    <w:rsid w:val="0068385D"/>
    <w:rsid w:val="00683A74"/>
    <w:rsid w:val="00683ABB"/>
    <w:rsid w:val="0068483B"/>
    <w:rsid w:val="0068533A"/>
    <w:rsid w:val="006855A3"/>
    <w:rsid w:val="00685AA7"/>
    <w:rsid w:val="00685B17"/>
    <w:rsid w:val="00685C4B"/>
    <w:rsid w:val="00686775"/>
    <w:rsid w:val="00686A2E"/>
    <w:rsid w:val="00686CE8"/>
    <w:rsid w:val="00686EEF"/>
    <w:rsid w:val="006879DA"/>
    <w:rsid w:val="006905AB"/>
    <w:rsid w:val="006906D6"/>
    <w:rsid w:val="00690CC1"/>
    <w:rsid w:val="00690DAF"/>
    <w:rsid w:val="00691C03"/>
    <w:rsid w:val="00691C90"/>
    <w:rsid w:val="0069252B"/>
    <w:rsid w:val="0069287C"/>
    <w:rsid w:val="00693210"/>
    <w:rsid w:val="00693FFA"/>
    <w:rsid w:val="00694799"/>
    <w:rsid w:val="00694ECE"/>
    <w:rsid w:val="00695487"/>
    <w:rsid w:val="00695E4C"/>
    <w:rsid w:val="00696228"/>
    <w:rsid w:val="00696701"/>
    <w:rsid w:val="0069695F"/>
    <w:rsid w:val="00696A22"/>
    <w:rsid w:val="0069701B"/>
    <w:rsid w:val="0069707E"/>
    <w:rsid w:val="006975F7"/>
    <w:rsid w:val="006A00DF"/>
    <w:rsid w:val="006A0147"/>
    <w:rsid w:val="006A050B"/>
    <w:rsid w:val="006A0624"/>
    <w:rsid w:val="006A10E1"/>
    <w:rsid w:val="006A17FF"/>
    <w:rsid w:val="006A1AEB"/>
    <w:rsid w:val="006A2250"/>
    <w:rsid w:val="006A29B3"/>
    <w:rsid w:val="006A2DDB"/>
    <w:rsid w:val="006A36FF"/>
    <w:rsid w:val="006A4456"/>
    <w:rsid w:val="006A46DE"/>
    <w:rsid w:val="006A52BF"/>
    <w:rsid w:val="006A59B9"/>
    <w:rsid w:val="006A642B"/>
    <w:rsid w:val="006A7802"/>
    <w:rsid w:val="006B0002"/>
    <w:rsid w:val="006B014F"/>
    <w:rsid w:val="006B0355"/>
    <w:rsid w:val="006B0BA0"/>
    <w:rsid w:val="006B108A"/>
    <w:rsid w:val="006B1A47"/>
    <w:rsid w:val="006B1AD4"/>
    <w:rsid w:val="006B1D8D"/>
    <w:rsid w:val="006B1FBE"/>
    <w:rsid w:val="006B20F6"/>
    <w:rsid w:val="006B239C"/>
    <w:rsid w:val="006B2992"/>
    <w:rsid w:val="006B2DFC"/>
    <w:rsid w:val="006B2EEF"/>
    <w:rsid w:val="006B35C2"/>
    <w:rsid w:val="006B38E4"/>
    <w:rsid w:val="006B3928"/>
    <w:rsid w:val="006B465E"/>
    <w:rsid w:val="006B4CC6"/>
    <w:rsid w:val="006B57EE"/>
    <w:rsid w:val="006B6360"/>
    <w:rsid w:val="006B6D5D"/>
    <w:rsid w:val="006B7270"/>
    <w:rsid w:val="006B779A"/>
    <w:rsid w:val="006C07E4"/>
    <w:rsid w:val="006C07EE"/>
    <w:rsid w:val="006C0A1D"/>
    <w:rsid w:val="006C1683"/>
    <w:rsid w:val="006C1AA2"/>
    <w:rsid w:val="006C2522"/>
    <w:rsid w:val="006C29B1"/>
    <w:rsid w:val="006C3837"/>
    <w:rsid w:val="006C414A"/>
    <w:rsid w:val="006C41E6"/>
    <w:rsid w:val="006C4263"/>
    <w:rsid w:val="006C4866"/>
    <w:rsid w:val="006C4DFE"/>
    <w:rsid w:val="006C4FE7"/>
    <w:rsid w:val="006C5106"/>
    <w:rsid w:val="006C5B33"/>
    <w:rsid w:val="006C6EE4"/>
    <w:rsid w:val="006C7177"/>
    <w:rsid w:val="006D070B"/>
    <w:rsid w:val="006D0906"/>
    <w:rsid w:val="006D2779"/>
    <w:rsid w:val="006D2BEA"/>
    <w:rsid w:val="006D336D"/>
    <w:rsid w:val="006D59E1"/>
    <w:rsid w:val="006D5AAA"/>
    <w:rsid w:val="006D5CB2"/>
    <w:rsid w:val="006D6626"/>
    <w:rsid w:val="006D6CB9"/>
    <w:rsid w:val="006D7316"/>
    <w:rsid w:val="006D7650"/>
    <w:rsid w:val="006E0041"/>
    <w:rsid w:val="006E0447"/>
    <w:rsid w:val="006E14BF"/>
    <w:rsid w:val="006E1A19"/>
    <w:rsid w:val="006E1B41"/>
    <w:rsid w:val="006E1CB9"/>
    <w:rsid w:val="006E23F5"/>
    <w:rsid w:val="006E27BB"/>
    <w:rsid w:val="006E2CF9"/>
    <w:rsid w:val="006E3796"/>
    <w:rsid w:val="006E38A4"/>
    <w:rsid w:val="006E4C2F"/>
    <w:rsid w:val="006E50AB"/>
    <w:rsid w:val="006E53FE"/>
    <w:rsid w:val="006E7214"/>
    <w:rsid w:val="006E73B7"/>
    <w:rsid w:val="006E7452"/>
    <w:rsid w:val="006E7953"/>
    <w:rsid w:val="006E7E85"/>
    <w:rsid w:val="006F0A50"/>
    <w:rsid w:val="006F1CB2"/>
    <w:rsid w:val="006F22F1"/>
    <w:rsid w:val="006F2341"/>
    <w:rsid w:val="006F2AF5"/>
    <w:rsid w:val="006F2B97"/>
    <w:rsid w:val="006F3224"/>
    <w:rsid w:val="006F3279"/>
    <w:rsid w:val="006F3661"/>
    <w:rsid w:val="006F380A"/>
    <w:rsid w:val="006F3D03"/>
    <w:rsid w:val="006F4276"/>
    <w:rsid w:val="006F4820"/>
    <w:rsid w:val="006F4931"/>
    <w:rsid w:val="006F51C6"/>
    <w:rsid w:val="006F5C8D"/>
    <w:rsid w:val="006F5EEE"/>
    <w:rsid w:val="006F6157"/>
    <w:rsid w:val="006F6185"/>
    <w:rsid w:val="006F6719"/>
    <w:rsid w:val="006F6A03"/>
    <w:rsid w:val="006F6B77"/>
    <w:rsid w:val="006F72CA"/>
    <w:rsid w:val="00700181"/>
    <w:rsid w:val="00700878"/>
    <w:rsid w:val="00700FCC"/>
    <w:rsid w:val="0070131D"/>
    <w:rsid w:val="00701BC3"/>
    <w:rsid w:val="0070291C"/>
    <w:rsid w:val="00702928"/>
    <w:rsid w:val="00702936"/>
    <w:rsid w:val="007033A1"/>
    <w:rsid w:val="0070343C"/>
    <w:rsid w:val="007035BB"/>
    <w:rsid w:val="00703717"/>
    <w:rsid w:val="007041D3"/>
    <w:rsid w:val="00704215"/>
    <w:rsid w:val="0070496B"/>
    <w:rsid w:val="00704CDE"/>
    <w:rsid w:val="00705093"/>
    <w:rsid w:val="00705A86"/>
    <w:rsid w:val="00706CD8"/>
    <w:rsid w:val="00706CE1"/>
    <w:rsid w:val="00707051"/>
    <w:rsid w:val="007102FD"/>
    <w:rsid w:val="007105EC"/>
    <w:rsid w:val="00710D21"/>
    <w:rsid w:val="007120B0"/>
    <w:rsid w:val="007123EF"/>
    <w:rsid w:val="00713A3B"/>
    <w:rsid w:val="007143E6"/>
    <w:rsid w:val="00714645"/>
    <w:rsid w:val="00714C4A"/>
    <w:rsid w:val="007151D0"/>
    <w:rsid w:val="0071581E"/>
    <w:rsid w:val="007166AB"/>
    <w:rsid w:val="007177FD"/>
    <w:rsid w:val="00717D9C"/>
    <w:rsid w:val="007202F3"/>
    <w:rsid w:val="0072080B"/>
    <w:rsid w:val="00721BB3"/>
    <w:rsid w:val="00722A05"/>
    <w:rsid w:val="00723000"/>
    <w:rsid w:val="007231D3"/>
    <w:rsid w:val="00723909"/>
    <w:rsid w:val="00724E9D"/>
    <w:rsid w:val="007250EE"/>
    <w:rsid w:val="00725B7D"/>
    <w:rsid w:val="00725F4A"/>
    <w:rsid w:val="00726292"/>
    <w:rsid w:val="0072639C"/>
    <w:rsid w:val="00726A0E"/>
    <w:rsid w:val="00726E08"/>
    <w:rsid w:val="00726E6A"/>
    <w:rsid w:val="007304D9"/>
    <w:rsid w:val="00730D98"/>
    <w:rsid w:val="00731216"/>
    <w:rsid w:val="00731434"/>
    <w:rsid w:val="007314EF"/>
    <w:rsid w:val="0073154E"/>
    <w:rsid w:val="007315BC"/>
    <w:rsid w:val="00731692"/>
    <w:rsid w:val="007325BB"/>
    <w:rsid w:val="00732AFC"/>
    <w:rsid w:val="0073406C"/>
    <w:rsid w:val="00734E67"/>
    <w:rsid w:val="007358A1"/>
    <w:rsid w:val="00736205"/>
    <w:rsid w:val="0073640B"/>
    <w:rsid w:val="00736A3C"/>
    <w:rsid w:val="00736AA4"/>
    <w:rsid w:val="00737CF0"/>
    <w:rsid w:val="007400CB"/>
    <w:rsid w:val="007400FE"/>
    <w:rsid w:val="007405DD"/>
    <w:rsid w:val="00740C9D"/>
    <w:rsid w:val="007417E6"/>
    <w:rsid w:val="00741B2F"/>
    <w:rsid w:val="007421EA"/>
    <w:rsid w:val="007424CC"/>
    <w:rsid w:val="00743F8D"/>
    <w:rsid w:val="0074471B"/>
    <w:rsid w:val="00744BAA"/>
    <w:rsid w:val="00744CC8"/>
    <w:rsid w:val="007450B9"/>
    <w:rsid w:val="007455C8"/>
    <w:rsid w:val="00745697"/>
    <w:rsid w:val="00745A83"/>
    <w:rsid w:val="00746818"/>
    <w:rsid w:val="00746CDC"/>
    <w:rsid w:val="00746F5D"/>
    <w:rsid w:val="00747340"/>
    <w:rsid w:val="0075010F"/>
    <w:rsid w:val="0075013A"/>
    <w:rsid w:val="00750573"/>
    <w:rsid w:val="007505B3"/>
    <w:rsid w:val="007508C2"/>
    <w:rsid w:val="00750F4C"/>
    <w:rsid w:val="0075137E"/>
    <w:rsid w:val="00751417"/>
    <w:rsid w:val="0075161A"/>
    <w:rsid w:val="00751DE5"/>
    <w:rsid w:val="00752034"/>
    <w:rsid w:val="00752897"/>
    <w:rsid w:val="007529AE"/>
    <w:rsid w:val="00752C68"/>
    <w:rsid w:val="007531E5"/>
    <w:rsid w:val="00753438"/>
    <w:rsid w:val="00753958"/>
    <w:rsid w:val="00753F8E"/>
    <w:rsid w:val="00754049"/>
    <w:rsid w:val="007545D5"/>
    <w:rsid w:val="00755B7A"/>
    <w:rsid w:val="007563F1"/>
    <w:rsid w:val="00756580"/>
    <w:rsid w:val="00756CC1"/>
    <w:rsid w:val="00757294"/>
    <w:rsid w:val="00757A2F"/>
    <w:rsid w:val="00757FAB"/>
    <w:rsid w:val="0076033F"/>
    <w:rsid w:val="0076059B"/>
    <w:rsid w:val="0076097E"/>
    <w:rsid w:val="00760FE8"/>
    <w:rsid w:val="007614B1"/>
    <w:rsid w:val="0076216D"/>
    <w:rsid w:val="0076219B"/>
    <w:rsid w:val="0076266D"/>
    <w:rsid w:val="00762E42"/>
    <w:rsid w:val="00763053"/>
    <w:rsid w:val="00764099"/>
    <w:rsid w:val="0076432C"/>
    <w:rsid w:val="007645C6"/>
    <w:rsid w:val="007645E5"/>
    <w:rsid w:val="00764C0B"/>
    <w:rsid w:val="00764FE3"/>
    <w:rsid w:val="007657BE"/>
    <w:rsid w:val="00765902"/>
    <w:rsid w:val="00765FD3"/>
    <w:rsid w:val="00766E59"/>
    <w:rsid w:val="00767615"/>
    <w:rsid w:val="0076776A"/>
    <w:rsid w:val="00770027"/>
    <w:rsid w:val="007714A4"/>
    <w:rsid w:val="0077157C"/>
    <w:rsid w:val="00771702"/>
    <w:rsid w:val="00771AC7"/>
    <w:rsid w:val="0077233C"/>
    <w:rsid w:val="007726A9"/>
    <w:rsid w:val="007728D8"/>
    <w:rsid w:val="00772C43"/>
    <w:rsid w:val="00772F5C"/>
    <w:rsid w:val="0077366F"/>
    <w:rsid w:val="00773C53"/>
    <w:rsid w:val="0077402F"/>
    <w:rsid w:val="007746DE"/>
    <w:rsid w:val="00774708"/>
    <w:rsid w:val="00774BF4"/>
    <w:rsid w:val="00775B29"/>
    <w:rsid w:val="00775B97"/>
    <w:rsid w:val="00775D8B"/>
    <w:rsid w:val="00776636"/>
    <w:rsid w:val="00777023"/>
    <w:rsid w:val="007771AC"/>
    <w:rsid w:val="0077732D"/>
    <w:rsid w:val="007778C1"/>
    <w:rsid w:val="0078021D"/>
    <w:rsid w:val="0078087A"/>
    <w:rsid w:val="00780D7A"/>
    <w:rsid w:val="007813FF"/>
    <w:rsid w:val="00781E6B"/>
    <w:rsid w:val="007823A9"/>
    <w:rsid w:val="00782421"/>
    <w:rsid w:val="00782551"/>
    <w:rsid w:val="007829A7"/>
    <w:rsid w:val="00782F24"/>
    <w:rsid w:val="007831BE"/>
    <w:rsid w:val="007836A5"/>
    <w:rsid w:val="007836A8"/>
    <w:rsid w:val="0078375F"/>
    <w:rsid w:val="00783D96"/>
    <w:rsid w:val="00784181"/>
    <w:rsid w:val="007846E3"/>
    <w:rsid w:val="00784861"/>
    <w:rsid w:val="00785A18"/>
    <w:rsid w:val="007863E7"/>
    <w:rsid w:val="007865A0"/>
    <w:rsid w:val="00786EC6"/>
    <w:rsid w:val="00786FCB"/>
    <w:rsid w:val="00790238"/>
    <w:rsid w:val="00790308"/>
    <w:rsid w:val="007912D9"/>
    <w:rsid w:val="007920EB"/>
    <w:rsid w:val="00792452"/>
    <w:rsid w:val="0079274A"/>
    <w:rsid w:val="007936F4"/>
    <w:rsid w:val="007943F2"/>
    <w:rsid w:val="007944BB"/>
    <w:rsid w:val="00794768"/>
    <w:rsid w:val="007949E9"/>
    <w:rsid w:val="007949F8"/>
    <w:rsid w:val="00794CCC"/>
    <w:rsid w:val="00795290"/>
    <w:rsid w:val="007957F6"/>
    <w:rsid w:val="007958E6"/>
    <w:rsid w:val="007963D5"/>
    <w:rsid w:val="007974A8"/>
    <w:rsid w:val="00797ADF"/>
    <w:rsid w:val="007A02A4"/>
    <w:rsid w:val="007A082E"/>
    <w:rsid w:val="007A0B41"/>
    <w:rsid w:val="007A23B1"/>
    <w:rsid w:val="007A27F0"/>
    <w:rsid w:val="007A2AB8"/>
    <w:rsid w:val="007A2E1C"/>
    <w:rsid w:val="007A31FC"/>
    <w:rsid w:val="007A3741"/>
    <w:rsid w:val="007A38EA"/>
    <w:rsid w:val="007A3B13"/>
    <w:rsid w:val="007A3DA6"/>
    <w:rsid w:val="007A406F"/>
    <w:rsid w:val="007A409C"/>
    <w:rsid w:val="007A5152"/>
    <w:rsid w:val="007A5810"/>
    <w:rsid w:val="007A5BD5"/>
    <w:rsid w:val="007A5D40"/>
    <w:rsid w:val="007A6039"/>
    <w:rsid w:val="007A655F"/>
    <w:rsid w:val="007A66D4"/>
    <w:rsid w:val="007A7874"/>
    <w:rsid w:val="007B0668"/>
    <w:rsid w:val="007B0792"/>
    <w:rsid w:val="007B0C43"/>
    <w:rsid w:val="007B125D"/>
    <w:rsid w:val="007B1DBF"/>
    <w:rsid w:val="007B2150"/>
    <w:rsid w:val="007B23B7"/>
    <w:rsid w:val="007B2733"/>
    <w:rsid w:val="007B2B40"/>
    <w:rsid w:val="007B2FFC"/>
    <w:rsid w:val="007B307D"/>
    <w:rsid w:val="007B32D5"/>
    <w:rsid w:val="007B3BBF"/>
    <w:rsid w:val="007B433A"/>
    <w:rsid w:val="007B44E0"/>
    <w:rsid w:val="007B4B73"/>
    <w:rsid w:val="007B4E42"/>
    <w:rsid w:val="007B53CA"/>
    <w:rsid w:val="007B5C42"/>
    <w:rsid w:val="007B5F75"/>
    <w:rsid w:val="007B6408"/>
    <w:rsid w:val="007B6E73"/>
    <w:rsid w:val="007B74F9"/>
    <w:rsid w:val="007C0B37"/>
    <w:rsid w:val="007C0EB5"/>
    <w:rsid w:val="007C1447"/>
    <w:rsid w:val="007C19D1"/>
    <w:rsid w:val="007C1DCC"/>
    <w:rsid w:val="007C265A"/>
    <w:rsid w:val="007C27C4"/>
    <w:rsid w:val="007C2B39"/>
    <w:rsid w:val="007C3A5E"/>
    <w:rsid w:val="007C3E01"/>
    <w:rsid w:val="007C454C"/>
    <w:rsid w:val="007C4563"/>
    <w:rsid w:val="007C4F59"/>
    <w:rsid w:val="007C57BC"/>
    <w:rsid w:val="007C5C8A"/>
    <w:rsid w:val="007C60C3"/>
    <w:rsid w:val="007C6519"/>
    <w:rsid w:val="007C6FF1"/>
    <w:rsid w:val="007C7758"/>
    <w:rsid w:val="007C7772"/>
    <w:rsid w:val="007D0F8E"/>
    <w:rsid w:val="007D14FC"/>
    <w:rsid w:val="007D1926"/>
    <w:rsid w:val="007D1AF2"/>
    <w:rsid w:val="007D1CFF"/>
    <w:rsid w:val="007D24AB"/>
    <w:rsid w:val="007D31E1"/>
    <w:rsid w:val="007D3459"/>
    <w:rsid w:val="007D3EDC"/>
    <w:rsid w:val="007D40B9"/>
    <w:rsid w:val="007D5292"/>
    <w:rsid w:val="007D53FC"/>
    <w:rsid w:val="007D57F3"/>
    <w:rsid w:val="007D5820"/>
    <w:rsid w:val="007D5914"/>
    <w:rsid w:val="007D5A18"/>
    <w:rsid w:val="007D5C3B"/>
    <w:rsid w:val="007D626B"/>
    <w:rsid w:val="007D7017"/>
    <w:rsid w:val="007D7121"/>
    <w:rsid w:val="007E006F"/>
    <w:rsid w:val="007E043D"/>
    <w:rsid w:val="007E0942"/>
    <w:rsid w:val="007E0C5A"/>
    <w:rsid w:val="007E0E6A"/>
    <w:rsid w:val="007E0F11"/>
    <w:rsid w:val="007E18BE"/>
    <w:rsid w:val="007E1FEA"/>
    <w:rsid w:val="007E2486"/>
    <w:rsid w:val="007E2E34"/>
    <w:rsid w:val="007E30E8"/>
    <w:rsid w:val="007E3329"/>
    <w:rsid w:val="007E3A76"/>
    <w:rsid w:val="007E5D94"/>
    <w:rsid w:val="007E666C"/>
    <w:rsid w:val="007E66CF"/>
    <w:rsid w:val="007E6976"/>
    <w:rsid w:val="007E6A0D"/>
    <w:rsid w:val="007E7067"/>
    <w:rsid w:val="007E714E"/>
    <w:rsid w:val="007E746B"/>
    <w:rsid w:val="007F07E2"/>
    <w:rsid w:val="007F0994"/>
    <w:rsid w:val="007F0AFB"/>
    <w:rsid w:val="007F1B7B"/>
    <w:rsid w:val="007F1DC5"/>
    <w:rsid w:val="007F2194"/>
    <w:rsid w:val="007F30B9"/>
    <w:rsid w:val="007F354B"/>
    <w:rsid w:val="007F35FF"/>
    <w:rsid w:val="007F37C0"/>
    <w:rsid w:val="007F390F"/>
    <w:rsid w:val="007F39FC"/>
    <w:rsid w:val="007F46AF"/>
    <w:rsid w:val="007F4847"/>
    <w:rsid w:val="007F4AFA"/>
    <w:rsid w:val="007F4B0E"/>
    <w:rsid w:val="007F4B11"/>
    <w:rsid w:val="007F5654"/>
    <w:rsid w:val="007F5909"/>
    <w:rsid w:val="007F5ACA"/>
    <w:rsid w:val="007F7108"/>
    <w:rsid w:val="007F79BE"/>
    <w:rsid w:val="007F7A26"/>
    <w:rsid w:val="00800AC2"/>
    <w:rsid w:val="008010E4"/>
    <w:rsid w:val="008027DF"/>
    <w:rsid w:val="0080306A"/>
    <w:rsid w:val="008035DB"/>
    <w:rsid w:val="00803A8A"/>
    <w:rsid w:val="00803C17"/>
    <w:rsid w:val="008047D3"/>
    <w:rsid w:val="00804ACF"/>
    <w:rsid w:val="00804CE9"/>
    <w:rsid w:val="00804E95"/>
    <w:rsid w:val="00805536"/>
    <w:rsid w:val="00805968"/>
    <w:rsid w:val="00805BB8"/>
    <w:rsid w:val="008061D8"/>
    <w:rsid w:val="00806677"/>
    <w:rsid w:val="00807485"/>
    <w:rsid w:val="00807752"/>
    <w:rsid w:val="00807B71"/>
    <w:rsid w:val="00807D41"/>
    <w:rsid w:val="008106AD"/>
    <w:rsid w:val="0081082F"/>
    <w:rsid w:val="00810AAE"/>
    <w:rsid w:val="00810D47"/>
    <w:rsid w:val="00810E7C"/>
    <w:rsid w:val="008113E2"/>
    <w:rsid w:val="00811C61"/>
    <w:rsid w:val="00811CD3"/>
    <w:rsid w:val="00811DAB"/>
    <w:rsid w:val="008122DF"/>
    <w:rsid w:val="008127F7"/>
    <w:rsid w:val="0081280A"/>
    <w:rsid w:val="00812FB5"/>
    <w:rsid w:val="00814159"/>
    <w:rsid w:val="008141D2"/>
    <w:rsid w:val="00814604"/>
    <w:rsid w:val="008147E2"/>
    <w:rsid w:val="008152D1"/>
    <w:rsid w:val="008154D2"/>
    <w:rsid w:val="008158F8"/>
    <w:rsid w:val="00815FD7"/>
    <w:rsid w:val="00816724"/>
    <w:rsid w:val="008167A5"/>
    <w:rsid w:val="00816903"/>
    <w:rsid w:val="00816AD6"/>
    <w:rsid w:val="0081793E"/>
    <w:rsid w:val="008204D0"/>
    <w:rsid w:val="00820D63"/>
    <w:rsid w:val="00820EF7"/>
    <w:rsid w:val="00821A41"/>
    <w:rsid w:val="00821A6E"/>
    <w:rsid w:val="008226E4"/>
    <w:rsid w:val="00822A48"/>
    <w:rsid w:val="00822BA7"/>
    <w:rsid w:val="00822CE7"/>
    <w:rsid w:val="0082344F"/>
    <w:rsid w:val="00823712"/>
    <w:rsid w:val="00823BDD"/>
    <w:rsid w:val="00823D98"/>
    <w:rsid w:val="0082430A"/>
    <w:rsid w:val="00824755"/>
    <w:rsid w:val="00824F03"/>
    <w:rsid w:val="0082544B"/>
    <w:rsid w:val="00825B79"/>
    <w:rsid w:val="00825DB2"/>
    <w:rsid w:val="008261F9"/>
    <w:rsid w:val="00826DA8"/>
    <w:rsid w:val="00827133"/>
    <w:rsid w:val="00827582"/>
    <w:rsid w:val="00827951"/>
    <w:rsid w:val="008279A7"/>
    <w:rsid w:val="00827DE3"/>
    <w:rsid w:val="008304C4"/>
    <w:rsid w:val="0083076C"/>
    <w:rsid w:val="0083120C"/>
    <w:rsid w:val="008323E4"/>
    <w:rsid w:val="00832C90"/>
    <w:rsid w:val="00832EE7"/>
    <w:rsid w:val="00833839"/>
    <w:rsid w:val="0083394B"/>
    <w:rsid w:val="008342A1"/>
    <w:rsid w:val="008345F7"/>
    <w:rsid w:val="00834807"/>
    <w:rsid w:val="00835F4E"/>
    <w:rsid w:val="00835FA2"/>
    <w:rsid w:val="0083602A"/>
    <w:rsid w:val="008364C0"/>
    <w:rsid w:val="008379AF"/>
    <w:rsid w:val="0084025E"/>
    <w:rsid w:val="00840432"/>
    <w:rsid w:val="00840444"/>
    <w:rsid w:val="00840BA6"/>
    <w:rsid w:val="00841289"/>
    <w:rsid w:val="00841862"/>
    <w:rsid w:val="00841933"/>
    <w:rsid w:val="00841AAE"/>
    <w:rsid w:val="00841CDE"/>
    <w:rsid w:val="00841D3C"/>
    <w:rsid w:val="00841F9D"/>
    <w:rsid w:val="00843ABB"/>
    <w:rsid w:val="0084455C"/>
    <w:rsid w:val="008458B7"/>
    <w:rsid w:val="00845ABF"/>
    <w:rsid w:val="0084618A"/>
    <w:rsid w:val="008473DA"/>
    <w:rsid w:val="0084769B"/>
    <w:rsid w:val="00850720"/>
    <w:rsid w:val="00851A25"/>
    <w:rsid w:val="00851BBF"/>
    <w:rsid w:val="00851C28"/>
    <w:rsid w:val="00851E94"/>
    <w:rsid w:val="00852CE7"/>
    <w:rsid w:val="00852D6C"/>
    <w:rsid w:val="00853155"/>
    <w:rsid w:val="00853C3E"/>
    <w:rsid w:val="00853F9A"/>
    <w:rsid w:val="00854255"/>
    <w:rsid w:val="008545D5"/>
    <w:rsid w:val="00854BA5"/>
    <w:rsid w:val="00854D28"/>
    <w:rsid w:val="008556D4"/>
    <w:rsid w:val="00855B74"/>
    <w:rsid w:val="00855CF5"/>
    <w:rsid w:val="00855D84"/>
    <w:rsid w:val="00855ECF"/>
    <w:rsid w:val="0085606A"/>
    <w:rsid w:val="00856B5A"/>
    <w:rsid w:val="00857236"/>
    <w:rsid w:val="008573DF"/>
    <w:rsid w:val="008573F3"/>
    <w:rsid w:val="008576C2"/>
    <w:rsid w:val="00860367"/>
    <w:rsid w:val="00860CD2"/>
    <w:rsid w:val="00861122"/>
    <w:rsid w:val="00861193"/>
    <w:rsid w:val="0086179C"/>
    <w:rsid w:val="00861BC4"/>
    <w:rsid w:val="0086277E"/>
    <w:rsid w:val="0086278F"/>
    <w:rsid w:val="00862C89"/>
    <w:rsid w:val="008631CC"/>
    <w:rsid w:val="00863493"/>
    <w:rsid w:val="00863536"/>
    <w:rsid w:val="0086379A"/>
    <w:rsid w:val="008637C4"/>
    <w:rsid w:val="008638DB"/>
    <w:rsid w:val="00863C3E"/>
    <w:rsid w:val="00864257"/>
    <w:rsid w:val="00864285"/>
    <w:rsid w:val="008650CE"/>
    <w:rsid w:val="00866317"/>
    <w:rsid w:val="0086642F"/>
    <w:rsid w:val="00866E35"/>
    <w:rsid w:val="00867922"/>
    <w:rsid w:val="00867C42"/>
    <w:rsid w:val="00870929"/>
    <w:rsid w:val="008711DB"/>
    <w:rsid w:val="00871248"/>
    <w:rsid w:val="0087231C"/>
    <w:rsid w:val="008726C1"/>
    <w:rsid w:val="00872A74"/>
    <w:rsid w:val="00872C72"/>
    <w:rsid w:val="0087357E"/>
    <w:rsid w:val="0087360F"/>
    <w:rsid w:val="00873667"/>
    <w:rsid w:val="008739FA"/>
    <w:rsid w:val="008742FD"/>
    <w:rsid w:val="00875098"/>
    <w:rsid w:val="00875363"/>
    <w:rsid w:val="008755B0"/>
    <w:rsid w:val="008767FB"/>
    <w:rsid w:val="00876E73"/>
    <w:rsid w:val="0087740F"/>
    <w:rsid w:val="00877520"/>
    <w:rsid w:val="00877A9B"/>
    <w:rsid w:val="00877BA6"/>
    <w:rsid w:val="00877C4B"/>
    <w:rsid w:val="00881383"/>
    <w:rsid w:val="00881837"/>
    <w:rsid w:val="00881F98"/>
    <w:rsid w:val="0088241B"/>
    <w:rsid w:val="00882874"/>
    <w:rsid w:val="00882C44"/>
    <w:rsid w:val="00883374"/>
    <w:rsid w:val="00883BE0"/>
    <w:rsid w:val="00883DD5"/>
    <w:rsid w:val="00883E36"/>
    <w:rsid w:val="00884D76"/>
    <w:rsid w:val="00884FBC"/>
    <w:rsid w:val="008855C8"/>
    <w:rsid w:val="00885C45"/>
    <w:rsid w:val="00886739"/>
    <w:rsid w:val="008867CE"/>
    <w:rsid w:val="008909A4"/>
    <w:rsid w:val="0089190F"/>
    <w:rsid w:val="00891B75"/>
    <w:rsid w:val="008922CD"/>
    <w:rsid w:val="00892312"/>
    <w:rsid w:val="0089266F"/>
    <w:rsid w:val="00892C07"/>
    <w:rsid w:val="008934C3"/>
    <w:rsid w:val="00893FCA"/>
    <w:rsid w:val="00894A7D"/>
    <w:rsid w:val="008951BF"/>
    <w:rsid w:val="008954DC"/>
    <w:rsid w:val="00895965"/>
    <w:rsid w:val="00896083"/>
    <w:rsid w:val="00896884"/>
    <w:rsid w:val="0089717E"/>
    <w:rsid w:val="00897D5A"/>
    <w:rsid w:val="00897F7A"/>
    <w:rsid w:val="008A01D6"/>
    <w:rsid w:val="008A02E1"/>
    <w:rsid w:val="008A07D1"/>
    <w:rsid w:val="008A0880"/>
    <w:rsid w:val="008A0BF0"/>
    <w:rsid w:val="008A0E16"/>
    <w:rsid w:val="008A0E63"/>
    <w:rsid w:val="008A149A"/>
    <w:rsid w:val="008A2D7F"/>
    <w:rsid w:val="008A3AB6"/>
    <w:rsid w:val="008A3D33"/>
    <w:rsid w:val="008A401A"/>
    <w:rsid w:val="008A4646"/>
    <w:rsid w:val="008A5267"/>
    <w:rsid w:val="008A5803"/>
    <w:rsid w:val="008A6745"/>
    <w:rsid w:val="008A6D6F"/>
    <w:rsid w:val="008A6D99"/>
    <w:rsid w:val="008A6F31"/>
    <w:rsid w:val="008A7011"/>
    <w:rsid w:val="008A7017"/>
    <w:rsid w:val="008A7371"/>
    <w:rsid w:val="008A7961"/>
    <w:rsid w:val="008B0070"/>
    <w:rsid w:val="008B0418"/>
    <w:rsid w:val="008B0F3B"/>
    <w:rsid w:val="008B101C"/>
    <w:rsid w:val="008B104D"/>
    <w:rsid w:val="008B1098"/>
    <w:rsid w:val="008B1534"/>
    <w:rsid w:val="008B18E5"/>
    <w:rsid w:val="008B19AD"/>
    <w:rsid w:val="008B1DD7"/>
    <w:rsid w:val="008B1F88"/>
    <w:rsid w:val="008B32E2"/>
    <w:rsid w:val="008B42A6"/>
    <w:rsid w:val="008B4847"/>
    <w:rsid w:val="008B5562"/>
    <w:rsid w:val="008B556C"/>
    <w:rsid w:val="008B5C29"/>
    <w:rsid w:val="008B62BF"/>
    <w:rsid w:val="008B6527"/>
    <w:rsid w:val="008B7BC1"/>
    <w:rsid w:val="008C0425"/>
    <w:rsid w:val="008C134B"/>
    <w:rsid w:val="008C16C8"/>
    <w:rsid w:val="008C244B"/>
    <w:rsid w:val="008C2590"/>
    <w:rsid w:val="008C2662"/>
    <w:rsid w:val="008C2D50"/>
    <w:rsid w:val="008C3064"/>
    <w:rsid w:val="008C3D93"/>
    <w:rsid w:val="008C3E5F"/>
    <w:rsid w:val="008C45E9"/>
    <w:rsid w:val="008C4AC8"/>
    <w:rsid w:val="008C4BF8"/>
    <w:rsid w:val="008C537B"/>
    <w:rsid w:val="008C58F2"/>
    <w:rsid w:val="008C5A41"/>
    <w:rsid w:val="008C5DCB"/>
    <w:rsid w:val="008C5EBB"/>
    <w:rsid w:val="008C62FE"/>
    <w:rsid w:val="008C6DB7"/>
    <w:rsid w:val="008C74FD"/>
    <w:rsid w:val="008C7F99"/>
    <w:rsid w:val="008D00B6"/>
    <w:rsid w:val="008D0B3F"/>
    <w:rsid w:val="008D1226"/>
    <w:rsid w:val="008D1B07"/>
    <w:rsid w:val="008D1D22"/>
    <w:rsid w:val="008D1D51"/>
    <w:rsid w:val="008D2CED"/>
    <w:rsid w:val="008D2FB4"/>
    <w:rsid w:val="008D3328"/>
    <w:rsid w:val="008D345E"/>
    <w:rsid w:val="008D3758"/>
    <w:rsid w:val="008D3C31"/>
    <w:rsid w:val="008D3C5D"/>
    <w:rsid w:val="008D4E3F"/>
    <w:rsid w:val="008D5852"/>
    <w:rsid w:val="008D5DEC"/>
    <w:rsid w:val="008D5E98"/>
    <w:rsid w:val="008D5F62"/>
    <w:rsid w:val="008D63B6"/>
    <w:rsid w:val="008D739A"/>
    <w:rsid w:val="008D77AF"/>
    <w:rsid w:val="008D7859"/>
    <w:rsid w:val="008E10FA"/>
    <w:rsid w:val="008E1250"/>
    <w:rsid w:val="008E1710"/>
    <w:rsid w:val="008E1B1A"/>
    <w:rsid w:val="008E1DED"/>
    <w:rsid w:val="008E2008"/>
    <w:rsid w:val="008E22FC"/>
    <w:rsid w:val="008E2F8C"/>
    <w:rsid w:val="008E38EB"/>
    <w:rsid w:val="008E49F0"/>
    <w:rsid w:val="008E4C22"/>
    <w:rsid w:val="008E4EF9"/>
    <w:rsid w:val="008E5513"/>
    <w:rsid w:val="008E5A4F"/>
    <w:rsid w:val="008E5E58"/>
    <w:rsid w:val="008E5E7E"/>
    <w:rsid w:val="008E6DFD"/>
    <w:rsid w:val="008E75E7"/>
    <w:rsid w:val="008F07F8"/>
    <w:rsid w:val="008F099C"/>
    <w:rsid w:val="008F0D86"/>
    <w:rsid w:val="008F0D97"/>
    <w:rsid w:val="008F0F32"/>
    <w:rsid w:val="008F12F5"/>
    <w:rsid w:val="008F149B"/>
    <w:rsid w:val="008F1AA3"/>
    <w:rsid w:val="008F2687"/>
    <w:rsid w:val="008F3648"/>
    <w:rsid w:val="008F53AC"/>
    <w:rsid w:val="008F5446"/>
    <w:rsid w:val="008F5E5B"/>
    <w:rsid w:val="008F646C"/>
    <w:rsid w:val="008F6572"/>
    <w:rsid w:val="008F65B7"/>
    <w:rsid w:val="008F7557"/>
    <w:rsid w:val="008F7720"/>
    <w:rsid w:val="0090157F"/>
    <w:rsid w:val="009015A4"/>
    <w:rsid w:val="00901955"/>
    <w:rsid w:val="00901F7B"/>
    <w:rsid w:val="009021F3"/>
    <w:rsid w:val="009023A2"/>
    <w:rsid w:val="00902711"/>
    <w:rsid w:val="00902864"/>
    <w:rsid w:val="0090294B"/>
    <w:rsid w:val="00902E77"/>
    <w:rsid w:val="0090358B"/>
    <w:rsid w:val="00903DB7"/>
    <w:rsid w:val="00904314"/>
    <w:rsid w:val="0090509D"/>
    <w:rsid w:val="00906B19"/>
    <w:rsid w:val="00906E92"/>
    <w:rsid w:val="009078B2"/>
    <w:rsid w:val="00907B0A"/>
    <w:rsid w:val="00910ACF"/>
    <w:rsid w:val="0091106C"/>
    <w:rsid w:val="009116B7"/>
    <w:rsid w:val="00911FC3"/>
    <w:rsid w:val="009120C6"/>
    <w:rsid w:val="0091232A"/>
    <w:rsid w:val="00912599"/>
    <w:rsid w:val="00912E14"/>
    <w:rsid w:val="00912E9F"/>
    <w:rsid w:val="0091318D"/>
    <w:rsid w:val="009131E3"/>
    <w:rsid w:val="00913C18"/>
    <w:rsid w:val="009149B5"/>
    <w:rsid w:val="00914B1A"/>
    <w:rsid w:val="00914EE7"/>
    <w:rsid w:val="009150D8"/>
    <w:rsid w:val="00915CFE"/>
    <w:rsid w:val="009162C5"/>
    <w:rsid w:val="0091690F"/>
    <w:rsid w:val="0091698D"/>
    <w:rsid w:val="00916ABD"/>
    <w:rsid w:val="00916D13"/>
    <w:rsid w:val="00916F94"/>
    <w:rsid w:val="0091728F"/>
    <w:rsid w:val="009177D2"/>
    <w:rsid w:val="00917885"/>
    <w:rsid w:val="009179FF"/>
    <w:rsid w:val="00917DB9"/>
    <w:rsid w:val="00920363"/>
    <w:rsid w:val="0092074C"/>
    <w:rsid w:val="009208FC"/>
    <w:rsid w:val="00920BA8"/>
    <w:rsid w:val="00920C74"/>
    <w:rsid w:val="0092128C"/>
    <w:rsid w:val="009214EF"/>
    <w:rsid w:val="0092197B"/>
    <w:rsid w:val="009221F9"/>
    <w:rsid w:val="00922696"/>
    <w:rsid w:val="00922E9D"/>
    <w:rsid w:val="00923150"/>
    <w:rsid w:val="0092386C"/>
    <w:rsid w:val="00923A79"/>
    <w:rsid w:val="00923F59"/>
    <w:rsid w:val="009247B2"/>
    <w:rsid w:val="00924819"/>
    <w:rsid w:val="009248C7"/>
    <w:rsid w:val="00924AE4"/>
    <w:rsid w:val="00924B50"/>
    <w:rsid w:val="00924F2A"/>
    <w:rsid w:val="009259CA"/>
    <w:rsid w:val="00925B6F"/>
    <w:rsid w:val="00925EBA"/>
    <w:rsid w:val="00925F19"/>
    <w:rsid w:val="00926383"/>
    <w:rsid w:val="009266E5"/>
    <w:rsid w:val="009267B0"/>
    <w:rsid w:val="00926FA8"/>
    <w:rsid w:val="0092707A"/>
    <w:rsid w:val="0092711A"/>
    <w:rsid w:val="0092711C"/>
    <w:rsid w:val="009274D9"/>
    <w:rsid w:val="00927B7F"/>
    <w:rsid w:val="00927EC9"/>
    <w:rsid w:val="00927FCC"/>
    <w:rsid w:val="00930194"/>
    <w:rsid w:val="00930EAC"/>
    <w:rsid w:val="0093195F"/>
    <w:rsid w:val="0093209B"/>
    <w:rsid w:val="0093276E"/>
    <w:rsid w:val="00932A78"/>
    <w:rsid w:val="009331A7"/>
    <w:rsid w:val="009335C3"/>
    <w:rsid w:val="009336D4"/>
    <w:rsid w:val="009337D9"/>
    <w:rsid w:val="00933BFB"/>
    <w:rsid w:val="009344A3"/>
    <w:rsid w:val="009347FD"/>
    <w:rsid w:val="00934839"/>
    <w:rsid w:val="00934A45"/>
    <w:rsid w:val="00935B14"/>
    <w:rsid w:val="00935B5D"/>
    <w:rsid w:val="00935BB4"/>
    <w:rsid w:val="00936317"/>
    <w:rsid w:val="00936472"/>
    <w:rsid w:val="009367FB"/>
    <w:rsid w:val="00936BD2"/>
    <w:rsid w:val="009371FF"/>
    <w:rsid w:val="00937629"/>
    <w:rsid w:val="00940165"/>
    <w:rsid w:val="009402E7"/>
    <w:rsid w:val="009402F7"/>
    <w:rsid w:val="00940565"/>
    <w:rsid w:val="009405C5"/>
    <w:rsid w:val="00940F1A"/>
    <w:rsid w:val="00941362"/>
    <w:rsid w:val="0094160F"/>
    <w:rsid w:val="00941B3A"/>
    <w:rsid w:val="00941CFA"/>
    <w:rsid w:val="00941F6F"/>
    <w:rsid w:val="0094284A"/>
    <w:rsid w:val="00942A97"/>
    <w:rsid w:val="00943066"/>
    <w:rsid w:val="009431F5"/>
    <w:rsid w:val="00943596"/>
    <w:rsid w:val="00943938"/>
    <w:rsid w:val="009440B8"/>
    <w:rsid w:val="009440EB"/>
    <w:rsid w:val="009440F3"/>
    <w:rsid w:val="00944BBA"/>
    <w:rsid w:val="00944C36"/>
    <w:rsid w:val="0094601D"/>
    <w:rsid w:val="0094631D"/>
    <w:rsid w:val="00947200"/>
    <w:rsid w:val="009472AD"/>
    <w:rsid w:val="009472CA"/>
    <w:rsid w:val="00947667"/>
    <w:rsid w:val="00947EF2"/>
    <w:rsid w:val="00947F9C"/>
    <w:rsid w:val="00950709"/>
    <w:rsid w:val="0095106D"/>
    <w:rsid w:val="009519C1"/>
    <w:rsid w:val="0095234D"/>
    <w:rsid w:val="009524E6"/>
    <w:rsid w:val="0095273E"/>
    <w:rsid w:val="00952F63"/>
    <w:rsid w:val="00952FF2"/>
    <w:rsid w:val="009530FB"/>
    <w:rsid w:val="00953555"/>
    <w:rsid w:val="0095421C"/>
    <w:rsid w:val="00954268"/>
    <w:rsid w:val="00954880"/>
    <w:rsid w:val="00954AD2"/>
    <w:rsid w:val="00955208"/>
    <w:rsid w:val="00955499"/>
    <w:rsid w:val="009557D0"/>
    <w:rsid w:val="0095598F"/>
    <w:rsid w:val="009563FB"/>
    <w:rsid w:val="00956ED1"/>
    <w:rsid w:val="009570C4"/>
    <w:rsid w:val="009572B3"/>
    <w:rsid w:val="009575F2"/>
    <w:rsid w:val="00957F60"/>
    <w:rsid w:val="00957FE1"/>
    <w:rsid w:val="00960638"/>
    <w:rsid w:val="00961CF6"/>
    <w:rsid w:val="00961FA2"/>
    <w:rsid w:val="0096212B"/>
    <w:rsid w:val="0096303B"/>
    <w:rsid w:val="009632B7"/>
    <w:rsid w:val="0096342E"/>
    <w:rsid w:val="00963553"/>
    <w:rsid w:val="00963647"/>
    <w:rsid w:val="00964508"/>
    <w:rsid w:val="009646A5"/>
    <w:rsid w:val="00964724"/>
    <w:rsid w:val="00964A75"/>
    <w:rsid w:val="00964B72"/>
    <w:rsid w:val="00964E2A"/>
    <w:rsid w:val="0096518B"/>
    <w:rsid w:val="00965B15"/>
    <w:rsid w:val="0096612C"/>
    <w:rsid w:val="0096629F"/>
    <w:rsid w:val="009666AD"/>
    <w:rsid w:val="00966821"/>
    <w:rsid w:val="0096690E"/>
    <w:rsid w:val="00966A5C"/>
    <w:rsid w:val="00967337"/>
    <w:rsid w:val="00967435"/>
    <w:rsid w:val="00967931"/>
    <w:rsid w:val="00967BCF"/>
    <w:rsid w:val="00967CCD"/>
    <w:rsid w:val="00967F8F"/>
    <w:rsid w:val="0097060B"/>
    <w:rsid w:val="0097102D"/>
    <w:rsid w:val="009718BE"/>
    <w:rsid w:val="00971C4F"/>
    <w:rsid w:val="00972ACA"/>
    <w:rsid w:val="00972C72"/>
    <w:rsid w:val="00972CC5"/>
    <w:rsid w:val="00972E92"/>
    <w:rsid w:val="009733C2"/>
    <w:rsid w:val="00973E9D"/>
    <w:rsid w:val="00974B39"/>
    <w:rsid w:val="00975240"/>
    <w:rsid w:val="0097524E"/>
    <w:rsid w:val="0097531C"/>
    <w:rsid w:val="00975805"/>
    <w:rsid w:val="00975D28"/>
    <w:rsid w:val="009769F2"/>
    <w:rsid w:val="00976B49"/>
    <w:rsid w:val="00976C1E"/>
    <w:rsid w:val="009802AA"/>
    <w:rsid w:val="00980A12"/>
    <w:rsid w:val="00980EE1"/>
    <w:rsid w:val="0098212F"/>
    <w:rsid w:val="00982C8D"/>
    <w:rsid w:val="00982E95"/>
    <w:rsid w:val="00983712"/>
    <w:rsid w:val="009844D6"/>
    <w:rsid w:val="0098461B"/>
    <w:rsid w:val="0098487D"/>
    <w:rsid w:val="009848F8"/>
    <w:rsid w:val="00984F2F"/>
    <w:rsid w:val="0098536E"/>
    <w:rsid w:val="009858EC"/>
    <w:rsid w:val="00986034"/>
    <w:rsid w:val="00986668"/>
    <w:rsid w:val="00986672"/>
    <w:rsid w:val="009875BE"/>
    <w:rsid w:val="00987A40"/>
    <w:rsid w:val="00987D38"/>
    <w:rsid w:val="00990E76"/>
    <w:rsid w:val="00990EEB"/>
    <w:rsid w:val="009913C0"/>
    <w:rsid w:val="0099186F"/>
    <w:rsid w:val="00991A39"/>
    <w:rsid w:val="00991B10"/>
    <w:rsid w:val="0099233F"/>
    <w:rsid w:val="009925A9"/>
    <w:rsid w:val="00992C05"/>
    <w:rsid w:val="00993634"/>
    <w:rsid w:val="009938DB"/>
    <w:rsid w:val="00993B1B"/>
    <w:rsid w:val="00994408"/>
    <w:rsid w:val="009945A7"/>
    <w:rsid w:val="009945EB"/>
    <w:rsid w:val="00994833"/>
    <w:rsid w:val="0099485A"/>
    <w:rsid w:val="00994996"/>
    <w:rsid w:val="00994CFF"/>
    <w:rsid w:val="00994DE5"/>
    <w:rsid w:val="00994EAA"/>
    <w:rsid w:val="00995047"/>
    <w:rsid w:val="00996570"/>
    <w:rsid w:val="00996ED9"/>
    <w:rsid w:val="0099735E"/>
    <w:rsid w:val="009A06CF"/>
    <w:rsid w:val="009A081A"/>
    <w:rsid w:val="009A0BF8"/>
    <w:rsid w:val="009A1A20"/>
    <w:rsid w:val="009A1AE9"/>
    <w:rsid w:val="009A1C6A"/>
    <w:rsid w:val="009A1CC8"/>
    <w:rsid w:val="009A20BE"/>
    <w:rsid w:val="009A2A95"/>
    <w:rsid w:val="009A3943"/>
    <w:rsid w:val="009A3DED"/>
    <w:rsid w:val="009A4174"/>
    <w:rsid w:val="009A46BD"/>
    <w:rsid w:val="009A4AF3"/>
    <w:rsid w:val="009A4E23"/>
    <w:rsid w:val="009A501F"/>
    <w:rsid w:val="009A5DC5"/>
    <w:rsid w:val="009A5FDA"/>
    <w:rsid w:val="009A65A3"/>
    <w:rsid w:val="009A6C18"/>
    <w:rsid w:val="009A6D69"/>
    <w:rsid w:val="009A6EFB"/>
    <w:rsid w:val="009B06A0"/>
    <w:rsid w:val="009B12C5"/>
    <w:rsid w:val="009B13E6"/>
    <w:rsid w:val="009B161A"/>
    <w:rsid w:val="009B1812"/>
    <w:rsid w:val="009B29AF"/>
    <w:rsid w:val="009B2BB9"/>
    <w:rsid w:val="009B36C5"/>
    <w:rsid w:val="009B3989"/>
    <w:rsid w:val="009B3D3D"/>
    <w:rsid w:val="009B3F41"/>
    <w:rsid w:val="009B41A7"/>
    <w:rsid w:val="009B437A"/>
    <w:rsid w:val="009B46BC"/>
    <w:rsid w:val="009B4798"/>
    <w:rsid w:val="009B4AAF"/>
    <w:rsid w:val="009B4ADB"/>
    <w:rsid w:val="009B4E78"/>
    <w:rsid w:val="009B50C8"/>
    <w:rsid w:val="009B5654"/>
    <w:rsid w:val="009B5C6E"/>
    <w:rsid w:val="009B6194"/>
    <w:rsid w:val="009B62EB"/>
    <w:rsid w:val="009B649A"/>
    <w:rsid w:val="009B6513"/>
    <w:rsid w:val="009C02EE"/>
    <w:rsid w:val="009C03F2"/>
    <w:rsid w:val="009C0406"/>
    <w:rsid w:val="009C0962"/>
    <w:rsid w:val="009C0E00"/>
    <w:rsid w:val="009C1663"/>
    <w:rsid w:val="009C26EC"/>
    <w:rsid w:val="009C2829"/>
    <w:rsid w:val="009C29B9"/>
    <w:rsid w:val="009C3179"/>
    <w:rsid w:val="009C3E66"/>
    <w:rsid w:val="009C3FA6"/>
    <w:rsid w:val="009C4402"/>
    <w:rsid w:val="009C44D6"/>
    <w:rsid w:val="009C4C31"/>
    <w:rsid w:val="009C5597"/>
    <w:rsid w:val="009C594E"/>
    <w:rsid w:val="009C5A54"/>
    <w:rsid w:val="009C5AE3"/>
    <w:rsid w:val="009C5C60"/>
    <w:rsid w:val="009C71DF"/>
    <w:rsid w:val="009D00D6"/>
    <w:rsid w:val="009D0140"/>
    <w:rsid w:val="009D0B37"/>
    <w:rsid w:val="009D0E0B"/>
    <w:rsid w:val="009D18F0"/>
    <w:rsid w:val="009D3DAE"/>
    <w:rsid w:val="009D3F62"/>
    <w:rsid w:val="009D4303"/>
    <w:rsid w:val="009D44BE"/>
    <w:rsid w:val="009D48ED"/>
    <w:rsid w:val="009D4DFE"/>
    <w:rsid w:val="009D53BF"/>
    <w:rsid w:val="009D56EE"/>
    <w:rsid w:val="009D5BD5"/>
    <w:rsid w:val="009D5C4D"/>
    <w:rsid w:val="009D5F31"/>
    <w:rsid w:val="009D6C1B"/>
    <w:rsid w:val="009D71C8"/>
    <w:rsid w:val="009D7E94"/>
    <w:rsid w:val="009E000E"/>
    <w:rsid w:val="009E172D"/>
    <w:rsid w:val="009E1CFE"/>
    <w:rsid w:val="009E2036"/>
    <w:rsid w:val="009E23CD"/>
    <w:rsid w:val="009E2438"/>
    <w:rsid w:val="009E25B8"/>
    <w:rsid w:val="009E2E46"/>
    <w:rsid w:val="009E31FF"/>
    <w:rsid w:val="009E375E"/>
    <w:rsid w:val="009E3B0E"/>
    <w:rsid w:val="009E3D41"/>
    <w:rsid w:val="009E4510"/>
    <w:rsid w:val="009E602D"/>
    <w:rsid w:val="009E604D"/>
    <w:rsid w:val="009E6DEC"/>
    <w:rsid w:val="009E7612"/>
    <w:rsid w:val="009E7B15"/>
    <w:rsid w:val="009E7C99"/>
    <w:rsid w:val="009E7CA1"/>
    <w:rsid w:val="009F0C84"/>
    <w:rsid w:val="009F0E59"/>
    <w:rsid w:val="009F143C"/>
    <w:rsid w:val="009F16B2"/>
    <w:rsid w:val="009F1BD3"/>
    <w:rsid w:val="009F1ED7"/>
    <w:rsid w:val="009F234B"/>
    <w:rsid w:val="009F243C"/>
    <w:rsid w:val="009F2622"/>
    <w:rsid w:val="009F2AF1"/>
    <w:rsid w:val="009F2B16"/>
    <w:rsid w:val="009F3AFE"/>
    <w:rsid w:val="009F3C67"/>
    <w:rsid w:val="009F416E"/>
    <w:rsid w:val="009F450B"/>
    <w:rsid w:val="009F4594"/>
    <w:rsid w:val="009F4804"/>
    <w:rsid w:val="009F4BF9"/>
    <w:rsid w:val="009F4DB2"/>
    <w:rsid w:val="009F5DAD"/>
    <w:rsid w:val="009F60FE"/>
    <w:rsid w:val="009F7314"/>
    <w:rsid w:val="009F73CF"/>
    <w:rsid w:val="009F769D"/>
    <w:rsid w:val="00A010C2"/>
    <w:rsid w:val="00A013E1"/>
    <w:rsid w:val="00A01853"/>
    <w:rsid w:val="00A021B0"/>
    <w:rsid w:val="00A0295F"/>
    <w:rsid w:val="00A030AE"/>
    <w:rsid w:val="00A0320A"/>
    <w:rsid w:val="00A04676"/>
    <w:rsid w:val="00A04842"/>
    <w:rsid w:val="00A055E1"/>
    <w:rsid w:val="00A06026"/>
    <w:rsid w:val="00A063AE"/>
    <w:rsid w:val="00A06535"/>
    <w:rsid w:val="00A07241"/>
    <w:rsid w:val="00A07B06"/>
    <w:rsid w:val="00A07FA0"/>
    <w:rsid w:val="00A07FD1"/>
    <w:rsid w:val="00A1013F"/>
    <w:rsid w:val="00A104E7"/>
    <w:rsid w:val="00A10683"/>
    <w:rsid w:val="00A10FD1"/>
    <w:rsid w:val="00A11465"/>
    <w:rsid w:val="00A118F5"/>
    <w:rsid w:val="00A11F7D"/>
    <w:rsid w:val="00A12C2E"/>
    <w:rsid w:val="00A12C5A"/>
    <w:rsid w:val="00A12EA6"/>
    <w:rsid w:val="00A135A9"/>
    <w:rsid w:val="00A137BC"/>
    <w:rsid w:val="00A13D18"/>
    <w:rsid w:val="00A13E22"/>
    <w:rsid w:val="00A1432F"/>
    <w:rsid w:val="00A143B5"/>
    <w:rsid w:val="00A1457E"/>
    <w:rsid w:val="00A14A23"/>
    <w:rsid w:val="00A14ED6"/>
    <w:rsid w:val="00A150B2"/>
    <w:rsid w:val="00A152F5"/>
    <w:rsid w:val="00A16B8B"/>
    <w:rsid w:val="00A172E7"/>
    <w:rsid w:val="00A174FF"/>
    <w:rsid w:val="00A177CE"/>
    <w:rsid w:val="00A1782B"/>
    <w:rsid w:val="00A17836"/>
    <w:rsid w:val="00A17C2D"/>
    <w:rsid w:val="00A17D6C"/>
    <w:rsid w:val="00A2003E"/>
    <w:rsid w:val="00A2049F"/>
    <w:rsid w:val="00A204F3"/>
    <w:rsid w:val="00A205D5"/>
    <w:rsid w:val="00A20A42"/>
    <w:rsid w:val="00A20BE3"/>
    <w:rsid w:val="00A2136D"/>
    <w:rsid w:val="00A2164D"/>
    <w:rsid w:val="00A21992"/>
    <w:rsid w:val="00A22B86"/>
    <w:rsid w:val="00A231B3"/>
    <w:rsid w:val="00A235BE"/>
    <w:rsid w:val="00A235C6"/>
    <w:rsid w:val="00A23B67"/>
    <w:rsid w:val="00A23C32"/>
    <w:rsid w:val="00A23D8F"/>
    <w:rsid w:val="00A24036"/>
    <w:rsid w:val="00A2489A"/>
    <w:rsid w:val="00A24A85"/>
    <w:rsid w:val="00A25B47"/>
    <w:rsid w:val="00A25C7D"/>
    <w:rsid w:val="00A25D48"/>
    <w:rsid w:val="00A261BA"/>
    <w:rsid w:val="00A2623B"/>
    <w:rsid w:val="00A2634B"/>
    <w:rsid w:val="00A264DF"/>
    <w:rsid w:val="00A26836"/>
    <w:rsid w:val="00A268B4"/>
    <w:rsid w:val="00A26B61"/>
    <w:rsid w:val="00A26C02"/>
    <w:rsid w:val="00A26D35"/>
    <w:rsid w:val="00A27359"/>
    <w:rsid w:val="00A275D9"/>
    <w:rsid w:val="00A3041D"/>
    <w:rsid w:val="00A30FBA"/>
    <w:rsid w:val="00A31157"/>
    <w:rsid w:val="00A31F06"/>
    <w:rsid w:val="00A31FA6"/>
    <w:rsid w:val="00A32ADF"/>
    <w:rsid w:val="00A32FB8"/>
    <w:rsid w:val="00A3314C"/>
    <w:rsid w:val="00A333BE"/>
    <w:rsid w:val="00A335FB"/>
    <w:rsid w:val="00A339EE"/>
    <w:rsid w:val="00A33D07"/>
    <w:rsid w:val="00A350D5"/>
    <w:rsid w:val="00A35D22"/>
    <w:rsid w:val="00A3602B"/>
    <w:rsid w:val="00A36B75"/>
    <w:rsid w:val="00A370AB"/>
    <w:rsid w:val="00A372D4"/>
    <w:rsid w:val="00A375C5"/>
    <w:rsid w:val="00A3779A"/>
    <w:rsid w:val="00A37DC5"/>
    <w:rsid w:val="00A404B4"/>
    <w:rsid w:val="00A409A1"/>
    <w:rsid w:val="00A40E70"/>
    <w:rsid w:val="00A41B2E"/>
    <w:rsid w:val="00A41CCA"/>
    <w:rsid w:val="00A41F44"/>
    <w:rsid w:val="00A42015"/>
    <w:rsid w:val="00A42155"/>
    <w:rsid w:val="00A4216E"/>
    <w:rsid w:val="00A42757"/>
    <w:rsid w:val="00A42A38"/>
    <w:rsid w:val="00A42EC6"/>
    <w:rsid w:val="00A43601"/>
    <w:rsid w:val="00A43783"/>
    <w:rsid w:val="00A438E8"/>
    <w:rsid w:val="00A43C64"/>
    <w:rsid w:val="00A43D55"/>
    <w:rsid w:val="00A441C6"/>
    <w:rsid w:val="00A448B9"/>
    <w:rsid w:val="00A44B29"/>
    <w:rsid w:val="00A44D2D"/>
    <w:rsid w:val="00A44ED4"/>
    <w:rsid w:val="00A4524B"/>
    <w:rsid w:val="00A45281"/>
    <w:rsid w:val="00A45D87"/>
    <w:rsid w:val="00A46015"/>
    <w:rsid w:val="00A46A95"/>
    <w:rsid w:val="00A46EDC"/>
    <w:rsid w:val="00A46F18"/>
    <w:rsid w:val="00A46F40"/>
    <w:rsid w:val="00A47242"/>
    <w:rsid w:val="00A472C2"/>
    <w:rsid w:val="00A472FD"/>
    <w:rsid w:val="00A478A6"/>
    <w:rsid w:val="00A479C6"/>
    <w:rsid w:val="00A47DCB"/>
    <w:rsid w:val="00A47F57"/>
    <w:rsid w:val="00A5060F"/>
    <w:rsid w:val="00A52A73"/>
    <w:rsid w:val="00A53065"/>
    <w:rsid w:val="00A532B8"/>
    <w:rsid w:val="00A536C1"/>
    <w:rsid w:val="00A54138"/>
    <w:rsid w:val="00A54FBC"/>
    <w:rsid w:val="00A551B4"/>
    <w:rsid w:val="00A555D4"/>
    <w:rsid w:val="00A562FE"/>
    <w:rsid w:val="00A5643F"/>
    <w:rsid w:val="00A56696"/>
    <w:rsid w:val="00A570AB"/>
    <w:rsid w:val="00A57101"/>
    <w:rsid w:val="00A575A2"/>
    <w:rsid w:val="00A57A99"/>
    <w:rsid w:val="00A60216"/>
    <w:rsid w:val="00A605CB"/>
    <w:rsid w:val="00A6077F"/>
    <w:rsid w:val="00A60AA7"/>
    <w:rsid w:val="00A60FF3"/>
    <w:rsid w:val="00A612D1"/>
    <w:rsid w:val="00A618FC"/>
    <w:rsid w:val="00A6230A"/>
    <w:rsid w:val="00A62376"/>
    <w:rsid w:val="00A62C46"/>
    <w:rsid w:val="00A636CC"/>
    <w:rsid w:val="00A639E7"/>
    <w:rsid w:val="00A6419A"/>
    <w:rsid w:val="00A64D58"/>
    <w:rsid w:val="00A651ED"/>
    <w:rsid w:val="00A6537B"/>
    <w:rsid w:val="00A6555B"/>
    <w:rsid w:val="00A65648"/>
    <w:rsid w:val="00A65D1D"/>
    <w:rsid w:val="00A66098"/>
    <w:rsid w:val="00A66115"/>
    <w:rsid w:val="00A66606"/>
    <w:rsid w:val="00A66B22"/>
    <w:rsid w:val="00A66B77"/>
    <w:rsid w:val="00A66C24"/>
    <w:rsid w:val="00A66EEB"/>
    <w:rsid w:val="00A670FE"/>
    <w:rsid w:val="00A6731D"/>
    <w:rsid w:val="00A673C2"/>
    <w:rsid w:val="00A67C6D"/>
    <w:rsid w:val="00A70038"/>
    <w:rsid w:val="00A700B2"/>
    <w:rsid w:val="00A702BF"/>
    <w:rsid w:val="00A7081E"/>
    <w:rsid w:val="00A70D89"/>
    <w:rsid w:val="00A712B0"/>
    <w:rsid w:val="00A716E7"/>
    <w:rsid w:val="00A71F36"/>
    <w:rsid w:val="00A72264"/>
    <w:rsid w:val="00A7316C"/>
    <w:rsid w:val="00A731ED"/>
    <w:rsid w:val="00A73A65"/>
    <w:rsid w:val="00A73DA5"/>
    <w:rsid w:val="00A74266"/>
    <w:rsid w:val="00A746CB"/>
    <w:rsid w:val="00A74A57"/>
    <w:rsid w:val="00A74A99"/>
    <w:rsid w:val="00A74C1D"/>
    <w:rsid w:val="00A74D87"/>
    <w:rsid w:val="00A75001"/>
    <w:rsid w:val="00A75408"/>
    <w:rsid w:val="00A75532"/>
    <w:rsid w:val="00A7679B"/>
    <w:rsid w:val="00A767C9"/>
    <w:rsid w:val="00A76B6A"/>
    <w:rsid w:val="00A76FFE"/>
    <w:rsid w:val="00A7745F"/>
    <w:rsid w:val="00A77954"/>
    <w:rsid w:val="00A7799E"/>
    <w:rsid w:val="00A77E28"/>
    <w:rsid w:val="00A80284"/>
    <w:rsid w:val="00A8062D"/>
    <w:rsid w:val="00A80D8B"/>
    <w:rsid w:val="00A8106B"/>
    <w:rsid w:val="00A816BE"/>
    <w:rsid w:val="00A81BCC"/>
    <w:rsid w:val="00A81BFC"/>
    <w:rsid w:val="00A820E4"/>
    <w:rsid w:val="00A83358"/>
    <w:rsid w:val="00A8375E"/>
    <w:rsid w:val="00A83914"/>
    <w:rsid w:val="00A83F2B"/>
    <w:rsid w:val="00A84BAE"/>
    <w:rsid w:val="00A85865"/>
    <w:rsid w:val="00A85FE4"/>
    <w:rsid w:val="00A86A89"/>
    <w:rsid w:val="00A8711A"/>
    <w:rsid w:val="00A879F6"/>
    <w:rsid w:val="00A87A9F"/>
    <w:rsid w:val="00A87EF0"/>
    <w:rsid w:val="00A90383"/>
    <w:rsid w:val="00A90AE3"/>
    <w:rsid w:val="00A90F6C"/>
    <w:rsid w:val="00A911C9"/>
    <w:rsid w:val="00A91BE7"/>
    <w:rsid w:val="00A925A0"/>
    <w:rsid w:val="00A925BA"/>
    <w:rsid w:val="00A92B1E"/>
    <w:rsid w:val="00A93310"/>
    <w:rsid w:val="00A9459B"/>
    <w:rsid w:val="00A945BD"/>
    <w:rsid w:val="00A94609"/>
    <w:rsid w:val="00A94BDB"/>
    <w:rsid w:val="00A95B8D"/>
    <w:rsid w:val="00A95F8A"/>
    <w:rsid w:val="00A96295"/>
    <w:rsid w:val="00A96DB4"/>
    <w:rsid w:val="00A96ED5"/>
    <w:rsid w:val="00A971F8"/>
    <w:rsid w:val="00A97760"/>
    <w:rsid w:val="00A97BA4"/>
    <w:rsid w:val="00A97BC6"/>
    <w:rsid w:val="00A97BF4"/>
    <w:rsid w:val="00A97FBA"/>
    <w:rsid w:val="00AA0070"/>
    <w:rsid w:val="00AA0C83"/>
    <w:rsid w:val="00AA1355"/>
    <w:rsid w:val="00AA1AFB"/>
    <w:rsid w:val="00AA1E7E"/>
    <w:rsid w:val="00AA23D5"/>
    <w:rsid w:val="00AA3063"/>
    <w:rsid w:val="00AA3454"/>
    <w:rsid w:val="00AA374B"/>
    <w:rsid w:val="00AA3F57"/>
    <w:rsid w:val="00AA3F60"/>
    <w:rsid w:val="00AA3FAD"/>
    <w:rsid w:val="00AA5166"/>
    <w:rsid w:val="00AA51D0"/>
    <w:rsid w:val="00AA5346"/>
    <w:rsid w:val="00AA581C"/>
    <w:rsid w:val="00AA58F3"/>
    <w:rsid w:val="00AA5AA6"/>
    <w:rsid w:val="00AA6489"/>
    <w:rsid w:val="00AA648C"/>
    <w:rsid w:val="00AA67F8"/>
    <w:rsid w:val="00AA6980"/>
    <w:rsid w:val="00AA787C"/>
    <w:rsid w:val="00AB025B"/>
    <w:rsid w:val="00AB02F7"/>
    <w:rsid w:val="00AB0C54"/>
    <w:rsid w:val="00AB0E69"/>
    <w:rsid w:val="00AB1429"/>
    <w:rsid w:val="00AB14CF"/>
    <w:rsid w:val="00AB1601"/>
    <w:rsid w:val="00AB186B"/>
    <w:rsid w:val="00AB1BA2"/>
    <w:rsid w:val="00AB1EF1"/>
    <w:rsid w:val="00AB1F8E"/>
    <w:rsid w:val="00AB2B3A"/>
    <w:rsid w:val="00AB2CCB"/>
    <w:rsid w:val="00AB3258"/>
    <w:rsid w:val="00AB3640"/>
    <w:rsid w:val="00AB378D"/>
    <w:rsid w:val="00AB380B"/>
    <w:rsid w:val="00AB3A4C"/>
    <w:rsid w:val="00AB44B7"/>
    <w:rsid w:val="00AB4803"/>
    <w:rsid w:val="00AB49B9"/>
    <w:rsid w:val="00AB4AE3"/>
    <w:rsid w:val="00AB4BB4"/>
    <w:rsid w:val="00AB5157"/>
    <w:rsid w:val="00AB589E"/>
    <w:rsid w:val="00AB5C6C"/>
    <w:rsid w:val="00AB629D"/>
    <w:rsid w:val="00AC0E9E"/>
    <w:rsid w:val="00AC0F5D"/>
    <w:rsid w:val="00AC18D0"/>
    <w:rsid w:val="00AC1C49"/>
    <w:rsid w:val="00AC1F08"/>
    <w:rsid w:val="00AC2C8D"/>
    <w:rsid w:val="00AC3D81"/>
    <w:rsid w:val="00AC415C"/>
    <w:rsid w:val="00AC615B"/>
    <w:rsid w:val="00AC72A6"/>
    <w:rsid w:val="00AC76AE"/>
    <w:rsid w:val="00AC773E"/>
    <w:rsid w:val="00AC7DD1"/>
    <w:rsid w:val="00AD021F"/>
    <w:rsid w:val="00AD135A"/>
    <w:rsid w:val="00AD1657"/>
    <w:rsid w:val="00AD166B"/>
    <w:rsid w:val="00AD187B"/>
    <w:rsid w:val="00AD1C98"/>
    <w:rsid w:val="00AD237E"/>
    <w:rsid w:val="00AD3360"/>
    <w:rsid w:val="00AD364F"/>
    <w:rsid w:val="00AD4190"/>
    <w:rsid w:val="00AD5C8D"/>
    <w:rsid w:val="00AD5EDB"/>
    <w:rsid w:val="00AD5FF9"/>
    <w:rsid w:val="00AD60AA"/>
    <w:rsid w:val="00AD6972"/>
    <w:rsid w:val="00AD6FFA"/>
    <w:rsid w:val="00AD7AAA"/>
    <w:rsid w:val="00AE0271"/>
    <w:rsid w:val="00AE0AC2"/>
    <w:rsid w:val="00AE167D"/>
    <w:rsid w:val="00AE3E36"/>
    <w:rsid w:val="00AE43EF"/>
    <w:rsid w:val="00AE44B8"/>
    <w:rsid w:val="00AE4DC1"/>
    <w:rsid w:val="00AE5136"/>
    <w:rsid w:val="00AE538D"/>
    <w:rsid w:val="00AE582D"/>
    <w:rsid w:val="00AE5C31"/>
    <w:rsid w:val="00AE5F4F"/>
    <w:rsid w:val="00AE61A6"/>
    <w:rsid w:val="00AE61CE"/>
    <w:rsid w:val="00AE72F3"/>
    <w:rsid w:val="00AE7314"/>
    <w:rsid w:val="00AE742F"/>
    <w:rsid w:val="00AE74C7"/>
    <w:rsid w:val="00AE760A"/>
    <w:rsid w:val="00AE7648"/>
    <w:rsid w:val="00AE7C84"/>
    <w:rsid w:val="00AE7E87"/>
    <w:rsid w:val="00AF0891"/>
    <w:rsid w:val="00AF0921"/>
    <w:rsid w:val="00AF0D2C"/>
    <w:rsid w:val="00AF10EE"/>
    <w:rsid w:val="00AF1253"/>
    <w:rsid w:val="00AF1B45"/>
    <w:rsid w:val="00AF1B4E"/>
    <w:rsid w:val="00AF2671"/>
    <w:rsid w:val="00AF2F7A"/>
    <w:rsid w:val="00AF359D"/>
    <w:rsid w:val="00AF3B01"/>
    <w:rsid w:val="00AF3D38"/>
    <w:rsid w:val="00AF3FB6"/>
    <w:rsid w:val="00AF45A9"/>
    <w:rsid w:val="00AF5033"/>
    <w:rsid w:val="00AF50E7"/>
    <w:rsid w:val="00AF5338"/>
    <w:rsid w:val="00AF5428"/>
    <w:rsid w:val="00AF5A9C"/>
    <w:rsid w:val="00AF5E28"/>
    <w:rsid w:val="00AF6C4C"/>
    <w:rsid w:val="00B002CC"/>
    <w:rsid w:val="00B005F6"/>
    <w:rsid w:val="00B01066"/>
    <w:rsid w:val="00B0112D"/>
    <w:rsid w:val="00B019F8"/>
    <w:rsid w:val="00B01E1F"/>
    <w:rsid w:val="00B02645"/>
    <w:rsid w:val="00B02B23"/>
    <w:rsid w:val="00B03027"/>
    <w:rsid w:val="00B039CE"/>
    <w:rsid w:val="00B0418A"/>
    <w:rsid w:val="00B05118"/>
    <w:rsid w:val="00B051F2"/>
    <w:rsid w:val="00B0536D"/>
    <w:rsid w:val="00B05703"/>
    <w:rsid w:val="00B0608B"/>
    <w:rsid w:val="00B0663C"/>
    <w:rsid w:val="00B06A35"/>
    <w:rsid w:val="00B06A3A"/>
    <w:rsid w:val="00B06FDA"/>
    <w:rsid w:val="00B07196"/>
    <w:rsid w:val="00B07B12"/>
    <w:rsid w:val="00B07CBC"/>
    <w:rsid w:val="00B10BC7"/>
    <w:rsid w:val="00B118D9"/>
    <w:rsid w:val="00B11A1C"/>
    <w:rsid w:val="00B11CB9"/>
    <w:rsid w:val="00B12968"/>
    <w:rsid w:val="00B12A75"/>
    <w:rsid w:val="00B12FBF"/>
    <w:rsid w:val="00B1300C"/>
    <w:rsid w:val="00B13306"/>
    <w:rsid w:val="00B137F4"/>
    <w:rsid w:val="00B14080"/>
    <w:rsid w:val="00B144E9"/>
    <w:rsid w:val="00B14859"/>
    <w:rsid w:val="00B14F46"/>
    <w:rsid w:val="00B1550D"/>
    <w:rsid w:val="00B156F4"/>
    <w:rsid w:val="00B16074"/>
    <w:rsid w:val="00B16116"/>
    <w:rsid w:val="00B164CE"/>
    <w:rsid w:val="00B16505"/>
    <w:rsid w:val="00B16518"/>
    <w:rsid w:val="00B174E4"/>
    <w:rsid w:val="00B17830"/>
    <w:rsid w:val="00B20732"/>
    <w:rsid w:val="00B20DC8"/>
    <w:rsid w:val="00B210D6"/>
    <w:rsid w:val="00B22268"/>
    <w:rsid w:val="00B22854"/>
    <w:rsid w:val="00B228B5"/>
    <w:rsid w:val="00B22A68"/>
    <w:rsid w:val="00B23023"/>
    <w:rsid w:val="00B23370"/>
    <w:rsid w:val="00B246FA"/>
    <w:rsid w:val="00B2499C"/>
    <w:rsid w:val="00B24F37"/>
    <w:rsid w:val="00B24F86"/>
    <w:rsid w:val="00B26094"/>
    <w:rsid w:val="00B263F8"/>
    <w:rsid w:val="00B2689F"/>
    <w:rsid w:val="00B277A6"/>
    <w:rsid w:val="00B3005B"/>
    <w:rsid w:val="00B305FB"/>
    <w:rsid w:val="00B3061A"/>
    <w:rsid w:val="00B306D2"/>
    <w:rsid w:val="00B3080C"/>
    <w:rsid w:val="00B30F49"/>
    <w:rsid w:val="00B30FD1"/>
    <w:rsid w:val="00B319BB"/>
    <w:rsid w:val="00B31D79"/>
    <w:rsid w:val="00B31E92"/>
    <w:rsid w:val="00B331CE"/>
    <w:rsid w:val="00B3343F"/>
    <w:rsid w:val="00B342BD"/>
    <w:rsid w:val="00B34D08"/>
    <w:rsid w:val="00B35732"/>
    <w:rsid w:val="00B3596F"/>
    <w:rsid w:val="00B36CE7"/>
    <w:rsid w:val="00B37684"/>
    <w:rsid w:val="00B37C58"/>
    <w:rsid w:val="00B37FF8"/>
    <w:rsid w:val="00B40523"/>
    <w:rsid w:val="00B4090B"/>
    <w:rsid w:val="00B40F42"/>
    <w:rsid w:val="00B41616"/>
    <w:rsid w:val="00B41E84"/>
    <w:rsid w:val="00B42C7E"/>
    <w:rsid w:val="00B44B6E"/>
    <w:rsid w:val="00B44CB5"/>
    <w:rsid w:val="00B45214"/>
    <w:rsid w:val="00B45999"/>
    <w:rsid w:val="00B45ECC"/>
    <w:rsid w:val="00B46B99"/>
    <w:rsid w:val="00B476C5"/>
    <w:rsid w:val="00B47963"/>
    <w:rsid w:val="00B47A63"/>
    <w:rsid w:val="00B5035F"/>
    <w:rsid w:val="00B508B1"/>
    <w:rsid w:val="00B50B63"/>
    <w:rsid w:val="00B51AA2"/>
    <w:rsid w:val="00B51C04"/>
    <w:rsid w:val="00B51EE3"/>
    <w:rsid w:val="00B521D0"/>
    <w:rsid w:val="00B52905"/>
    <w:rsid w:val="00B52B5C"/>
    <w:rsid w:val="00B52B73"/>
    <w:rsid w:val="00B52BCD"/>
    <w:rsid w:val="00B52E11"/>
    <w:rsid w:val="00B53C84"/>
    <w:rsid w:val="00B53D4E"/>
    <w:rsid w:val="00B545BD"/>
    <w:rsid w:val="00B5465E"/>
    <w:rsid w:val="00B54EAE"/>
    <w:rsid w:val="00B550AE"/>
    <w:rsid w:val="00B55AAB"/>
    <w:rsid w:val="00B55C18"/>
    <w:rsid w:val="00B56A0D"/>
    <w:rsid w:val="00B56B00"/>
    <w:rsid w:val="00B56F04"/>
    <w:rsid w:val="00B57324"/>
    <w:rsid w:val="00B579D6"/>
    <w:rsid w:val="00B6056B"/>
    <w:rsid w:val="00B605F6"/>
    <w:rsid w:val="00B606AA"/>
    <w:rsid w:val="00B60E5E"/>
    <w:rsid w:val="00B60F9F"/>
    <w:rsid w:val="00B61A4E"/>
    <w:rsid w:val="00B61C85"/>
    <w:rsid w:val="00B62AEB"/>
    <w:rsid w:val="00B64242"/>
    <w:rsid w:val="00B646B2"/>
    <w:rsid w:val="00B664A9"/>
    <w:rsid w:val="00B66579"/>
    <w:rsid w:val="00B66644"/>
    <w:rsid w:val="00B67071"/>
    <w:rsid w:val="00B67085"/>
    <w:rsid w:val="00B673F7"/>
    <w:rsid w:val="00B67542"/>
    <w:rsid w:val="00B679B7"/>
    <w:rsid w:val="00B67BFC"/>
    <w:rsid w:val="00B67C0F"/>
    <w:rsid w:val="00B67E87"/>
    <w:rsid w:val="00B70062"/>
    <w:rsid w:val="00B70249"/>
    <w:rsid w:val="00B70344"/>
    <w:rsid w:val="00B7046C"/>
    <w:rsid w:val="00B70477"/>
    <w:rsid w:val="00B7074A"/>
    <w:rsid w:val="00B7086E"/>
    <w:rsid w:val="00B70A37"/>
    <w:rsid w:val="00B71565"/>
    <w:rsid w:val="00B71DA9"/>
    <w:rsid w:val="00B72D0C"/>
    <w:rsid w:val="00B734AC"/>
    <w:rsid w:val="00B73F3B"/>
    <w:rsid w:val="00B7450B"/>
    <w:rsid w:val="00B745A9"/>
    <w:rsid w:val="00B747B2"/>
    <w:rsid w:val="00B74D49"/>
    <w:rsid w:val="00B7592A"/>
    <w:rsid w:val="00B75B99"/>
    <w:rsid w:val="00B761E8"/>
    <w:rsid w:val="00B765BF"/>
    <w:rsid w:val="00B76A77"/>
    <w:rsid w:val="00B7782A"/>
    <w:rsid w:val="00B805D5"/>
    <w:rsid w:val="00B80E1A"/>
    <w:rsid w:val="00B80E25"/>
    <w:rsid w:val="00B81144"/>
    <w:rsid w:val="00B81286"/>
    <w:rsid w:val="00B81375"/>
    <w:rsid w:val="00B814EB"/>
    <w:rsid w:val="00B815CE"/>
    <w:rsid w:val="00B81689"/>
    <w:rsid w:val="00B81699"/>
    <w:rsid w:val="00B82CDC"/>
    <w:rsid w:val="00B82E86"/>
    <w:rsid w:val="00B836A3"/>
    <w:rsid w:val="00B837D2"/>
    <w:rsid w:val="00B84371"/>
    <w:rsid w:val="00B84A99"/>
    <w:rsid w:val="00B8552A"/>
    <w:rsid w:val="00B85975"/>
    <w:rsid w:val="00B859CE"/>
    <w:rsid w:val="00B8685E"/>
    <w:rsid w:val="00B86A3A"/>
    <w:rsid w:val="00B86B75"/>
    <w:rsid w:val="00B86EAF"/>
    <w:rsid w:val="00B8778F"/>
    <w:rsid w:val="00B87D61"/>
    <w:rsid w:val="00B90CD6"/>
    <w:rsid w:val="00B9197E"/>
    <w:rsid w:val="00B91E98"/>
    <w:rsid w:val="00B92149"/>
    <w:rsid w:val="00B921D0"/>
    <w:rsid w:val="00B92449"/>
    <w:rsid w:val="00B92B08"/>
    <w:rsid w:val="00B92CFF"/>
    <w:rsid w:val="00B93303"/>
    <w:rsid w:val="00B93D43"/>
    <w:rsid w:val="00B9404C"/>
    <w:rsid w:val="00B9725B"/>
    <w:rsid w:val="00B97653"/>
    <w:rsid w:val="00BA0B43"/>
    <w:rsid w:val="00BA0B53"/>
    <w:rsid w:val="00BA0CB9"/>
    <w:rsid w:val="00BA1142"/>
    <w:rsid w:val="00BA1457"/>
    <w:rsid w:val="00BA19DF"/>
    <w:rsid w:val="00BA20AC"/>
    <w:rsid w:val="00BA3FC7"/>
    <w:rsid w:val="00BA4E94"/>
    <w:rsid w:val="00BA4EB3"/>
    <w:rsid w:val="00BA5BFC"/>
    <w:rsid w:val="00BA5CF6"/>
    <w:rsid w:val="00BA5E2A"/>
    <w:rsid w:val="00BA5E51"/>
    <w:rsid w:val="00BA65DA"/>
    <w:rsid w:val="00BA79FC"/>
    <w:rsid w:val="00BB01EC"/>
    <w:rsid w:val="00BB0622"/>
    <w:rsid w:val="00BB0998"/>
    <w:rsid w:val="00BB2844"/>
    <w:rsid w:val="00BB31BB"/>
    <w:rsid w:val="00BB4D6F"/>
    <w:rsid w:val="00BB51DD"/>
    <w:rsid w:val="00BB542B"/>
    <w:rsid w:val="00BB578B"/>
    <w:rsid w:val="00BB5FBF"/>
    <w:rsid w:val="00BB60EA"/>
    <w:rsid w:val="00BB6374"/>
    <w:rsid w:val="00BB6A10"/>
    <w:rsid w:val="00BB6A1A"/>
    <w:rsid w:val="00BB6D17"/>
    <w:rsid w:val="00BB79B3"/>
    <w:rsid w:val="00BB7A90"/>
    <w:rsid w:val="00BB7B2F"/>
    <w:rsid w:val="00BC0274"/>
    <w:rsid w:val="00BC0A12"/>
    <w:rsid w:val="00BC0E0F"/>
    <w:rsid w:val="00BC1994"/>
    <w:rsid w:val="00BC2192"/>
    <w:rsid w:val="00BC2279"/>
    <w:rsid w:val="00BC24DD"/>
    <w:rsid w:val="00BC31F8"/>
    <w:rsid w:val="00BC379A"/>
    <w:rsid w:val="00BC3DAF"/>
    <w:rsid w:val="00BC4594"/>
    <w:rsid w:val="00BC464D"/>
    <w:rsid w:val="00BC538F"/>
    <w:rsid w:val="00BC5C7A"/>
    <w:rsid w:val="00BC6E6A"/>
    <w:rsid w:val="00BC752C"/>
    <w:rsid w:val="00BC7856"/>
    <w:rsid w:val="00BD00B3"/>
    <w:rsid w:val="00BD14C6"/>
    <w:rsid w:val="00BD1D9F"/>
    <w:rsid w:val="00BD27AE"/>
    <w:rsid w:val="00BD38BD"/>
    <w:rsid w:val="00BD3A22"/>
    <w:rsid w:val="00BD3F64"/>
    <w:rsid w:val="00BD4290"/>
    <w:rsid w:val="00BD4486"/>
    <w:rsid w:val="00BD558D"/>
    <w:rsid w:val="00BD5806"/>
    <w:rsid w:val="00BD5ED1"/>
    <w:rsid w:val="00BD6150"/>
    <w:rsid w:val="00BD6648"/>
    <w:rsid w:val="00BD67FE"/>
    <w:rsid w:val="00BD6A66"/>
    <w:rsid w:val="00BD6FF9"/>
    <w:rsid w:val="00BD719D"/>
    <w:rsid w:val="00BD72D3"/>
    <w:rsid w:val="00BD74A5"/>
    <w:rsid w:val="00BD74B3"/>
    <w:rsid w:val="00BD75C8"/>
    <w:rsid w:val="00BD78BA"/>
    <w:rsid w:val="00BD7B97"/>
    <w:rsid w:val="00BD7FAA"/>
    <w:rsid w:val="00BE0305"/>
    <w:rsid w:val="00BE05C8"/>
    <w:rsid w:val="00BE0C7F"/>
    <w:rsid w:val="00BE1322"/>
    <w:rsid w:val="00BE1961"/>
    <w:rsid w:val="00BE22BE"/>
    <w:rsid w:val="00BE2E78"/>
    <w:rsid w:val="00BE2FB6"/>
    <w:rsid w:val="00BE32F7"/>
    <w:rsid w:val="00BE3571"/>
    <w:rsid w:val="00BE4FB8"/>
    <w:rsid w:val="00BE5054"/>
    <w:rsid w:val="00BE546C"/>
    <w:rsid w:val="00BE5788"/>
    <w:rsid w:val="00BE60C4"/>
    <w:rsid w:val="00BE689F"/>
    <w:rsid w:val="00BE7474"/>
    <w:rsid w:val="00BE7479"/>
    <w:rsid w:val="00BE7709"/>
    <w:rsid w:val="00BF04F1"/>
    <w:rsid w:val="00BF0960"/>
    <w:rsid w:val="00BF0EE1"/>
    <w:rsid w:val="00BF19A3"/>
    <w:rsid w:val="00BF2839"/>
    <w:rsid w:val="00BF2A71"/>
    <w:rsid w:val="00BF3674"/>
    <w:rsid w:val="00BF36B4"/>
    <w:rsid w:val="00BF408B"/>
    <w:rsid w:val="00BF5257"/>
    <w:rsid w:val="00BF53EA"/>
    <w:rsid w:val="00BF56EF"/>
    <w:rsid w:val="00BF5A6A"/>
    <w:rsid w:val="00BF5D36"/>
    <w:rsid w:val="00BF5EBD"/>
    <w:rsid w:val="00BF67F5"/>
    <w:rsid w:val="00BF6D33"/>
    <w:rsid w:val="00BF6E61"/>
    <w:rsid w:val="00BF74EE"/>
    <w:rsid w:val="00C00821"/>
    <w:rsid w:val="00C00A32"/>
    <w:rsid w:val="00C00EFD"/>
    <w:rsid w:val="00C013CD"/>
    <w:rsid w:val="00C02085"/>
    <w:rsid w:val="00C0253E"/>
    <w:rsid w:val="00C02AB7"/>
    <w:rsid w:val="00C02FBC"/>
    <w:rsid w:val="00C04D7D"/>
    <w:rsid w:val="00C04EBC"/>
    <w:rsid w:val="00C050A8"/>
    <w:rsid w:val="00C05636"/>
    <w:rsid w:val="00C057BD"/>
    <w:rsid w:val="00C05992"/>
    <w:rsid w:val="00C05B32"/>
    <w:rsid w:val="00C05D26"/>
    <w:rsid w:val="00C06A39"/>
    <w:rsid w:val="00C07040"/>
    <w:rsid w:val="00C07488"/>
    <w:rsid w:val="00C07A61"/>
    <w:rsid w:val="00C10897"/>
    <w:rsid w:val="00C10ABC"/>
    <w:rsid w:val="00C10CBD"/>
    <w:rsid w:val="00C10E30"/>
    <w:rsid w:val="00C110DA"/>
    <w:rsid w:val="00C11431"/>
    <w:rsid w:val="00C120C8"/>
    <w:rsid w:val="00C12FCF"/>
    <w:rsid w:val="00C13158"/>
    <w:rsid w:val="00C134AF"/>
    <w:rsid w:val="00C14183"/>
    <w:rsid w:val="00C141F5"/>
    <w:rsid w:val="00C14762"/>
    <w:rsid w:val="00C147DD"/>
    <w:rsid w:val="00C14946"/>
    <w:rsid w:val="00C159FE"/>
    <w:rsid w:val="00C15A41"/>
    <w:rsid w:val="00C162B9"/>
    <w:rsid w:val="00C167AC"/>
    <w:rsid w:val="00C16F12"/>
    <w:rsid w:val="00C178A6"/>
    <w:rsid w:val="00C203D7"/>
    <w:rsid w:val="00C2078C"/>
    <w:rsid w:val="00C2082D"/>
    <w:rsid w:val="00C20B13"/>
    <w:rsid w:val="00C20BCD"/>
    <w:rsid w:val="00C21191"/>
    <w:rsid w:val="00C215F8"/>
    <w:rsid w:val="00C21AC9"/>
    <w:rsid w:val="00C22110"/>
    <w:rsid w:val="00C22D2F"/>
    <w:rsid w:val="00C23099"/>
    <w:rsid w:val="00C2349D"/>
    <w:rsid w:val="00C236E0"/>
    <w:rsid w:val="00C24DC2"/>
    <w:rsid w:val="00C24F50"/>
    <w:rsid w:val="00C26206"/>
    <w:rsid w:val="00C2664E"/>
    <w:rsid w:val="00C2748F"/>
    <w:rsid w:val="00C274A0"/>
    <w:rsid w:val="00C27750"/>
    <w:rsid w:val="00C27DD6"/>
    <w:rsid w:val="00C27FC2"/>
    <w:rsid w:val="00C301BF"/>
    <w:rsid w:val="00C3058F"/>
    <w:rsid w:val="00C30AE9"/>
    <w:rsid w:val="00C30CF5"/>
    <w:rsid w:val="00C31131"/>
    <w:rsid w:val="00C31672"/>
    <w:rsid w:val="00C31E0B"/>
    <w:rsid w:val="00C321E1"/>
    <w:rsid w:val="00C3299B"/>
    <w:rsid w:val="00C33B57"/>
    <w:rsid w:val="00C34128"/>
    <w:rsid w:val="00C34B36"/>
    <w:rsid w:val="00C34BD1"/>
    <w:rsid w:val="00C34CA6"/>
    <w:rsid w:val="00C34DC0"/>
    <w:rsid w:val="00C34FFC"/>
    <w:rsid w:val="00C36330"/>
    <w:rsid w:val="00C36B0E"/>
    <w:rsid w:val="00C36DA5"/>
    <w:rsid w:val="00C376CA"/>
    <w:rsid w:val="00C4045A"/>
    <w:rsid w:val="00C40A9C"/>
    <w:rsid w:val="00C41A3E"/>
    <w:rsid w:val="00C41C39"/>
    <w:rsid w:val="00C41ED7"/>
    <w:rsid w:val="00C4218A"/>
    <w:rsid w:val="00C42C62"/>
    <w:rsid w:val="00C433D0"/>
    <w:rsid w:val="00C44172"/>
    <w:rsid w:val="00C442A7"/>
    <w:rsid w:val="00C447F6"/>
    <w:rsid w:val="00C451D4"/>
    <w:rsid w:val="00C455A6"/>
    <w:rsid w:val="00C45825"/>
    <w:rsid w:val="00C4715A"/>
    <w:rsid w:val="00C47449"/>
    <w:rsid w:val="00C5068C"/>
    <w:rsid w:val="00C50794"/>
    <w:rsid w:val="00C50800"/>
    <w:rsid w:val="00C5089D"/>
    <w:rsid w:val="00C50B90"/>
    <w:rsid w:val="00C515A3"/>
    <w:rsid w:val="00C51CA1"/>
    <w:rsid w:val="00C51D33"/>
    <w:rsid w:val="00C5263F"/>
    <w:rsid w:val="00C5290F"/>
    <w:rsid w:val="00C534E0"/>
    <w:rsid w:val="00C53C45"/>
    <w:rsid w:val="00C5426A"/>
    <w:rsid w:val="00C55636"/>
    <w:rsid w:val="00C55D6F"/>
    <w:rsid w:val="00C56328"/>
    <w:rsid w:val="00C563A3"/>
    <w:rsid w:val="00C56DA2"/>
    <w:rsid w:val="00C56DE9"/>
    <w:rsid w:val="00C57029"/>
    <w:rsid w:val="00C5785D"/>
    <w:rsid w:val="00C5789A"/>
    <w:rsid w:val="00C578D3"/>
    <w:rsid w:val="00C57BE7"/>
    <w:rsid w:val="00C6029E"/>
    <w:rsid w:val="00C6084E"/>
    <w:rsid w:val="00C60BF7"/>
    <w:rsid w:val="00C619AA"/>
    <w:rsid w:val="00C61C76"/>
    <w:rsid w:val="00C625EC"/>
    <w:rsid w:val="00C62B49"/>
    <w:rsid w:val="00C62BFF"/>
    <w:rsid w:val="00C62C84"/>
    <w:rsid w:val="00C630BF"/>
    <w:rsid w:val="00C63B8F"/>
    <w:rsid w:val="00C63FD6"/>
    <w:rsid w:val="00C6480E"/>
    <w:rsid w:val="00C6505E"/>
    <w:rsid w:val="00C65168"/>
    <w:rsid w:val="00C65405"/>
    <w:rsid w:val="00C65A36"/>
    <w:rsid w:val="00C65F14"/>
    <w:rsid w:val="00C6677C"/>
    <w:rsid w:val="00C667C3"/>
    <w:rsid w:val="00C66831"/>
    <w:rsid w:val="00C668CB"/>
    <w:rsid w:val="00C66BA7"/>
    <w:rsid w:val="00C67330"/>
    <w:rsid w:val="00C67341"/>
    <w:rsid w:val="00C67F9B"/>
    <w:rsid w:val="00C7030F"/>
    <w:rsid w:val="00C71373"/>
    <w:rsid w:val="00C718D6"/>
    <w:rsid w:val="00C725F3"/>
    <w:rsid w:val="00C7291F"/>
    <w:rsid w:val="00C72CC0"/>
    <w:rsid w:val="00C73D0D"/>
    <w:rsid w:val="00C7406B"/>
    <w:rsid w:val="00C74920"/>
    <w:rsid w:val="00C75647"/>
    <w:rsid w:val="00C75757"/>
    <w:rsid w:val="00C758CF"/>
    <w:rsid w:val="00C75A8F"/>
    <w:rsid w:val="00C77163"/>
    <w:rsid w:val="00C779A6"/>
    <w:rsid w:val="00C77B6E"/>
    <w:rsid w:val="00C80331"/>
    <w:rsid w:val="00C80335"/>
    <w:rsid w:val="00C805BC"/>
    <w:rsid w:val="00C80B26"/>
    <w:rsid w:val="00C811A4"/>
    <w:rsid w:val="00C816F6"/>
    <w:rsid w:val="00C81AEA"/>
    <w:rsid w:val="00C82DDB"/>
    <w:rsid w:val="00C85308"/>
    <w:rsid w:val="00C85590"/>
    <w:rsid w:val="00C85785"/>
    <w:rsid w:val="00C86986"/>
    <w:rsid w:val="00C86C88"/>
    <w:rsid w:val="00C86F59"/>
    <w:rsid w:val="00C8740C"/>
    <w:rsid w:val="00C87627"/>
    <w:rsid w:val="00C8778F"/>
    <w:rsid w:val="00C878A5"/>
    <w:rsid w:val="00C87B53"/>
    <w:rsid w:val="00C87F56"/>
    <w:rsid w:val="00C9075B"/>
    <w:rsid w:val="00C912FB"/>
    <w:rsid w:val="00C918F4"/>
    <w:rsid w:val="00C91A4E"/>
    <w:rsid w:val="00C91CBC"/>
    <w:rsid w:val="00C922AA"/>
    <w:rsid w:val="00C9283E"/>
    <w:rsid w:val="00C93223"/>
    <w:rsid w:val="00C93B2E"/>
    <w:rsid w:val="00C93CCB"/>
    <w:rsid w:val="00C94202"/>
    <w:rsid w:val="00C9463F"/>
    <w:rsid w:val="00C95AB5"/>
    <w:rsid w:val="00C963E4"/>
    <w:rsid w:val="00C9643B"/>
    <w:rsid w:val="00C96765"/>
    <w:rsid w:val="00C967F1"/>
    <w:rsid w:val="00C96819"/>
    <w:rsid w:val="00C96A5B"/>
    <w:rsid w:val="00C97053"/>
    <w:rsid w:val="00C973DC"/>
    <w:rsid w:val="00C97522"/>
    <w:rsid w:val="00C97607"/>
    <w:rsid w:val="00C97B8C"/>
    <w:rsid w:val="00C97F58"/>
    <w:rsid w:val="00CA06A2"/>
    <w:rsid w:val="00CA0E04"/>
    <w:rsid w:val="00CA1A5D"/>
    <w:rsid w:val="00CA1DA6"/>
    <w:rsid w:val="00CA1DF2"/>
    <w:rsid w:val="00CA21D9"/>
    <w:rsid w:val="00CA315E"/>
    <w:rsid w:val="00CA322B"/>
    <w:rsid w:val="00CA42E9"/>
    <w:rsid w:val="00CA4308"/>
    <w:rsid w:val="00CA442F"/>
    <w:rsid w:val="00CA4588"/>
    <w:rsid w:val="00CA4998"/>
    <w:rsid w:val="00CA49BF"/>
    <w:rsid w:val="00CA4B93"/>
    <w:rsid w:val="00CA51F0"/>
    <w:rsid w:val="00CA5EB2"/>
    <w:rsid w:val="00CA5F73"/>
    <w:rsid w:val="00CA6176"/>
    <w:rsid w:val="00CA61EA"/>
    <w:rsid w:val="00CA6278"/>
    <w:rsid w:val="00CA6282"/>
    <w:rsid w:val="00CA64C5"/>
    <w:rsid w:val="00CA68AE"/>
    <w:rsid w:val="00CA6CEC"/>
    <w:rsid w:val="00CA7070"/>
    <w:rsid w:val="00CA7C06"/>
    <w:rsid w:val="00CB013A"/>
    <w:rsid w:val="00CB0318"/>
    <w:rsid w:val="00CB0868"/>
    <w:rsid w:val="00CB134C"/>
    <w:rsid w:val="00CB1549"/>
    <w:rsid w:val="00CB170D"/>
    <w:rsid w:val="00CB1A0D"/>
    <w:rsid w:val="00CB1D4A"/>
    <w:rsid w:val="00CB2831"/>
    <w:rsid w:val="00CB2C2D"/>
    <w:rsid w:val="00CB3975"/>
    <w:rsid w:val="00CB39B8"/>
    <w:rsid w:val="00CB3EDF"/>
    <w:rsid w:val="00CB4291"/>
    <w:rsid w:val="00CB435A"/>
    <w:rsid w:val="00CB55E9"/>
    <w:rsid w:val="00CB5CAC"/>
    <w:rsid w:val="00CB5EB3"/>
    <w:rsid w:val="00CB5F11"/>
    <w:rsid w:val="00CB662B"/>
    <w:rsid w:val="00CB6E57"/>
    <w:rsid w:val="00CB70E6"/>
    <w:rsid w:val="00CB7518"/>
    <w:rsid w:val="00CB7637"/>
    <w:rsid w:val="00CC0A94"/>
    <w:rsid w:val="00CC1ECE"/>
    <w:rsid w:val="00CC3648"/>
    <w:rsid w:val="00CC38D6"/>
    <w:rsid w:val="00CC3AA7"/>
    <w:rsid w:val="00CC3BF8"/>
    <w:rsid w:val="00CC4327"/>
    <w:rsid w:val="00CC4A70"/>
    <w:rsid w:val="00CC5055"/>
    <w:rsid w:val="00CC5225"/>
    <w:rsid w:val="00CC593C"/>
    <w:rsid w:val="00CC5A07"/>
    <w:rsid w:val="00CC5B44"/>
    <w:rsid w:val="00CC5E12"/>
    <w:rsid w:val="00CC6238"/>
    <w:rsid w:val="00CC6244"/>
    <w:rsid w:val="00CC6335"/>
    <w:rsid w:val="00CC6A1E"/>
    <w:rsid w:val="00CC71A2"/>
    <w:rsid w:val="00CC7404"/>
    <w:rsid w:val="00CC7D43"/>
    <w:rsid w:val="00CC7E5D"/>
    <w:rsid w:val="00CD0306"/>
    <w:rsid w:val="00CD034E"/>
    <w:rsid w:val="00CD08DB"/>
    <w:rsid w:val="00CD0CC5"/>
    <w:rsid w:val="00CD2781"/>
    <w:rsid w:val="00CD2A04"/>
    <w:rsid w:val="00CD2AAC"/>
    <w:rsid w:val="00CD330B"/>
    <w:rsid w:val="00CD336D"/>
    <w:rsid w:val="00CD4309"/>
    <w:rsid w:val="00CD4507"/>
    <w:rsid w:val="00CD4857"/>
    <w:rsid w:val="00CD49D6"/>
    <w:rsid w:val="00CD5305"/>
    <w:rsid w:val="00CD5932"/>
    <w:rsid w:val="00CD59D2"/>
    <w:rsid w:val="00CD604B"/>
    <w:rsid w:val="00CD681E"/>
    <w:rsid w:val="00CD719C"/>
    <w:rsid w:val="00CD78CB"/>
    <w:rsid w:val="00CE069B"/>
    <w:rsid w:val="00CE09D9"/>
    <w:rsid w:val="00CE0A7B"/>
    <w:rsid w:val="00CE0E4D"/>
    <w:rsid w:val="00CE1815"/>
    <w:rsid w:val="00CE1C1F"/>
    <w:rsid w:val="00CE1EC1"/>
    <w:rsid w:val="00CE1FDB"/>
    <w:rsid w:val="00CE26FC"/>
    <w:rsid w:val="00CE2F60"/>
    <w:rsid w:val="00CE31A3"/>
    <w:rsid w:val="00CE3C02"/>
    <w:rsid w:val="00CE3F00"/>
    <w:rsid w:val="00CE3FF6"/>
    <w:rsid w:val="00CE48D1"/>
    <w:rsid w:val="00CE494A"/>
    <w:rsid w:val="00CE4D16"/>
    <w:rsid w:val="00CE4E1B"/>
    <w:rsid w:val="00CE62B3"/>
    <w:rsid w:val="00CE657D"/>
    <w:rsid w:val="00CE66CC"/>
    <w:rsid w:val="00CE6BAE"/>
    <w:rsid w:val="00CE6FA0"/>
    <w:rsid w:val="00CE704E"/>
    <w:rsid w:val="00CE7B92"/>
    <w:rsid w:val="00CE7F6E"/>
    <w:rsid w:val="00CF0264"/>
    <w:rsid w:val="00CF0357"/>
    <w:rsid w:val="00CF037E"/>
    <w:rsid w:val="00CF09C5"/>
    <w:rsid w:val="00CF1710"/>
    <w:rsid w:val="00CF187B"/>
    <w:rsid w:val="00CF23DE"/>
    <w:rsid w:val="00CF2738"/>
    <w:rsid w:val="00CF2A58"/>
    <w:rsid w:val="00CF309C"/>
    <w:rsid w:val="00CF36E8"/>
    <w:rsid w:val="00CF39DD"/>
    <w:rsid w:val="00CF3F99"/>
    <w:rsid w:val="00CF4158"/>
    <w:rsid w:val="00CF42C8"/>
    <w:rsid w:val="00CF43FE"/>
    <w:rsid w:val="00CF46C7"/>
    <w:rsid w:val="00CF47B4"/>
    <w:rsid w:val="00CF499B"/>
    <w:rsid w:val="00CF4F6C"/>
    <w:rsid w:val="00CF4F81"/>
    <w:rsid w:val="00CF5C0A"/>
    <w:rsid w:val="00CF61B2"/>
    <w:rsid w:val="00CF7916"/>
    <w:rsid w:val="00D00195"/>
    <w:rsid w:val="00D00C34"/>
    <w:rsid w:val="00D010EC"/>
    <w:rsid w:val="00D0189B"/>
    <w:rsid w:val="00D01A44"/>
    <w:rsid w:val="00D0288D"/>
    <w:rsid w:val="00D02FBF"/>
    <w:rsid w:val="00D0308F"/>
    <w:rsid w:val="00D039D2"/>
    <w:rsid w:val="00D03E15"/>
    <w:rsid w:val="00D04D98"/>
    <w:rsid w:val="00D052BB"/>
    <w:rsid w:val="00D056A3"/>
    <w:rsid w:val="00D05C63"/>
    <w:rsid w:val="00D05DA8"/>
    <w:rsid w:val="00D0643A"/>
    <w:rsid w:val="00D0649D"/>
    <w:rsid w:val="00D06753"/>
    <w:rsid w:val="00D06A89"/>
    <w:rsid w:val="00D06C6B"/>
    <w:rsid w:val="00D07203"/>
    <w:rsid w:val="00D07399"/>
    <w:rsid w:val="00D077DD"/>
    <w:rsid w:val="00D0793C"/>
    <w:rsid w:val="00D106D1"/>
    <w:rsid w:val="00D110FD"/>
    <w:rsid w:val="00D1127D"/>
    <w:rsid w:val="00D11BEC"/>
    <w:rsid w:val="00D12944"/>
    <w:rsid w:val="00D12A77"/>
    <w:rsid w:val="00D13897"/>
    <w:rsid w:val="00D1400B"/>
    <w:rsid w:val="00D15900"/>
    <w:rsid w:val="00D15E0D"/>
    <w:rsid w:val="00D16221"/>
    <w:rsid w:val="00D162BB"/>
    <w:rsid w:val="00D1659E"/>
    <w:rsid w:val="00D166EB"/>
    <w:rsid w:val="00D16EAA"/>
    <w:rsid w:val="00D176D9"/>
    <w:rsid w:val="00D177E0"/>
    <w:rsid w:val="00D20233"/>
    <w:rsid w:val="00D202C0"/>
    <w:rsid w:val="00D20558"/>
    <w:rsid w:val="00D20D6F"/>
    <w:rsid w:val="00D21364"/>
    <w:rsid w:val="00D21698"/>
    <w:rsid w:val="00D21D9E"/>
    <w:rsid w:val="00D21F47"/>
    <w:rsid w:val="00D222DA"/>
    <w:rsid w:val="00D22DA9"/>
    <w:rsid w:val="00D2332E"/>
    <w:rsid w:val="00D23662"/>
    <w:rsid w:val="00D238F5"/>
    <w:rsid w:val="00D24824"/>
    <w:rsid w:val="00D249D6"/>
    <w:rsid w:val="00D25875"/>
    <w:rsid w:val="00D2675F"/>
    <w:rsid w:val="00D26845"/>
    <w:rsid w:val="00D268A6"/>
    <w:rsid w:val="00D279E1"/>
    <w:rsid w:val="00D30134"/>
    <w:rsid w:val="00D31683"/>
    <w:rsid w:val="00D318DA"/>
    <w:rsid w:val="00D324F0"/>
    <w:rsid w:val="00D32A8B"/>
    <w:rsid w:val="00D33309"/>
    <w:rsid w:val="00D3358F"/>
    <w:rsid w:val="00D337CE"/>
    <w:rsid w:val="00D33DF0"/>
    <w:rsid w:val="00D33E0B"/>
    <w:rsid w:val="00D341CE"/>
    <w:rsid w:val="00D34796"/>
    <w:rsid w:val="00D347C0"/>
    <w:rsid w:val="00D34AB1"/>
    <w:rsid w:val="00D34BB9"/>
    <w:rsid w:val="00D34C82"/>
    <w:rsid w:val="00D34F24"/>
    <w:rsid w:val="00D350FD"/>
    <w:rsid w:val="00D35312"/>
    <w:rsid w:val="00D35F35"/>
    <w:rsid w:val="00D35F3F"/>
    <w:rsid w:val="00D35FE7"/>
    <w:rsid w:val="00D36658"/>
    <w:rsid w:val="00D36E4B"/>
    <w:rsid w:val="00D36EED"/>
    <w:rsid w:val="00D374A9"/>
    <w:rsid w:val="00D375C2"/>
    <w:rsid w:val="00D379CB"/>
    <w:rsid w:val="00D40590"/>
    <w:rsid w:val="00D40707"/>
    <w:rsid w:val="00D4089F"/>
    <w:rsid w:val="00D4147A"/>
    <w:rsid w:val="00D41581"/>
    <w:rsid w:val="00D41A45"/>
    <w:rsid w:val="00D41C31"/>
    <w:rsid w:val="00D4235C"/>
    <w:rsid w:val="00D42C08"/>
    <w:rsid w:val="00D43410"/>
    <w:rsid w:val="00D435E1"/>
    <w:rsid w:val="00D43B84"/>
    <w:rsid w:val="00D442D4"/>
    <w:rsid w:val="00D44624"/>
    <w:rsid w:val="00D446BA"/>
    <w:rsid w:val="00D447D4"/>
    <w:rsid w:val="00D452BE"/>
    <w:rsid w:val="00D45908"/>
    <w:rsid w:val="00D46AB5"/>
    <w:rsid w:val="00D46C0E"/>
    <w:rsid w:val="00D46E67"/>
    <w:rsid w:val="00D470A8"/>
    <w:rsid w:val="00D47538"/>
    <w:rsid w:val="00D475E4"/>
    <w:rsid w:val="00D47CFB"/>
    <w:rsid w:val="00D5007B"/>
    <w:rsid w:val="00D504DF"/>
    <w:rsid w:val="00D50768"/>
    <w:rsid w:val="00D509AC"/>
    <w:rsid w:val="00D51460"/>
    <w:rsid w:val="00D514D9"/>
    <w:rsid w:val="00D51755"/>
    <w:rsid w:val="00D518D2"/>
    <w:rsid w:val="00D52441"/>
    <w:rsid w:val="00D526F2"/>
    <w:rsid w:val="00D52725"/>
    <w:rsid w:val="00D52B49"/>
    <w:rsid w:val="00D52C5A"/>
    <w:rsid w:val="00D53DC7"/>
    <w:rsid w:val="00D544C8"/>
    <w:rsid w:val="00D54923"/>
    <w:rsid w:val="00D5495E"/>
    <w:rsid w:val="00D54BDD"/>
    <w:rsid w:val="00D54CE5"/>
    <w:rsid w:val="00D54F9C"/>
    <w:rsid w:val="00D569B0"/>
    <w:rsid w:val="00D571C5"/>
    <w:rsid w:val="00D575C6"/>
    <w:rsid w:val="00D57959"/>
    <w:rsid w:val="00D57B06"/>
    <w:rsid w:val="00D57CC9"/>
    <w:rsid w:val="00D609E1"/>
    <w:rsid w:val="00D60A40"/>
    <w:rsid w:val="00D60E7E"/>
    <w:rsid w:val="00D60EA0"/>
    <w:rsid w:val="00D61054"/>
    <w:rsid w:val="00D6274C"/>
    <w:rsid w:val="00D62FA1"/>
    <w:rsid w:val="00D639A3"/>
    <w:rsid w:val="00D63A3F"/>
    <w:rsid w:val="00D63BC6"/>
    <w:rsid w:val="00D63C65"/>
    <w:rsid w:val="00D64335"/>
    <w:rsid w:val="00D64547"/>
    <w:rsid w:val="00D6527A"/>
    <w:rsid w:val="00D6569A"/>
    <w:rsid w:val="00D658CC"/>
    <w:rsid w:val="00D65EA7"/>
    <w:rsid w:val="00D66152"/>
    <w:rsid w:val="00D66F9A"/>
    <w:rsid w:val="00D66FA3"/>
    <w:rsid w:val="00D70057"/>
    <w:rsid w:val="00D70555"/>
    <w:rsid w:val="00D70637"/>
    <w:rsid w:val="00D70677"/>
    <w:rsid w:val="00D7098D"/>
    <w:rsid w:val="00D71469"/>
    <w:rsid w:val="00D71A6C"/>
    <w:rsid w:val="00D72241"/>
    <w:rsid w:val="00D73812"/>
    <w:rsid w:val="00D74482"/>
    <w:rsid w:val="00D745EA"/>
    <w:rsid w:val="00D7495E"/>
    <w:rsid w:val="00D74C8C"/>
    <w:rsid w:val="00D74F5B"/>
    <w:rsid w:val="00D75166"/>
    <w:rsid w:val="00D75E0C"/>
    <w:rsid w:val="00D75FF1"/>
    <w:rsid w:val="00D7628E"/>
    <w:rsid w:val="00D764FB"/>
    <w:rsid w:val="00D765AC"/>
    <w:rsid w:val="00D76B0B"/>
    <w:rsid w:val="00D76D88"/>
    <w:rsid w:val="00D76F44"/>
    <w:rsid w:val="00D7771F"/>
    <w:rsid w:val="00D77B57"/>
    <w:rsid w:val="00D77EF8"/>
    <w:rsid w:val="00D80801"/>
    <w:rsid w:val="00D80805"/>
    <w:rsid w:val="00D81488"/>
    <w:rsid w:val="00D8167A"/>
    <w:rsid w:val="00D8173D"/>
    <w:rsid w:val="00D817AA"/>
    <w:rsid w:val="00D821B9"/>
    <w:rsid w:val="00D82448"/>
    <w:rsid w:val="00D8248A"/>
    <w:rsid w:val="00D82D5B"/>
    <w:rsid w:val="00D83233"/>
    <w:rsid w:val="00D8340F"/>
    <w:rsid w:val="00D839F0"/>
    <w:rsid w:val="00D84421"/>
    <w:rsid w:val="00D8470C"/>
    <w:rsid w:val="00D84849"/>
    <w:rsid w:val="00D84EE6"/>
    <w:rsid w:val="00D84EF9"/>
    <w:rsid w:val="00D854FE"/>
    <w:rsid w:val="00D856F1"/>
    <w:rsid w:val="00D87648"/>
    <w:rsid w:val="00D8774C"/>
    <w:rsid w:val="00D8776D"/>
    <w:rsid w:val="00D91100"/>
    <w:rsid w:val="00D9192C"/>
    <w:rsid w:val="00D91B3A"/>
    <w:rsid w:val="00D91D72"/>
    <w:rsid w:val="00D9208C"/>
    <w:rsid w:val="00D92DC1"/>
    <w:rsid w:val="00D93100"/>
    <w:rsid w:val="00D94621"/>
    <w:rsid w:val="00D94AF3"/>
    <w:rsid w:val="00D94DFA"/>
    <w:rsid w:val="00D951B1"/>
    <w:rsid w:val="00D9540E"/>
    <w:rsid w:val="00D955AB"/>
    <w:rsid w:val="00D95B00"/>
    <w:rsid w:val="00D96F66"/>
    <w:rsid w:val="00D9786C"/>
    <w:rsid w:val="00D97CB1"/>
    <w:rsid w:val="00DA0104"/>
    <w:rsid w:val="00DA014D"/>
    <w:rsid w:val="00DA048B"/>
    <w:rsid w:val="00DA07D5"/>
    <w:rsid w:val="00DA0824"/>
    <w:rsid w:val="00DA0B88"/>
    <w:rsid w:val="00DA1ED8"/>
    <w:rsid w:val="00DA202B"/>
    <w:rsid w:val="00DA2BA7"/>
    <w:rsid w:val="00DA2F24"/>
    <w:rsid w:val="00DA34AA"/>
    <w:rsid w:val="00DA3929"/>
    <w:rsid w:val="00DA42E8"/>
    <w:rsid w:val="00DA45A5"/>
    <w:rsid w:val="00DA4681"/>
    <w:rsid w:val="00DA5039"/>
    <w:rsid w:val="00DA5196"/>
    <w:rsid w:val="00DA5A45"/>
    <w:rsid w:val="00DA5F08"/>
    <w:rsid w:val="00DA68DA"/>
    <w:rsid w:val="00DA6A1E"/>
    <w:rsid w:val="00DA6E1C"/>
    <w:rsid w:val="00DA6EAA"/>
    <w:rsid w:val="00DA707F"/>
    <w:rsid w:val="00DA78D6"/>
    <w:rsid w:val="00DA7BFF"/>
    <w:rsid w:val="00DA7E06"/>
    <w:rsid w:val="00DB0F46"/>
    <w:rsid w:val="00DB10CC"/>
    <w:rsid w:val="00DB112E"/>
    <w:rsid w:val="00DB160B"/>
    <w:rsid w:val="00DB1927"/>
    <w:rsid w:val="00DB2401"/>
    <w:rsid w:val="00DB25DD"/>
    <w:rsid w:val="00DB29CB"/>
    <w:rsid w:val="00DB33EF"/>
    <w:rsid w:val="00DB37E1"/>
    <w:rsid w:val="00DB3997"/>
    <w:rsid w:val="00DB4B41"/>
    <w:rsid w:val="00DB4C73"/>
    <w:rsid w:val="00DB4D54"/>
    <w:rsid w:val="00DB5123"/>
    <w:rsid w:val="00DB5182"/>
    <w:rsid w:val="00DB53DD"/>
    <w:rsid w:val="00DB5BB0"/>
    <w:rsid w:val="00DB625A"/>
    <w:rsid w:val="00DB63C1"/>
    <w:rsid w:val="00DB641C"/>
    <w:rsid w:val="00DB6984"/>
    <w:rsid w:val="00DB74E3"/>
    <w:rsid w:val="00DB7688"/>
    <w:rsid w:val="00DB7938"/>
    <w:rsid w:val="00DC07F8"/>
    <w:rsid w:val="00DC0978"/>
    <w:rsid w:val="00DC0B58"/>
    <w:rsid w:val="00DC0F33"/>
    <w:rsid w:val="00DC194C"/>
    <w:rsid w:val="00DC1E71"/>
    <w:rsid w:val="00DC235F"/>
    <w:rsid w:val="00DC2435"/>
    <w:rsid w:val="00DC34C3"/>
    <w:rsid w:val="00DC3952"/>
    <w:rsid w:val="00DC3FE2"/>
    <w:rsid w:val="00DC4598"/>
    <w:rsid w:val="00DC46E3"/>
    <w:rsid w:val="00DC4888"/>
    <w:rsid w:val="00DC50D3"/>
    <w:rsid w:val="00DC5673"/>
    <w:rsid w:val="00DC6DC8"/>
    <w:rsid w:val="00DC6E73"/>
    <w:rsid w:val="00DC7333"/>
    <w:rsid w:val="00DC739C"/>
    <w:rsid w:val="00DC73FA"/>
    <w:rsid w:val="00DC7A26"/>
    <w:rsid w:val="00DC7A29"/>
    <w:rsid w:val="00DC7BB9"/>
    <w:rsid w:val="00DC7C01"/>
    <w:rsid w:val="00DC7CA6"/>
    <w:rsid w:val="00DD0592"/>
    <w:rsid w:val="00DD0B09"/>
    <w:rsid w:val="00DD131E"/>
    <w:rsid w:val="00DD1649"/>
    <w:rsid w:val="00DD170A"/>
    <w:rsid w:val="00DD1722"/>
    <w:rsid w:val="00DD204C"/>
    <w:rsid w:val="00DD23D4"/>
    <w:rsid w:val="00DD386C"/>
    <w:rsid w:val="00DD3AA3"/>
    <w:rsid w:val="00DD3FAC"/>
    <w:rsid w:val="00DD4723"/>
    <w:rsid w:val="00DD4EC8"/>
    <w:rsid w:val="00DD4ED6"/>
    <w:rsid w:val="00DD525C"/>
    <w:rsid w:val="00DD53DF"/>
    <w:rsid w:val="00DD5953"/>
    <w:rsid w:val="00DD5EB7"/>
    <w:rsid w:val="00DD7BF2"/>
    <w:rsid w:val="00DD7DEA"/>
    <w:rsid w:val="00DE03CC"/>
    <w:rsid w:val="00DE08A5"/>
    <w:rsid w:val="00DE0D9F"/>
    <w:rsid w:val="00DE0F47"/>
    <w:rsid w:val="00DE1440"/>
    <w:rsid w:val="00DE1715"/>
    <w:rsid w:val="00DE1DF6"/>
    <w:rsid w:val="00DE20DB"/>
    <w:rsid w:val="00DE227E"/>
    <w:rsid w:val="00DE2D8D"/>
    <w:rsid w:val="00DE2EE7"/>
    <w:rsid w:val="00DE2F8C"/>
    <w:rsid w:val="00DE3343"/>
    <w:rsid w:val="00DE3794"/>
    <w:rsid w:val="00DE3CF7"/>
    <w:rsid w:val="00DE463A"/>
    <w:rsid w:val="00DE4DC4"/>
    <w:rsid w:val="00DE515B"/>
    <w:rsid w:val="00DE59DD"/>
    <w:rsid w:val="00DE6633"/>
    <w:rsid w:val="00DE74B6"/>
    <w:rsid w:val="00DE761B"/>
    <w:rsid w:val="00DF0B72"/>
    <w:rsid w:val="00DF1F8C"/>
    <w:rsid w:val="00DF246B"/>
    <w:rsid w:val="00DF2977"/>
    <w:rsid w:val="00DF2BB3"/>
    <w:rsid w:val="00DF2E2C"/>
    <w:rsid w:val="00DF334A"/>
    <w:rsid w:val="00DF3570"/>
    <w:rsid w:val="00DF3BCB"/>
    <w:rsid w:val="00DF4AE2"/>
    <w:rsid w:val="00DF4F4A"/>
    <w:rsid w:val="00DF4FDC"/>
    <w:rsid w:val="00DF55C8"/>
    <w:rsid w:val="00DF587E"/>
    <w:rsid w:val="00DF5F7E"/>
    <w:rsid w:val="00DF6BD7"/>
    <w:rsid w:val="00DF6C58"/>
    <w:rsid w:val="00DF6D4A"/>
    <w:rsid w:val="00DF71AF"/>
    <w:rsid w:val="00DF7390"/>
    <w:rsid w:val="00DF7FF2"/>
    <w:rsid w:val="00E015A6"/>
    <w:rsid w:val="00E01B62"/>
    <w:rsid w:val="00E0226C"/>
    <w:rsid w:val="00E02707"/>
    <w:rsid w:val="00E02786"/>
    <w:rsid w:val="00E0333F"/>
    <w:rsid w:val="00E03389"/>
    <w:rsid w:val="00E03839"/>
    <w:rsid w:val="00E03A87"/>
    <w:rsid w:val="00E03DC3"/>
    <w:rsid w:val="00E056A3"/>
    <w:rsid w:val="00E05855"/>
    <w:rsid w:val="00E058C6"/>
    <w:rsid w:val="00E067F8"/>
    <w:rsid w:val="00E06A0E"/>
    <w:rsid w:val="00E07445"/>
    <w:rsid w:val="00E076E6"/>
    <w:rsid w:val="00E078D4"/>
    <w:rsid w:val="00E07BA9"/>
    <w:rsid w:val="00E07D01"/>
    <w:rsid w:val="00E10235"/>
    <w:rsid w:val="00E10716"/>
    <w:rsid w:val="00E1179A"/>
    <w:rsid w:val="00E11B75"/>
    <w:rsid w:val="00E121D5"/>
    <w:rsid w:val="00E12928"/>
    <w:rsid w:val="00E12CD4"/>
    <w:rsid w:val="00E13564"/>
    <w:rsid w:val="00E14C38"/>
    <w:rsid w:val="00E15DF3"/>
    <w:rsid w:val="00E163A1"/>
    <w:rsid w:val="00E165BD"/>
    <w:rsid w:val="00E17040"/>
    <w:rsid w:val="00E17143"/>
    <w:rsid w:val="00E174FE"/>
    <w:rsid w:val="00E201D5"/>
    <w:rsid w:val="00E20B82"/>
    <w:rsid w:val="00E20CAA"/>
    <w:rsid w:val="00E2104F"/>
    <w:rsid w:val="00E21B6F"/>
    <w:rsid w:val="00E21BE1"/>
    <w:rsid w:val="00E21C24"/>
    <w:rsid w:val="00E22360"/>
    <w:rsid w:val="00E233BA"/>
    <w:rsid w:val="00E23426"/>
    <w:rsid w:val="00E23641"/>
    <w:rsid w:val="00E237A4"/>
    <w:rsid w:val="00E23F92"/>
    <w:rsid w:val="00E24992"/>
    <w:rsid w:val="00E252D1"/>
    <w:rsid w:val="00E25385"/>
    <w:rsid w:val="00E25B0F"/>
    <w:rsid w:val="00E25B87"/>
    <w:rsid w:val="00E25DC7"/>
    <w:rsid w:val="00E26181"/>
    <w:rsid w:val="00E26370"/>
    <w:rsid w:val="00E2660C"/>
    <w:rsid w:val="00E26DCE"/>
    <w:rsid w:val="00E276F3"/>
    <w:rsid w:val="00E27AEB"/>
    <w:rsid w:val="00E27B47"/>
    <w:rsid w:val="00E27D06"/>
    <w:rsid w:val="00E3005B"/>
    <w:rsid w:val="00E30376"/>
    <w:rsid w:val="00E303F3"/>
    <w:rsid w:val="00E30866"/>
    <w:rsid w:val="00E30A8D"/>
    <w:rsid w:val="00E311C6"/>
    <w:rsid w:val="00E31B16"/>
    <w:rsid w:val="00E31DEE"/>
    <w:rsid w:val="00E33402"/>
    <w:rsid w:val="00E337D6"/>
    <w:rsid w:val="00E33A09"/>
    <w:rsid w:val="00E33AD8"/>
    <w:rsid w:val="00E33F27"/>
    <w:rsid w:val="00E341AF"/>
    <w:rsid w:val="00E34467"/>
    <w:rsid w:val="00E357D1"/>
    <w:rsid w:val="00E36709"/>
    <w:rsid w:val="00E36A5D"/>
    <w:rsid w:val="00E36B9C"/>
    <w:rsid w:val="00E36BAE"/>
    <w:rsid w:val="00E36D9C"/>
    <w:rsid w:val="00E376B0"/>
    <w:rsid w:val="00E37B08"/>
    <w:rsid w:val="00E408E2"/>
    <w:rsid w:val="00E40A55"/>
    <w:rsid w:val="00E41132"/>
    <w:rsid w:val="00E41E7D"/>
    <w:rsid w:val="00E42269"/>
    <w:rsid w:val="00E42696"/>
    <w:rsid w:val="00E427CE"/>
    <w:rsid w:val="00E42813"/>
    <w:rsid w:val="00E43578"/>
    <w:rsid w:val="00E4398F"/>
    <w:rsid w:val="00E439A4"/>
    <w:rsid w:val="00E43AB4"/>
    <w:rsid w:val="00E43B05"/>
    <w:rsid w:val="00E43C9C"/>
    <w:rsid w:val="00E43CA1"/>
    <w:rsid w:val="00E4427A"/>
    <w:rsid w:val="00E44434"/>
    <w:rsid w:val="00E44AEC"/>
    <w:rsid w:val="00E44B7C"/>
    <w:rsid w:val="00E44FE2"/>
    <w:rsid w:val="00E458FA"/>
    <w:rsid w:val="00E4633F"/>
    <w:rsid w:val="00E4646E"/>
    <w:rsid w:val="00E46848"/>
    <w:rsid w:val="00E46BE3"/>
    <w:rsid w:val="00E46DFF"/>
    <w:rsid w:val="00E46ED3"/>
    <w:rsid w:val="00E478E4"/>
    <w:rsid w:val="00E47AAE"/>
    <w:rsid w:val="00E47AFB"/>
    <w:rsid w:val="00E47FA5"/>
    <w:rsid w:val="00E502AF"/>
    <w:rsid w:val="00E50B32"/>
    <w:rsid w:val="00E50CC0"/>
    <w:rsid w:val="00E50CF5"/>
    <w:rsid w:val="00E51E70"/>
    <w:rsid w:val="00E52C75"/>
    <w:rsid w:val="00E5347A"/>
    <w:rsid w:val="00E538BD"/>
    <w:rsid w:val="00E53C63"/>
    <w:rsid w:val="00E55321"/>
    <w:rsid w:val="00E55892"/>
    <w:rsid w:val="00E55A08"/>
    <w:rsid w:val="00E55A3F"/>
    <w:rsid w:val="00E56C32"/>
    <w:rsid w:val="00E56CAA"/>
    <w:rsid w:val="00E56CC3"/>
    <w:rsid w:val="00E575A3"/>
    <w:rsid w:val="00E57E70"/>
    <w:rsid w:val="00E57EA8"/>
    <w:rsid w:val="00E600E5"/>
    <w:rsid w:val="00E60795"/>
    <w:rsid w:val="00E60CB0"/>
    <w:rsid w:val="00E60F08"/>
    <w:rsid w:val="00E627D2"/>
    <w:rsid w:val="00E63716"/>
    <w:rsid w:val="00E64830"/>
    <w:rsid w:val="00E648D2"/>
    <w:rsid w:val="00E661F4"/>
    <w:rsid w:val="00E67FF5"/>
    <w:rsid w:val="00E7000C"/>
    <w:rsid w:val="00E70D41"/>
    <w:rsid w:val="00E71166"/>
    <w:rsid w:val="00E713CA"/>
    <w:rsid w:val="00E73142"/>
    <w:rsid w:val="00E73564"/>
    <w:rsid w:val="00E73C9D"/>
    <w:rsid w:val="00E7421E"/>
    <w:rsid w:val="00E74256"/>
    <w:rsid w:val="00E7470D"/>
    <w:rsid w:val="00E7473F"/>
    <w:rsid w:val="00E75388"/>
    <w:rsid w:val="00E75872"/>
    <w:rsid w:val="00E75B95"/>
    <w:rsid w:val="00E75C09"/>
    <w:rsid w:val="00E7654A"/>
    <w:rsid w:val="00E771D4"/>
    <w:rsid w:val="00E778E7"/>
    <w:rsid w:val="00E80182"/>
    <w:rsid w:val="00E80187"/>
    <w:rsid w:val="00E80C19"/>
    <w:rsid w:val="00E80C91"/>
    <w:rsid w:val="00E8148A"/>
    <w:rsid w:val="00E81910"/>
    <w:rsid w:val="00E81919"/>
    <w:rsid w:val="00E82434"/>
    <w:rsid w:val="00E82CF2"/>
    <w:rsid w:val="00E8434E"/>
    <w:rsid w:val="00E85387"/>
    <w:rsid w:val="00E85632"/>
    <w:rsid w:val="00E856BB"/>
    <w:rsid w:val="00E85DCB"/>
    <w:rsid w:val="00E8616A"/>
    <w:rsid w:val="00E8648F"/>
    <w:rsid w:val="00E86839"/>
    <w:rsid w:val="00E87209"/>
    <w:rsid w:val="00E87508"/>
    <w:rsid w:val="00E87C93"/>
    <w:rsid w:val="00E87CA2"/>
    <w:rsid w:val="00E90D69"/>
    <w:rsid w:val="00E916DD"/>
    <w:rsid w:val="00E94618"/>
    <w:rsid w:val="00E94F33"/>
    <w:rsid w:val="00E95676"/>
    <w:rsid w:val="00E95A05"/>
    <w:rsid w:val="00E969C2"/>
    <w:rsid w:val="00E96B90"/>
    <w:rsid w:val="00E975D3"/>
    <w:rsid w:val="00E97863"/>
    <w:rsid w:val="00E97A31"/>
    <w:rsid w:val="00EA0BB6"/>
    <w:rsid w:val="00EA16A6"/>
    <w:rsid w:val="00EA1C48"/>
    <w:rsid w:val="00EA3136"/>
    <w:rsid w:val="00EA3C9B"/>
    <w:rsid w:val="00EA49A6"/>
    <w:rsid w:val="00EA5158"/>
    <w:rsid w:val="00EA5282"/>
    <w:rsid w:val="00EA56FA"/>
    <w:rsid w:val="00EA5D8A"/>
    <w:rsid w:val="00EA60F4"/>
    <w:rsid w:val="00EA634D"/>
    <w:rsid w:val="00EA63B8"/>
    <w:rsid w:val="00EA6AFA"/>
    <w:rsid w:val="00EA6E98"/>
    <w:rsid w:val="00EA7129"/>
    <w:rsid w:val="00EA71B8"/>
    <w:rsid w:val="00EA76C3"/>
    <w:rsid w:val="00EB0213"/>
    <w:rsid w:val="00EB0BC7"/>
    <w:rsid w:val="00EB18D2"/>
    <w:rsid w:val="00EB2360"/>
    <w:rsid w:val="00EB261E"/>
    <w:rsid w:val="00EB27DB"/>
    <w:rsid w:val="00EB2C11"/>
    <w:rsid w:val="00EB2CFB"/>
    <w:rsid w:val="00EB2E13"/>
    <w:rsid w:val="00EB2FB3"/>
    <w:rsid w:val="00EB326F"/>
    <w:rsid w:val="00EB34AE"/>
    <w:rsid w:val="00EB369F"/>
    <w:rsid w:val="00EB4599"/>
    <w:rsid w:val="00EB5F60"/>
    <w:rsid w:val="00EB5F96"/>
    <w:rsid w:val="00EB63CE"/>
    <w:rsid w:val="00EB6C21"/>
    <w:rsid w:val="00EB7140"/>
    <w:rsid w:val="00EB750C"/>
    <w:rsid w:val="00EB7D24"/>
    <w:rsid w:val="00EC0179"/>
    <w:rsid w:val="00EC022F"/>
    <w:rsid w:val="00EC16C4"/>
    <w:rsid w:val="00EC1741"/>
    <w:rsid w:val="00EC1A7C"/>
    <w:rsid w:val="00EC26A4"/>
    <w:rsid w:val="00EC31BA"/>
    <w:rsid w:val="00EC31D1"/>
    <w:rsid w:val="00EC3491"/>
    <w:rsid w:val="00EC3A30"/>
    <w:rsid w:val="00EC4AF2"/>
    <w:rsid w:val="00EC4C3A"/>
    <w:rsid w:val="00EC4D39"/>
    <w:rsid w:val="00EC4D40"/>
    <w:rsid w:val="00EC5A70"/>
    <w:rsid w:val="00EC6136"/>
    <w:rsid w:val="00EC679B"/>
    <w:rsid w:val="00EC68A9"/>
    <w:rsid w:val="00EC7069"/>
    <w:rsid w:val="00EC72BE"/>
    <w:rsid w:val="00EC785A"/>
    <w:rsid w:val="00ED0C3C"/>
    <w:rsid w:val="00ED0EC7"/>
    <w:rsid w:val="00ED0F35"/>
    <w:rsid w:val="00ED1643"/>
    <w:rsid w:val="00ED1DAA"/>
    <w:rsid w:val="00ED2081"/>
    <w:rsid w:val="00ED20B7"/>
    <w:rsid w:val="00ED2165"/>
    <w:rsid w:val="00ED24B0"/>
    <w:rsid w:val="00ED2B6F"/>
    <w:rsid w:val="00ED349A"/>
    <w:rsid w:val="00ED4780"/>
    <w:rsid w:val="00ED530B"/>
    <w:rsid w:val="00ED582C"/>
    <w:rsid w:val="00ED5A04"/>
    <w:rsid w:val="00ED5E90"/>
    <w:rsid w:val="00ED6143"/>
    <w:rsid w:val="00ED63AA"/>
    <w:rsid w:val="00ED6836"/>
    <w:rsid w:val="00ED68FB"/>
    <w:rsid w:val="00ED792C"/>
    <w:rsid w:val="00EE05A7"/>
    <w:rsid w:val="00EE0CB8"/>
    <w:rsid w:val="00EE118A"/>
    <w:rsid w:val="00EE1809"/>
    <w:rsid w:val="00EE26CD"/>
    <w:rsid w:val="00EE31FE"/>
    <w:rsid w:val="00EE3B88"/>
    <w:rsid w:val="00EE463E"/>
    <w:rsid w:val="00EE4C02"/>
    <w:rsid w:val="00EE57D1"/>
    <w:rsid w:val="00EE5D0E"/>
    <w:rsid w:val="00EE5D93"/>
    <w:rsid w:val="00EE5F0E"/>
    <w:rsid w:val="00EE62AE"/>
    <w:rsid w:val="00EE6445"/>
    <w:rsid w:val="00EE66E8"/>
    <w:rsid w:val="00EE6865"/>
    <w:rsid w:val="00EE70CF"/>
    <w:rsid w:val="00EE7301"/>
    <w:rsid w:val="00EE731E"/>
    <w:rsid w:val="00EE76B9"/>
    <w:rsid w:val="00EE7D91"/>
    <w:rsid w:val="00EF058E"/>
    <w:rsid w:val="00EF0A28"/>
    <w:rsid w:val="00EF0BDF"/>
    <w:rsid w:val="00EF1778"/>
    <w:rsid w:val="00EF1CF5"/>
    <w:rsid w:val="00EF227F"/>
    <w:rsid w:val="00EF2425"/>
    <w:rsid w:val="00EF3B06"/>
    <w:rsid w:val="00EF3CD6"/>
    <w:rsid w:val="00EF3DCA"/>
    <w:rsid w:val="00EF3E69"/>
    <w:rsid w:val="00EF410B"/>
    <w:rsid w:val="00EF4601"/>
    <w:rsid w:val="00EF515E"/>
    <w:rsid w:val="00EF51F6"/>
    <w:rsid w:val="00EF5503"/>
    <w:rsid w:val="00EF5DB1"/>
    <w:rsid w:val="00EF7192"/>
    <w:rsid w:val="00EF76E1"/>
    <w:rsid w:val="00EF788B"/>
    <w:rsid w:val="00F002E3"/>
    <w:rsid w:val="00F00548"/>
    <w:rsid w:val="00F00ADC"/>
    <w:rsid w:val="00F00BD1"/>
    <w:rsid w:val="00F00FB7"/>
    <w:rsid w:val="00F0107F"/>
    <w:rsid w:val="00F011F4"/>
    <w:rsid w:val="00F0125B"/>
    <w:rsid w:val="00F01631"/>
    <w:rsid w:val="00F01A02"/>
    <w:rsid w:val="00F01DB9"/>
    <w:rsid w:val="00F0258F"/>
    <w:rsid w:val="00F025A3"/>
    <w:rsid w:val="00F02880"/>
    <w:rsid w:val="00F02953"/>
    <w:rsid w:val="00F02EF3"/>
    <w:rsid w:val="00F03A56"/>
    <w:rsid w:val="00F03BDB"/>
    <w:rsid w:val="00F04013"/>
    <w:rsid w:val="00F040CC"/>
    <w:rsid w:val="00F04128"/>
    <w:rsid w:val="00F0508C"/>
    <w:rsid w:val="00F05476"/>
    <w:rsid w:val="00F0597A"/>
    <w:rsid w:val="00F05E93"/>
    <w:rsid w:val="00F06018"/>
    <w:rsid w:val="00F06810"/>
    <w:rsid w:val="00F068C4"/>
    <w:rsid w:val="00F06A05"/>
    <w:rsid w:val="00F07B2E"/>
    <w:rsid w:val="00F10338"/>
    <w:rsid w:val="00F10731"/>
    <w:rsid w:val="00F10A1A"/>
    <w:rsid w:val="00F10A7D"/>
    <w:rsid w:val="00F10AD5"/>
    <w:rsid w:val="00F10D18"/>
    <w:rsid w:val="00F10EB3"/>
    <w:rsid w:val="00F110BA"/>
    <w:rsid w:val="00F112E1"/>
    <w:rsid w:val="00F1142D"/>
    <w:rsid w:val="00F118CA"/>
    <w:rsid w:val="00F11CF8"/>
    <w:rsid w:val="00F11D8A"/>
    <w:rsid w:val="00F12138"/>
    <w:rsid w:val="00F124F9"/>
    <w:rsid w:val="00F1261B"/>
    <w:rsid w:val="00F12696"/>
    <w:rsid w:val="00F12B3F"/>
    <w:rsid w:val="00F12BD3"/>
    <w:rsid w:val="00F144CC"/>
    <w:rsid w:val="00F14F73"/>
    <w:rsid w:val="00F1599A"/>
    <w:rsid w:val="00F15D26"/>
    <w:rsid w:val="00F16766"/>
    <w:rsid w:val="00F1746C"/>
    <w:rsid w:val="00F20EA4"/>
    <w:rsid w:val="00F21069"/>
    <w:rsid w:val="00F210C5"/>
    <w:rsid w:val="00F21290"/>
    <w:rsid w:val="00F219CE"/>
    <w:rsid w:val="00F21A96"/>
    <w:rsid w:val="00F21C6A"/>
    <w:rsid w:val="00F21F23"/>
    <w:rsid w:val="00F22634"/>
    <w:rsid w:val="00F2342C"/>
    <w:rsid w:val="00F23850"/>
    <w:rsid w:val="00F23AD9"/>
    <w:rsid w:val="00F23B4C"/>
    <w:rsid w:val="00F23D35"/>
    <w:rsid w:val="00F24327"/>
    <w:rsid w:val="00F245F3"/>
    <w:rsid w:val="00F24A29"/>
    <w:rsid w:val="00F25494"/>
    <w:rsid w:val="00F25F59"/>
    <w:rsid w:val="00F26D05"/>
    <w:rsid w:val="00F26F94"/>
    <w:rsid w:val="00F2717F"/>
    <w:rsid w:val="00F2729C"/>
    <w:rsid w:val="00F27BB2"/>
    <w:rsid w:val="00F27FE1"/>
    <w:rsid w:val="00F30104"/>
    <w:rsid w:val="00F3038B"/>
    <w:rsid w:val="00F30940"/>
    <w:rsid w:val="00F30B91"/>
    <w:rsid w:val="00F30F2F"/>
    <w:rsid w:val="00F3117B"/>
    <w:rsid w:val="00F314A0"/>
    <w:rsid w:val="00F31648"/>
    <w:rsid w:val="00F318E1"/>
    <w:rsid w:val="00F31EBE"/>
    <w:rsid w:val="00F32CCF"/>
    <w:rsid w:val="00F32D46"/>
    <w:rsid w:val="00F337F1"/>
    <w:rsid w:val="00F34DEE"/>
    <w:rsid w:val="00F34E87"/>
    <w:rsid w:val="00F3519D"/>
    <w:rsid w:val="00F35395"/>
    <w:rsid w:val="00F35E8D"/>
    <w:rsid w:val="00F37139"/>
    <w:rsid w:val="00F37295"/>
    <w:rsid w:val="00F37619"/>
    <w:rsid w:val="00F40304"/>
    <w:rsid w:val="00F403EB"/>
    <w:rsid w:val="00F409FA"/>
    <w:rsid w:val="00F411E7"/>
    <w:rsid w:val="00F42634"/>
    <w:rsid w:val="00F4292B"/>
    <w:rsid w:val="00F42DA4"/>
    <w:rsid w:val="00F43D66"/>
    <w:rsid w:val="00F43F01"/>
    <w:rsid w:val="00F444AC"/>
    <w:rsid w:val="00F44CF2"/>
    <w:rsid w:val="00F45286"/>
    <w:rsid w:val="00F4573A"/>
    <w:rsid w:val="00F46BD8"/>
    <w:rsid w:val="00F46C40"/>
    <w:rsid w:val="00F479B1"/>
    <w:rsid w:val="00F505CF"/>
    <w:rsid w:val="00F50973"/>
    <w:rsid w:val="00F50E36"/>
    <w:rsid w:val="00F51D59"/>
    <w:rsid w:val="00F52C8D"/>
    <w:rsid w:val="00F5368A"/>
    <w:rsid w:val="00F53972"/>
    <w:rsid w:val="00F544DC"/>
    <w:rsid w:val="00F54F08"/>
    <w:rsid w:val="00F5508B"/>
    <w:rsid w:val="00F5555E"/>
    <w:rsid w:val="00F55841"/>
    <w:rsid w:val="00F55896"/>
    <w:rsid w:val="00F55B07"/>
    <w:rsid w:val="00F56986"/>
    <w:rsid w:val="00F56BDF"/>
    <w:rsid w:val="00F57615"/>
    <w:rsid w:val="00F57C0F"/>
    <w:rsid w:val="00F57C11"/>
    <w:rsid w:val="00F6094A"/>
    <w:rsid w:val="00F60B15"/>
    <w:rsid w:val="00F60F46"/>
    <w:rsid w:val="00F61434"/>
    <w:rsid w:val="00F61997"/>
    <w:rsid w:val="00F61C28"/>
    <w:rsid w:val="00F61C31"/>
    <w:rsid w:val="00F62D35"/>
    <w:rsid w:val="00F631B9"/>
    <w:rsid w:val="00F63E29"/>
    <w:rsid w:val="00F63F7B"/>
    <w:rsid w:val="00F63FE8"/>
    <w:rsid w:val="00F65A77"/>
    <w:rsid w:val="00F65BBB"/>
    <w:rsid w:val="00F6692C"/>
    <w:rsid w:val="00F67368"/>
    <w:rsid w:val="00F676AD"/>
    <w:rsid w:val="00F67950"/>
    <w:rsid w:val="00F67E42"/>
    <w:rsid w:val="00F70DF1"/>
    <w:rsid w:val="00F7135A"/>
    <w:rsid w:val="00F71586"/>
    <w:rsid w:val="00F71D69"/>
    <w:rsid w:val="00F71FD6"/>
    <w:rsid w:val="00F7215F"/>
    <w:rsid w:val="00F72E64"/>
    <w:rsid w:val="00F73254"/>
    <w:rsid w:val="00F738A1"/>
    <w:rsid w:val="00F738FD"/>
    <w:rsid w:val="00F73BC6"/>
    <w:rsid w:val="00F74759"/>
    <w:rsid w:val="00F75307"/>
    <w:rsid w:val="00F75617"/>
    <w:rsid w:val="00F75698"/>
    <w:rsid w:val="00F756F3"/>
    <w:rsid w:val="00F7580C"/>
    <w:rsid w:val="00F75BF8"/>
    <w:rsid w:val="00F763F0"/>
    <w:rsid w:val="00F7671C"/>
    <w:rsid w:val="00F768FA"/>
    <w:rsid w:val="00F76A34"/>
    <w:rsid w:val="00F76EAF"/>
    <w:rsid w:val="00F76F55"/>
    <w:rsid w:val="00F775B8"/>
    <w:rsid w:val="00F77B05"/>
    <w:rsid w:val="00F77DE3"/>
    <w:rsid w:val="00F77EA5"/>
    <w:rsid w:val="00F77FDA"/>
    <w:rsid w:val="00F80454"/>
    <w:rsid w:val="00F809C7"/>
    <w:rsid w:val="00F80BFF"/>
    <w:rsid w:val="00F81236"/>
    <w:rsid w:val="00F812D6"/>
    <w:rsid w:val="00F81335"/>
    <w:rsid w:val="00F81460"/>
    <w:rsid w:val="00F8169B"/>
    <w:rsid w:val="00F81FBC"/>
    <w:rsid w:val="00F82994"/>
    <w:rsid w:val="00F82A7D"/>
    <w:rsid w:val="00F82D01"/>
    <w:rsid w:val="00F82E6B"/>
    <w:rsid w:val="00F82F2F"/>
    <w:rsid w:val="00F8388B"/>
    <w:rsid w:val="00F8399D"/>
    <w:rsid w:val="00F8455B"/>
    <w:rsid w:val="00F84723"/>
    <w:rsid w:val="00F84B0C"/>
    <w:rsid w:val="00F84C25"/>
    <w:rsid w:val="00F84D8F"/>
    <w:rsid w:val="00F85476"/>
    <w:rsid w:val="00F85988"/>
    <w:rsid w:val="00F867FC"/>
    <w:rsid w:val="00F87420"/>
    <w:rsid w:val="00F87449"/>
    <w:rsid w:val="00F8798A"/>
    <w:rsid w:val="00F87B0E"/>
    <w:rsid w:val="00F90252"/>
    <w:rsid w:val="00F90777"/>
    <w:rsid w:val="00F90A44"/>
    <w:rsid w:val="00F910D7"/>
    <w:rsid w:val="00F91F2C"/>
    <w:rsid w:val="00F92BBB"/>
    <w:rsid w:val="00F92FD9"/>
    <w:rsid w:val="00F93455"/>
    <w:rsid w:val="00F93A20"/>
    <w:rsid w:val="00F94185"/>
    <w:rsid w:val="00F943F4"/>
    <w:rsid w:val="00F9478B"/>
    <w:rsid w:val="00F94F13"/>
    <w:rsid w:val="00F9543D"/>
    <w:rsid w:val="00F95D9C"/>
    <w:rsid w:val="00F960B2"/>
    <w:rsid w:val="00F9652F"/>
    <w:rsid w:val="00F9656A"/>
    <w:rsid w:val="00F9676E"/>
    <w:rsid w:val="00F96C7C"/>
    <w:rsid w:val="00F96F03"/>
    <w:rsid w:val="00F972E2"/>
    <w:rsid w:val="00F9768A"/>
    <w:rsid w:val="00FA07DC"/>
    <w:rsid w:val="00FA09DA"/>
    <w:rsid w:val="00FA0C56"/>
    <w:rsid w:val="00FA0D91"/>
    <w:rsid w:val="00FA1161"/>
    <w:rsid w:val="00FA11F7"/>
    <w:rsid w:val="00FA1271"/>
    <w:rsid w:val="00FA1BBD"/>
    <w:rsid w:val="00FA2383"/>
    <w:rsid w:val="00FA2468"/>
    <w:rsid w:val="00FA26EA"/>
    <w:rsid w:val="00FA2C91"/>
    <w:rsid w:val="00FA43C6"/>
    <w:rsid w:val="00FA461D"/>
    <w:rsid w:val="00FA4808"/>
    <w:rsid w:val="00FA5141"/>
    <w:rsid w:val="00FA6153"/>
    <w:rsid w:val="00FA68BF"/>
    <w:rsid w:val="00FA6965"/>
    <w:rsid w:val="00FA6C36"/>
    <w:rsid w:val="00FA6CCE"/>
    <w:rsid w:val="00FA7360"/>
    <w:rsid w:val="00FA75ED"/>
    <w:rsid w:val="00FA7CCA"/>
    <w:rsid w:val="00FA7D6A"/>
    <w:rsid w:val="00FA7E37"/>
    <w:rsid w:val="00FB07A0"/>
    <w:rsid w:val="00FB1991"/>
    <w:rsid w:val="00FB1CC9"/>
    <w:rsid w:val="00FB243B"/>
    <w:rsid w:val="00FB27B9"/>
    <w:rsid w:val="00FB2AA8"/>
    <w:rsid w:val="00FB2B49"/>
    <w:rsid w:val="00FB3259"/>
    <w:rsid w:val="00FB3500"/>
    <w:rsid w:val="00FB3575"/>
    <w:rsid w:val="00FB3D61"/>
    <w:rsid w:val="00FB3F57"/>
    <w:rsid w:val="00FB41A2"/>
    <w:rsid w:val="00FB4409"/>
    <w:rsid w:val="00FB4B36"/>
    <w:rsid w:val="00FB4D07"/>
    <w:rsid w:val="00FB4FAE"/>
    <w:rsid w:val="00FB50E1"/>
    <w:rsid w:val="00FB50E5"/>
    <w:rsid w:val="00FB5392"/>
    <w:rsid w:val="00FB5502"/>
    <w:rsid w:val="00FB59FA"/>
    <w:rsid w:val="00FB5E96"/>
    <w:rsid w:val="00FB640B"/>
    <w:rsid w:val="00FB679E"/>
    <w:rsid w:val="00FB6819"/>
    <w:rsid w:val="00FB6883"/>
    <w:rsid w:val="00FB7EAE"/>
    <w:rsid w:val="00FC07A4"/>
    <w:rsid w:val="00FC0854"/>
    <w:rsid w:val="00FC1117"/>
    <w:rsid w:val="00FC217C"/>
    <w:rsid w:val="00FC27CD"/>
    <w:rsid w:val="00FC2C22"/>
    <w:rsid w:val="00FC3514"/>
    <w:rsid w:val="00FC37D5"/>
    <w:rsid w:val="00FC39BB"/>
    <w:rsid w:val="00FC4887"/>
    <w:rsid w:val="00FC4A89"/>
    <w:rsid w:val="00FC4AD5"/>
    <w:rsid w:val="00FC4C9E"/>
    <w:rsid w:val="00FC4FAB"/>
    <w:rsid w:val="00FC6227"/>
    <w:rsid w:val="00FC71C6"/>
    <w:rsid w:val="00FC7D91"/>
    <w:rsid w:val="00FD0A16"/>
    <w:rsid w:val="00FD0F87"/>
    <w:rsid w:val="00FD1715"/>
    <w:rsid w:val="00FD21D9"/>
    <w:rsid w:val="00FD244C"/>
    <w:rsid w:val="00FD261B"/>
    <w:rsid w:val="00FD2F49"/>
    <w:rsid w:val="00FD30A1"/>
    <w:rsid w:val="00FD32F4"/>
    <w:rsid w:val="00FD33F9"/>
    <w:rsid w:val="00FD3419"/>
    <w:rsid w:val="00FD34CB"/>
    <w:rsid w:val="00FD3BBD"/>
    <w:rsid w:val="00FD3CB2"/>
    <w:rsid w:val="00FD4215"/>
    <w:rsid w:val="00FD42C7"/>
    <w:rsid w:val="00FD4601"/>
    <w:rsid w:val="00FD485B"/>
    <w:rsid w:val="00FD4F14"/>
    <w:rsid w:val="00FD5587"/>
    <w:rsid w:val="00FD5D7C"/>
    <w:rsid w:val="00FD5E4E"/>
    <w:rsid w:val="00FD5E8E"/>
    <w:rsid w:val="00FD683B"/>
    <w:rsid w:val="00FE0DE9"/>
    <w:rsid w:val="00FE2E18"/>
    <w:rsid w:val="00FE3266"/>
    <w:rsid w:val="00FE3C80"/>
    <w:rsid w:val="00FE4626"/>
    <w:rsid w:val="00FE4D59"/>
    <w:rsid w:val="00FE5041"/>
    <w:rsid w:val="00FE5359"/>
    <w:rsid w:val="00FE5479"/>
    <w:rsid w:val="00FE5B28"/>
    <w:rsid w:val="00FE5B39"/>
    <w:rsid w:val="00FE5ED6"/>
    <w:rsid w:val="00FE5F4B"/>
    <w:rsid w:val="00FE608C"/>
    <w:rsid w:val="00FE6539"/>
    <w:rsid w:val="00FE6B0C"/>
    <w:rsid w:val="00FE7089"/>
    <w:rsid w:val="00FE72C3"/>
    <w:rsid w:val="00FE74DF"/>
    <w:rsid w:val="00FF09C3"/>
    <w:rsid w:val="00FF0CFE"/>
    <w:rsid w:val="00FF1159"/>
    <w:rsid w:val="00FF1B9B"/>
    <w:rsid w:val="00FF32F0"/>
    <w:rsid w:val="00FF3D10"/>
    <w:rsid w:val="00FF40CF"/>
    <w:rsid w:val="00FF42C9"/>
    <w:rsid w:val="00FF504E"/>
    <w:rsid w:val="00FF5942"/>
    <w:rsid w:val="00FF6127"/>
    <w:rsid w:val="00FF71AC"/>
    <w:rsid w:val="00FF7EA4"/>
    <w:rsid w:val="124E6EE3"/>
    <w:rsid w:val="262ECC1C"/>
    <w:rsid w:val="28495771"/>
    <w:rsid w:val="31C07172"/>
    <w:rsid w:val="47EFAD35"/>
    <w:rsid w:val="59F6B2E1"/>
    <w:rsid w:val="62E6D81B"/>
    <w:rsid w:val="6925D7C8"/>
    <w:rsid w:val="71726B50"/>
    <w:rsid w:val="73147BE1"/>
    <w:rsid w:val="78B62D6C"/>
    <w:rsid w:val="7CBFDE3A"/>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2195C"/>
  <w15:chartTrackingRefBased/>
  <w15:docId w15:val="{F427ED45-D85F-4DB9-8889-4153AAC2D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127F7"/>
    <w:pPr>
      <w:spacing w:after="200" w:line="276" w:lineRule="auto"/>
    </w:pPr>
    <w:rPr>
      <w:rFonts w:ascii="Calibri" w:eastAsia="Times New Roman" w:hAnsi="Calibri" w:cs="Calibri"/>
    </w:rPr>
  </w:style>
  <w:style w:type="paragraph" w:styleId="Pealkiri1">
    <w:name w:val="heading 1"/>
    <w:basedOn w:val="Normaallaad"/>
    <w:next w:val="Normaallaad"/>
    <w:link w:val="Pealkiri1Mrk"/>
    <w:uiPriority w:val="9"/>
    <w:qFormat/>
    <w:rsid w:val="008127F7"/>
    <w:pPr>
      <w:keepNext/>
      <w:keepLines/>
      <w:spacing w:before="240" w:after="240" w:line="240" w:lineRule="auto"/>
      <w:jc w:val="both"/>
      <w:outlineLvl w:val="0"/>
    </w:pPr>
    <w:rPr>
      <w:rFonts w:ascii="Times New Roman" w:hAnsi="Times New Roman" w:cs="Times New Roman"/>
      <w:b/>
      <w:bCs/>
      <w:sz w:val="28"/>
      <w:szCs w:val="28"/>
    </w:rPr>
  </w:style>
  <w:style w:type="paragraph" w:styleId="Pealkiri2">
    <w:name w:val="heading 2"/>
    <w:next w:val="Vahedeta"/>
    <w:link w:val="Pealkiri2Mrk"/>
    <w:uiPriority w:val="9"/>
    <w:unhideWhenUsed/>
    <w:qFormat/>
    <w:rsid w:val="001E4886"/>
    <w:pPr>
      <w:keepNext/>
      <w:keepLines/>
      <w:spacing w:after="0" w:line="240" w:lineRule="auto"/>
      <w:jc w:val="both"/>
      <w:outlineLvl w:val="1"/>
    </w:pPr>
    <w:rPr>
      <w:rFonts w:ascii="Times New Roman" w:eastAsia="Times New Roman" w:hAnsi="Times New Roman" w:cs="Times New Roman"/>
      <w:b/>
      <w:bCs/>
      <w:sz w:val="26"/>
      <w:szCs w:val="26"/>
    </w:rPr>
  </w:style>
  <w:style w:type="paragraph" w:styleId="Pealkiri3">
    <w:name w:val="heading 3"/>
    <w:basedOn w:val="Normaallaad"/>
    <w:next w:val="Normaallaad"/>
    <w:link w:val="Pealkiri3Mrk"/>
    <w:uiPriority w:val="9"/>
    <w:semiHidden/>
    <w:unhideWhenUsed/>
    <w:qFormat/>
    <w:rsid w:val="00EB2CF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127F7"/>
    <w:rPr>
      <w:rFonts w:ascii="Times New Roman" w:eastAsia="Times New Roman" w:hAnsi="Times New Roman" w:cs="Times New Roman"/>
      <w:b/>
      <w:bCs/>
      <w:sz w:val="28"/>
      <w:szCs w:val="28"/>
    </w:rPr>
  </w:style>
  <w:style w:type="character" w:customStyle="1" w:styleId="Pealkiri2Mrk">
    <w:name w:val="Pealkiri 2 Märk"/>
    <w:basedOn w:val="Liguvaikefont"/>
    <w:link w:val="Pealkiri2"/>
    <w:uiPriority w:val="9"/>
    <w:rsid w:val="001E4886"/>
    <w:rPr>
      <w:rFonts w:ascii="Times New Roman" w:eastAsia="Times New Roman" w:hAnsi="Times New Roman" w:cs="Times New Roman"/>
      <w:b/>
      <w:bCs/>
      <w:sz w:val="26"/>
      <w:szCs w:val="26"/>
    </w:rPr>
  </w:style>
  <w:style w:type="paragraph" w:styleId="Loendilik">
    <w:name w:val="List Paragraph"/>
    <w:aliases w:val="Mummuga loetelu"/>
    <w:basedOn w:val="Normaallaad"/>
    <w:link w:val="LoendilikMrk"/>
    <w:uiPriority w:val="34"/>
    <w:qFormat/>
    <w:rsid w:val="008127F7"/>
    <w:pPr>
      <w:spacing w:after="0" w:line="240" w:lineRule="auto"/>
      <w:ind w:left="720"/>
    </w:pPr>
    <w:rPr>
      <w:rFonts w:cs="Times New Roman"/>
    </w:rPr>
  </w:style>
  <w:style w:type="character" w:styleId="Hperlink">
    <w:name w:val="Hyperlink"/>
    <w:basedOn w:val="Liguvaikefont"/>
    <w:uiPriority w:val="99"/>
    <w:unhideWhenUsed/>
    <w:rsid w:val="008127F7"/>
    <w:rPr>
      <w:rFonts w:cs="Times New Roman"/>
      <w:color w:val="0000FF"/>
      <w:u w:val="singl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unhideWhenUsed/>
    <w:qFormat/>
    <w:rsid w:val="00A013E1"/>
    <w:pPr>
      <w:spacing w:after="0" w:line="240" w:lineRule="auto"/>
    </w:pPr>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qFormat/>
    <w:rsid w:val="008127F7"/>
    <w:rPr>
      <w:rFonts w:ascii="Calibri" w:eastAsia="Times New Roman" w:hAnsi="Calibri" w:cs="Calibri"/>
      <w:sz w:val="20"/>
      <w:szCs w:val="20"/>
    </w:rPr>
  </w:style>
  <w:style w:type="character" w:styleId="Allmrkuseviide">
    <w:name w:val="footnote reference"/>
    <w:aliases w:val="Footnote symbol,Ref,de nota al pie,-E Fußnotenzeichen,fr,Footnote Reference Superscript,Footnote Reference/,Odwołanie przypisu,Times 10 Point,Exposant 3 Point,footnote ref,BVI fnr,Footnote Refernece,callout,16 Point,Superscript 6 Poi"/>
    <w:basedOn w:val="Liguvaikefont"/>
    <w:link w:val="FootnoteReferneceChar"/>
    <w:uiPriority w:val="99"/>
    <w:unhideWhenUsed/>
    <w:qFormat/>
    <w:rsid w:val="008127F7"/>
    <w:rPr>
      <w:rFonts w:cs="Times New Roman"/>
      <w:vertAlign w:val="superscript"/>
    </w:rPr>
  </w:style>
  <w:style w:type="character" w:styleId="Klastatudhperlink">
    <w:name w:val="FollowedHyperlink"/>
    <w:basedOn w:val="Liguvaikefont"/>
    <w:uiPriority w:val="99"/>
    <w:semiHidden/>
    <w:unhideWhenUsed/>
    <w:rsid w:val="00BC4594"/>
    <w:rPr>
      <w:color w:val="954F72" w:themeColor="followedHyperlink"/>
      <w:u w:val="single"/>
    </w:rPr>
  </w:style>
  <w:style w:type="paragraph" w:customStyle="1" w:styleId="western">
    <w:name w:val="western"/>
    <w:basedOn w:val="Normaallaad"/>
    <w:uiPriority w:val="99"/>
    <w:rsid w:val="00CC3AA7"/>
    <w:pPr>
      <w:spacing w:before="100" w:beforeAutospacing="1" w:after="0" w:line="240" w:lineRule="auto"/>
      <w:jc w:val="both"/>
    </w:pPr>
    <w:rPr>
      <w:rFonts w:ascii="Times New Roman" w:hAnsi="Times New Roman" w:cs="Times New Roman"/>
      <w:color w:val="000000"/>
      <w:sz w:val="24"/>
      <w:szCs w:val="24"/>
      <w:lang w:val="en-US"/>
    </w:rPr>
  </w:style>
  <w:style w:type="paragraph" w:customStyle="1" w:styleId="Loetelu">
    <w:name w:val="Loetelu"/>
    <w:basedOn w:val="Kehatekst"/>
    <w:rsid w:val="00A716E7"/>
    <w:pPr>
      <w:numPr>
        <w:numId w:val="1"/>
      </w:numPr>
      <w:tabs>
        <w:tab w:val="num" w:pos="360"/>
      </w:tabs>
      <w:spacing w:before="120" w:after="0" w:line="240" w:lineRule="auto"/>
      <w:ind w:left="720" w:hanging="360"/>
      <w:jc w:val="both"/>
    </w:pPr>
    <w:rPr>
      <w:rFonts w:ascii="Times New Roman" w:hAnsi="Times New Roman" w:cs="Times New Roman"/>
      <w:sz w:val="24"/>
      <w:szCs w:val="20"/>
    </w:rPr>
  </w:style>
  <w:style w:type="paragraph" w:customStyle="1" w:styleId="Bodyt">
    <w:name w:val="Bodyt"/>
    <w:basedOn w:val="Normaallaad"/>
    <w:rsid w:val="00A716E7"/>
    <w:pPr>
      <w:numPr>
        <w:ilvl w:val="1"/>
        <w:numId w:val="1"/>
      </w:numPr>
      <w:spacing w:after="0" w:line="240" w:lineRule="auto"/>
      <w:jc w:val="both"/>
    </w:pPr>
    <w:rPr>
      <w:rFonts w:ascii="Times New Roman" w:hAnsi="Times New Roman" w:cs="Times New Roman"/>
      <w:sz w:val="24"/>
      <w:szCs w:val="20"/>
    </w:rPr>
  </w:style>
  <w:style w:type="paragraph" w:styleId="Kehatekst">
    <w:name w:val="Body Text"/>
    <w:basedOn w:val="Normaallaad"/>
    <w:link w:val="KehatekstMrk"/>
    <w:uiPriority w:val="99"/>
    <w:unhideWhenUsed/>
    <w:rsid w:val="00A716E7"/>
    <w:pPr>
      <w:spacing w:after="120"/>
    </w:pPr>
  </w:style>
  <w:style w:type="character" w:customStyle="1" w:styleId="KehatekstMrk">
    <w:name w:val="Kehatekst Märk"/>
    <w:basedOn w:val="Liguvaikefont"/>
    <w:link w:val="Kehatekst"/>
    <w:uiPriority w:val="99"/>
    <w:rsid w:val="00A716E7"/>
    <w:rPr>
      <w:rFonts w:ascii="Calibri" w:eastAsia="Times New Roman" w:hAnsi="Calibri" w:cs="Calibri"/>
    </w:rPr>
  </w:style>
  <w:style w:type="character" w:customStyle="1" w:styleId="tekst4">
    <w:name w:val="tekst4"/>
    <w:basedOn w:val="Liguvaikefont"/>
    <w:uiPriority w:val="99"/>
    <w:rsid w:val="00C134AF"/>
    <w:rPr>
      <w:rFonts w:cs="Times New Roman"/>
    </w:rPr>
  </w:style>
  <w:style w:type="character" w:styleId="Kommentaariviide">
    <w:name w:val="annotation reference"/>
    <w:basedOn w:val="Liguvaikefont"/>
    <w:uiPriority w:val="99"/>
    <w:semiHidden/>
    <w:unhideWhenUsed/>
    <w:rsid w:val="001A411D"/>
    <w:rPr>
      <w:sz w:val="16"/>
      <w:szCs w:val="16"/>
    </w:rPr>
  </w:style>
  <w:style w:type="paragraph" w:styleId="Kommentaaritekst">
    <w:name w:val="annotation text"/>
    <w:basedOn w:val="Normaallaad"/>
    <w:link w:val="KommentaaritekstMrk"/>
    <w:uiPriority w:val="99"/>
    <w:unhideWhenUsed/>
    <w:rsid w:val="001A411D"/>
    <w:pPr>
      <w:spacing w:after="160" w:line="240" w:lineRule="auto"/>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uiPriority w:val="99"/>
    <w:rsid w:val="001A411D"/>
    <w:rPr>
      <w:sz w:val="20"/>
      <w:szCs w:val="20"/>
    </w:rPr>
  </w:style>
  <w:style w:type="paragraph" w:styleId="Kommentaariteema">
    <w:name w:val="annotation subject"/>
    <w:basedOn w:val="Kommentaaritekst"/>
    <w:next w:val="Kommentaaritekst"/>
    <w:link w:val="KommentaariteemaMrk"/>
    <w:uiPriority w:val="99"/>
    <w:semiHidden/>
    <w:unhideWhenUsed/>
    <w:rsid w:val="005552A7"/>
    <w:rPr>
      <w:b/>
      <w:bCs/>
    </w:rPr>
  </w:style>
  <w:style w:type="character" w:customStyle="1" w:styleId="KommentaariteemaMrk">
    <w:name w:val="Kommentaari teema Märk"/>
    <w:basedOn w:val="KommentaaritekstMrk"/>
    <w:link w:val="Kommentaariteema"/>
    <w:uiPriority w:val="99"/>
    <w:semiHidden/>
    <w:rsid w:val="005552A7"/>
    <w:rPr>
      <w:b/>
      <w:bCs/>
      <w:sz w:val="20"/>
      <w:szCs w:val="20"/>
    </w:rPr>
  </w:style>
  <w:style w:type="paragraph" w:styleId="Jutumullitekst">
    <w:name w:val="Balloon Text"/>
    <w:basedOn w:val="Normaallaad"/>
    <w:link w:val="JutumullitekstMrk"/>
    <w:uiPriority w:val="99"/>
    <w:semiHidden/>
    <w:unhideWhenUsed/>
    <w:rsid w:val="005D231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D231F"/>
    <w:rPr>
      <w:rFonts w:ascii="Segoe UI" w:eastAsia="Times New Roman" w:hAnsi="Segoe UI" w:cs="Segoe UI"/>
      <w:sz w:val="18"/>
      <w:szCs w:val="18"/>
    </w:rPr>
  </w:style>
  <w:style w:type="paragraph" w:customStyle="1" w:styleId="Default">
    <w:name w:val="Default"/>
    <w:rsid w:val="000B2CD6"/>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paragraph" w:styleId="Pis">
    <w:name w:val="header"/>
    <w:basedOn w:val="Normaallaad"/>
    <w:link w:val="PisMrk"/>
    <w:uiPriority w:val="99"/>
    <w:unhideWhenUsed/>
    <w:rsid w:val="00FE608C"/>
    <w:pPr>
      <w:tabs>
        <w:tab w:val="center" w:pos="4536"/>
        <w:tab w:val="right" w:pos="9072"/>
      </w:tabs>
      <w:spacing w:after="0" w:line="240" w:lineRule="auto"/>
    </w:pPr>
  </w:style>
  <w:style w:type="character" w:customStyle="1" w:styleId="PisMrk">
    <w:name w:val="Päis Märk"/>
    <w:basedOn w:val="Liguvaikefont"/>
    <w:link w:val="Pis"/>
    <w:uiPriority w:val="99"/>
    <w:rsid w:val="00FE608C"/>
    <w:rPr>
      <w:rFonts w:ascii="Calibri" w:eastAsia="Times New Roman" w:hAnsi="Calibri" w:cs="Calibri"/>
    </w:rPr>
  </w:style>
  <w:style w:type="paragraph" w:styleId="Jalus">
    <w:name w:val="footer"/>
    <w:basedOn w:val="Normaallaad"/>
    <w:link w:val="JalusMrk"/>
    <w:uiPriority w:val="99"/>
    <w:unhideWhenUsed/>
    <w:rsid w:val="00FE608C"/>
    <w:pPr>
      <w:tabs>
        <w:tab w:val="center" w:pos="4536"/>
        <w:tab w:val="right" w:pos="9072"/>
      </w:tabs>
      <w:spacing w:after="0" w:line="240" w:lineRule="auto"/>
    </w:pPr>
  </w:style>
  <w:style w:type="character" w:customStyle="1" w:styleId="JalusMrk">
    <w:name w:val="Jalus Märk"/>
    <w:basedOn w:val="Liguvaikefont"/>
    <w:link w:val="Jalus"/>
    <w:uiPriority w:val="99"/>
    <w:rsid w:val="00FE608C"/>
    <w:rPr>
      <w:rFonts w:ascii="Calibri" w:eastAsia="Times New Roman" w:hAnsi="Calibri" w:cs="Calibri"/>
    </w:rPr>
  </w:style>
  <w:style w:type="character" w:customStyle="1" w:styleId="VahedetaMrk">
    <w:name w:val="Vahedeta Märk"/>
    <w:basedOn w:val="Liguvaikefont"/>
    <w:link w:val="Vahedeta"/>
    <w:uiPriority w:val="1"/>
    <w:locked/>
    <w:rsid w:val="00043D9F"/>
  </w:style>
  <w:style w:type="paragraph" w:styleId="Vahedeta">
    <w:name w:val="No Spacing"/>
    <w:basedOn w:val="Normaallaad"/>
    <w:link w:val="VahedetaMrk"/>
    <w:uiPriority w:val="1"/>
    <w:qFormat/>
    <w:rsid w:val="00043D9F"/>
    <w:pPr>
      <w:spacing w:after="0" w:line="240" w:lineRule="auto"/>
    </w:pPr>
    <w:rPr>
      <w:rFonts w:asciiTheme="minorHAnsi" w:eastAsiaTheme="minorHAnsi" w:hAnsiTheme="minorHAnsi" w:cstheme="minorBidi"/>
    </w:rPr>
  </w:style>
  <w:style w:type="paragraph" w:styleId="Redaktsioon">
    <w:name w:val="Revision"/>
    <w:hidden/>
    <w:uiPriority w:val="99"/>
    <w:semiHidden/>
    <w:rsid w:val="000C7830"/>
    <w:pPr>
      <w:spacing w:after="0" w:line="240" w:lineRule="auto"/>
    </w:pPr>
    <w:rPr>
      <w:rFonts w:ascii="Calibri" w:eastAsia="Times New Roman" w:hAnsi="Calibri" w:cs="Calibri"/>
    </w:rPr>
  </w:style>
  <w:style w:type="paragraph" w:styleId="Normaallaadveeb">
    <w:name w:val="Normal (Web)"/>
    <w:basedOn w:val="Normaallaad"/>
    <w:uiPriority w:val="99"/>
    <w:unhideWhenUsed/>
    <w:rsid w:val="00E13564"/>
    <w:pPr>
      <w:spacing w:before="240" w:after="100" w:afterAutospacing="1" w:line="240" w:lineRule="auto"/>
    </w:pPr>
    <w:rPr>
      <w:rFonts w:ascii="Times New Roman" w:hAnsi="Times New Roman" w:cs="Times New Roman"/>
      <w:sz w:val="24"/>
      <w:szCs w:val="24"/>
      <w:lang w:eastAsia="et-EE"/>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allaad"/>
    <w:link w:val="Allmrkuseviide"/>
    <w:uiPriority w:val="99"/>
    <w:rsid w:val="00E076E6"/>
    <w:pPr>
      <w:spacing w:before="240" w:after="160" w:line="240" w:lineRule="exact"/>
    </w:pPr>
    <w:rPr>
      <w:rFonts w:asciiTheme="minorHAnsi" w:eastAsiaTheme="minorHAnsi" w:hAnsiTheme="minorHAnsi" w:cs="Times New Roman"/>
      <w:vertAlign w:val="superscript"/>
    </w:rPr>
  </w:style>
  <w:style w:type="character" w:customStyle="1" w:styleId="Pealkiri3Mrk">
    <w:name w:val="Pealkiri 3 Märk"/>
    <w:basedOn w:val="Liguvaikefont"/>
    <w:link w:val="Pealkiri3"/>
    <w:uiPriority w:val="9"/>
    <w:semiHidden/>
    <w:rsid w:val="00EB2CFB"/>
    <w:rPr>
      <w:rFonts w:asciiTheme="majorHAnsi" w:eastAsiaTheme="majorEastAsia" w:hAnsiTheme="majorHAnsi" w:cstheme="majorBidi"/>
      <w:color w:val="1F4D78" w:themeColor="accent1" w:themeShade="7F"/>
      <w:sz w:val="24"/>
      <w:szCs w:val="24"/>
    </w:rPr>
  </w:style>
  <w:style w:type="paragraph" w:styleId="HTML-eelvormindatud">
    <w:name w:val="HTML Preformatted"/>
    <w:basedOn w:val="Normaallaad"/>
    <w:link w:val="HTML-eelvormindatudMrk"/>
    <w:uiPriority w:val="99"/>
    <w:semiHidden/>
    <w:unhideWhenUsed/>
    <w:rsid w:val="00CC5B44"/>
    <w:pPr>
      <w:spacing w:after="0" w:line="240" w:lineRule="auto"/>
    </w:pPr>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CC5B44"/>
    <w:rPr>
      <w:rFonts w:ascii="Consolas" w:eastAsia="Times New Roman" w:hAnsi="Consolas" w:cs="Calibri"/>
      <w:sz w:val="20"/>
      <w:szCs w:val="20"/>
    </w:rPr>
  </w:style>
  <w:style w:type="character" w:styleId="Lahendamatamainimine">
    <w:name w:val="Unresolved Mention"/>
    <w:basedOn w:val="Liguvaikefont"/>
    <w:uiPriority w:val="99"/>
    <w:semiHidden/>
    <w:unhideWhenUsed/>
    <w:rsid w:val="00D475E4"/>
    <w:rPr>
      <w:color w:val="605E5C"/>
      <w:shd w:val="clear" w:color="auto" w:fill="E1DFDD"/>
    </w:rPr>
  </w:style>
  <w:style w:type="character" w:styleId="Tugev">
    <w:name w:val="Strong"/>
    <w:basedOn w:val="Liguvaikefont"/>
    <w:uiPriority w:val="22"/>
    <w:qFormat/>
    <w:rsid w:val="009F7314"/>
    <w:rPr>
      <w:b/>
      <w:bCs/>
    </w:rPr>
  </w:style>
  <w:style w:type="character" w:customStyle="1" w:styleId="cf01">
    <w:name w:val="cf01"/>
    <w:basedOn w:val="Liguvaikefont"/>
    <w:rsid w:val="005A0D28"/>
    <w:rPr>
      <w:rFonts w:ascii="Segoe UI" w:hAnsi="Segoe UI" w:cs="Segoe UI" w:hint="default"/>
      <w:sz w:val="18"/>
      <w:szCs w:val="18"/>
    </w:rPr>
  </w:style>
  <w:style w:type="paragraph" w:customStyle="1" w:styleId="pf0">
    <w:name w:val="pf0"/>
    <w:basedOn w:val="Normaallaad"/>
    <w:rsid w:val="0043230D"/>
    <w:pPr>
      <w:spacing w:before="100" w:beforeAutospacing="1" w:after="100" w:afterAutospacing="1" w:line="240" w:lineRule="auto"/>
    </w:pPr>
    <w:rPr>
      <w:rFonts w:ascii="Times New Roman" w:hAnsi="Times New Roman" w:cs="Times New Roman"/>
      <w:sz w:val="24"/>
      <w:szCs w:val="24"/>
      <w:lang w:eastAsia="et-EE"/>
    </w:rPr>
  </w:style>
  <w:style w:type="character" w:customStyle="1" w:styleId="LoendilikMrk">
    <w:name w:val="Loendi lõik Märk"/>
    <w:aliases w:val="Mummuga loetelu Märk"/>
    <w:basedOn w:val="Liguvaikefont"/>
    <w:link w:val="Loendilik"/>
    <w:uiPriority w:val="34"/>
    <w:locked/>
    <w:rsid w:val="0082544B"/>
    <w:rPr>
      <w:rFonts w:ascii="Calibri" w:eastAsia="Times New Roman" w:hAnsi="Calibri" w:cs="Times New Roman"/>
    </w:rPr>
  </w:style>
  <w:style w:type="character" w:customStyle="1" w:styleId="cf11">
    <w:name w:val="cf11"/>
    <w:basedOn w:val="Liguvaikefont"/>
    <w:rsid w:val="006E38A4"/>
    <w:rPr>
      <w:rFonts w:ascii="Segoe UI" w:hAnsi="Segoe UI" w:cs="Segoe UI" w:hint="default"/>
      <w:sz w:val="18"/>
      <w:szCs w:val="18"/>
    </w:rPr>
  </w:style>
  <w:style w:type="table" w:styleId="Kontuurtabel">
    <w:name w:val="Table Grid"/>
    <w:basedOn w:val="Normaaltabel"/>
    <w:uiPriority w:val="39"/>
    <w:rsid w:val="00D745EA"/>
    <w:pPr>
      <w:spacing w:after="0" w:line="240" w:lineRule="auto"/>
    </w:pPr>
    <w:rPr>
      <w:rFonts w:ascii="Times New Roman" w:eastAsia="Calibri" w:hAnsi="Times New Roman" w:cs="Times New Roman"/>
      <w:kern w:val="2"/>
      <w:sz w:val="24"/>
      <w:szCs w:val="24"/>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Liguvaikefont"/>
    <w:rsid w:val="00D764FB"/>
  </w:style>
  <w:style w:type="paragraph" w:styleId="Sisukorrapealkiri">
    <w:name w:val="TOC Heading"/>
    <w:basedOn w:val="Pealkiri1"/>
    <w:next w:val="Normaallaad"/>
    <w:uiPriority w:val="39"/>
    <w:unhideWhenUsed/>
    <w:qFormat/>
    <w:rsid w:val="000826B8"/>
    <w:pPr>
      <w:spacing w:after="0" w:line="259" w:lineRule="auto"/>
      <w:jc w:val="left"/>
      <w:outlineLvl w:val="9"/>
    </w:pPr>
    <w:rPr>
      <w:rFonts w:asciiTheme="majorHAnsi" w:eastAsiaTheme="majorEastAsia" w:hAnsiTheme="majorHAnsi" w:cstheme="majorBidi"/>
      <w:b w:val="0"/>
      <w:bCs w:val="0"/>
      <w:color w:val="2E74B5" w:themeColor="accent1" w:themeShade="BF"/>
      <w:sz w:val="32"/>
      <w:szCs w:val="32"/>
      <w:lang w:val="en-US"/>
    </w:rPr>
  </w:style>
  <w:style w:type="paragraph" w:styleId="SK1">
    <w:name w:val="toc 1"/>
    <w:basedOn w:val="Normaallaad"/>
    <w:next w:val="Normaallaad"/>
    <w:autoRedefine/>
    <w:uiPriority w:val="39"/>
    <w:unhideWhenUsed/>
    <w:rsid w:val="006026B4"/>
    <w:pPr>
      <w:tabs>
        <w:tab w:val="right" w:leader="dot" w:pos="9061"/>
      </w:tabs>
      <w:spacing w:after="0" w:line="240" w:lineRule="auto"/>
      <w:jc w:val="both"/>
    </w:pPr>
    <w:rPr>
      <w:rFonts w:ascii="Times New Roman" w:hAnsi="Times New Roman"/>
      <w:b/>
      <w:bCs/>
      <w:noProof/>
      <w:sz w:val="24"/>
      <w:szCs w:val="24"/>
    </w:rPr>
  </w:style>
  <w:style w:type="paragraph" w:styleId="SK2">
    <w:name w:val="toc 2"/>
    <w:basedOn w:val="Normaallaad"/>
    <w:next w:val="Normaallaad"/>
    <w:autoRedefine/>
    <w:uiPriority w:val="39"/>
    <w:unhideWhenUsed/>
    <w:rsid w:val="000826B8"/>
    <w:pPr>
      <w:spacing w:after="100"/>
      <w:ind w:left="220"/>
    </w:pPr>
  </w:style>
  <w:style w:type="character" w:customStyle="1" w:styleId="FootnoteTextChar2">
    <w:name w:val="Footnote Text Char2"/>
    <w:aliases w:val="Footnote Text Char Char Char Char Char2,Footnote Text Char Char Char2,Footnote Text Char Char Char Char Char Char1,Footnote Text Char Char Char Char Char Char Char Char Char1,Footnote Text Char Char Char Char2,Märk Char,o Char"/>
    <w:basedOn w:val="Liguvaikefont"/>
    <w:uiPriority w:val="99"/>
    <w:rsid w:val="009C3FA6"/>
    <w:rPr>
      <w:rFonts w:eastAsia="Times New Roman"/>
      <w:kern w:val="0"/>
      <w:sz w:val="20"/>
      <w:szCs w:val="20"/>
      <w14:ligatures w14:val="none"/>
    </w:rPr>
  </w:style>
  <w:style w:type="paragraph" w:customStyle="1" w:styleId="paragraph">
    <w:name w:val="paragraph"/>
    <w:basedOn w:val="Normaallaad"/>
    <w:rsid w:val="007E0942"/>
    <w:pPr>
      <w:spacing w:before="100" w:beforeAutospacing="1" w:after="100" w:afterAutospacing="1" w:line="240" w:lineRule="auto"/>
    </w:pPr>
    <w:rPr>
      <w:rFonts w:ascii="Times New Roman" w:hAnsi="Times New Roman" w:cs="Times New Roman"/>
      <w:sz w:val="24"/>
      <w:szCs w:val="24"/>
      <w:lang w:eastAsia="et-EE"/>
    </w:rPr>
  </w:style>
  <w:style w:type="character" w:customStyle="1" w:styleId="eop">
    <w:name w:val="eop"/>
    <w:basedOn w:val="Liguvaikefont"/>
    <w:rsid w:val="007E0942"/>
  </w:style>
  <w:style w:type="paragraph" w:customStyle="1" w:styleId="oj-hd-oj">
    <w:name w:val="oj-hd-oj"/>
    <w:basedOn w:val="Normaallaad"/>
    <w:rsid w:val="00A177CE"/>
    <w:pPr>
      <w:spacing w:before="100" w:beforeAutospacing="1" w:after="100" w:afterAutospacing="1" w:line="240" w:lineRule="auto"/>
    </w:pPr>
    <w:rPr>
      <w:rFonts w:ascii="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25609">
      <w:bodyDiv w:val="1"/>
      <w:marLeft w:val="0"/>
      <w:marRight w:val="0"/>
      <w:marTop w:val="0"/>
      <w:marBottom w:val="0"/>
      <w:divBdr>
        <w:top w:val="none" w:sz="0" w:space="0" w:color="auto"/>
        <w:left w:val="none" w:sz="0" w:space="0" w:color="auto"/>
        <w:bottom w:val="none" w:sz="0" w:space="0" w:color="auto"/>
        <w:right w:val="none" w:sz="0" w:space="0" w:color="auto"/>
      </w:divBdr>
    </w:div>
    <w:div w:id="11492582">
      <w:bodyDiv w:val="1"/>
      <w:marLeft w:val="0"/>
      <w:marRight w:val="0"/>
      <w:marTop w:val="0"/>
      <w:marBottom w:val="0"/>
      <w:divBdr>
        <w:top w:val="none" w:sz="0" w:space="0" w:color="auto"/>
        <w:left w:val="none" w:sz="0" w:space="0" w:color="auto"/>
        <w:bottom w:val="none" w:sz="0" w:space="0" w:color="auto"/>
        <w:right w:val="none" w:sz="0" w:space="0" w:color="auto"/>
      </w:divBdr>
    </w:div>
    <w:div w:id="23333398">
      <w:bodyDiv w:val="1"/>
      <w:marLeft w:val="0"/>
      <w:marRight w:val="0"/>
      <w:marTop w:val="0"/>
      <w:marBottom w:val="0"/>
      <w:divBdr>
        <w:top w:val="none" w:sz="0" w:space="0" w:color="auto"/>
        <w:left w:val="none" w:sz="0" w:space="0" w:color="auto"/>
        <w:bottom w:val="none" w:sz="0" w:space="0" w:color="auto"/>
        <w:right w:val="none" w:sz="0" w:space="0" w:color="auto"/>
      </w:divBdr>
    </w:div>
    <w:div w:id="68576367">
      <w:bodyDiv w:val="1"/>
      <w:marLeft w:val="0"/>
      <w:marRight w:val="0"/>
      <w:marTop w:val="0"/>
      <w:marBottom w:val="0"/>
      <w:divBdr>
        <w:top w:val="none" w:sz="0" w:space="0" w:color="auto"/>
        <w:left w:val="none" w:sz="0" w:space="0" w:color="auto"/>
        <w:bottom w:val="none" w:sz="0" w:space="0" w:color="auto"/>
        <w:right w:val="none" w:sz="0" w:space="0" w:color="auto"/>
      </w:divBdr>
    </w:div>
    <w:div w:id="69160831">
      <w:bodyDiv w:val="1"/>
      <w:marLeft w:val="0"/>
      <w:marRight w:val="0"/>
      <w:marTop w:val="0"/>
      <w:marBottom w:val="0"/>
      <w:divBdr>
        <w:top w:val="none" w:sz="0" w:space="0" w:color="auto"/>
        <w:left w:val="none" w:sz="0" w:space="0" w:color="auto"/>
        <w:bottom w:val="none" w:sz="0" w:space="0" w:color="auto"/>
        <w:right w:val="none" w:sz="0" w:space="0" w:color="auto"/>
      </w:divBdr>
    </w:div>
    <w:div w:id="73482009">
      <w:bodyDiv w:val="1"/>
      <w:marLeft w:val="0"/>
      <w:marRight w:val="0"/>
      <w:marTop w:val="0"/>
      <w:marBottom w:val="0"/>
      <w:divBdr>
        <w:top w:val="none" w:sz="0" w:space="0" w:color="auto"/>
        <w:left w:val="none" w:sz="0" w:space="0" w:color="auto"/>
        <w:bottom w:val="none" w:sz="0" w:space="0" w:color="auto"/>
        <w:right w:val="none" w:sz="0" w:space="0" w:color="auto"/>
      </w:divBdr>
    </w:div>
    <w:div w:id="74397828">
      <w:bodyDiv w:val="1"/>
      <w:marLeft w:val="0"/>
      <w:marRight w:val="0"/>
      <w:marTop w:val="0"/>
      <w:marBottom w:val="0"/>
      <w:divBdr>
        <w:top w:val="none" w:sz="0" w:space="0" w:color="auto"/>
        <w:left w:val="none" w:sz="0" w:space="0" w:color="auto"/>
        <w:bottom w:val="none" w:sz="0" w:space="0" w:color="auto"/>
        <w:right w:val="none" w:sz="0" w:space="0" w:color="auto"/>
      </w:divBdr>
    </w:div>
    <w:div w:id="74788140">
      <w:bodyDiv w:val="1"/>
      <w:marLeft w:val="0"/>
      <w:marRight w:val="0"/>
      <w:marTop w:val="0"/>
      <w:marBottom w:val="0"/>
      <w:divBdr>
        <w:top w:val="none" w:sz="0" w:space="0" w:color="auto"/>
        <w:left w:val="none" w:sz="0" w:space="0" w:color="auto"/>
        <w:bottom w:val="none" w:sz="0" w:space="0" w:color="auto"/>
        <w:right w:val="none" w:sz="0" w:space="0" w:color="auto"/>
      </w:divBdr>
    </w:div>
    <w:div w:id="78723543">
      <w:bodyDiv w:val="1"/>
      <w:marLeft w:val="0"/>
      <w:marRight w:val="0"/>
      <w:marTop w:val="0"/>
      <w:marBottom w:val="0"/>
      <w:divBdr>
        <w:top w:val="none" w:sz="0" w:space="0" w:color="auto"/>
        <w:left w:val="none" w:sz="0" w:space="0" w:color="auto"/>
        <w:bottom w:val="none" w:sz="0" w:space="0" w:color="auto"/>
        <w:right w:val="none" w:sz="0" w:space="0" w:color="auto"/>
      </w:divBdr>
    </w:div>
    <w:div w:id="101998959">
      <w:bodyDiv w:val="1"/>
      <w:marLeft w:val="0"/>
      <w:marRight w:val="0"/>
      <w:marTop w:val="0"/>
      <w:marBottom w:val="0"/>
      <w:divBdr>
        <w:top w:val="none" w:sz="0" w:space="0" w:color="auto"/>
        <w:left w:val="none" w:sz="0" w:space="0" w:color="auto"/>
        <w:bottom w:val="none" w:sz="0" w:space="0" w:color="auto"/>
        <w:right w:val="none" w:sz="0" w:space="0" w:color="auto"/>
      </w:divBdr>
    </w:div>
    <w:div w:id="102115559">
      <w:bodyDiv w:val="1"/>
      <w:marLeft w:val="0"/>
      <w:marRight w:val="0"/>
      <w:marTop w:val="0"/>
      <w:marBottom w:val="0"/>
      <w:divBdr>
        <w:top w:val="none" w:sz="0" w:space="0" w:color="auto"/>
        <w:left w:val="none" w:sz="0" w:space="0" w:color="auto"/>
        <w:bottom w:val="none" w:sz="0" w:space="0" w:color="auto"/>
        <w:right w:val="none" w:sz="0" w:space="0" w:color="auto"/>
      </w:divBdr>
      <w:divsChild>
        <w:div w:id="1251162823">
          <w:marLeft w:val="0"/>
          <w:marRight w:val="0"/>
          <w:marTop w:val="0"/>
          <w:marBottom w:val="0"/>
          <w:divBdr>
            <w:top w:val="none" w:sz="0" w:space="0" w:color="auto"/>
            <w:left w:val="none" w:sz="0" w:space="0" w:color="auto"/>
            <w:bottom w:val="none" w:sz="0" w:space="0" w:color="auto"/>
            <w:right w:val="none" w:sz="0" w:space="0" w:color="auto"/>
          </w:divBdr>
          <w:divsChild>
            <w:div w:id="163979698">
              <w:marLeft w:val="0"/>
              <w:marRight w:val="0"/>
              <w:marTop w:val="0"/>
              <w:marBottom w:val="0"/>
              <w:divBdr>
                <w:top w:val="none" w:sz="0" w:space="0" w:color="auto"/>
                <w:left w:val="none" w:sz="0" w:space="0" w:color="auto"/>
                <w:bottom w:val="none" w:sz="0" w:space="0" w:color="auto"/>
                <w:right w:val="none" w:sz="0" w:space="0" w:color="auto"/>
              </w:divBdr>
              <w:divsChild>
                <w:div w:id="237057088">
                  <w:marLeft w:val="0"/>
                  <w:marRight w:val="0"/>
                  <w:marTop w:val="0"/>
                  <w:marBottom w:val="0"/>
                  <w:divBdr>
                    <w:top w:val="none" w:sz="0" w:space="0" w:color="auto"/>
                    <w:left w:val="none" w:sz="0" w:space="0" w:color="auto"/>
                    <w:bottom w:val="none" w:sz="0" w:space="0" w:color="auto"/>
                    <w:right w:val="none" w:sz="0" w:space="0" w:color="auto"/>
                  </w:divBdr>
                  <w:divsChild>
                    <w:div w:id="21135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51831">
      <w:bodyDiv w:val="1"/>
      <w:marLeft w:val="0"/>
      <w:marRight w:val="0"/>
      <w:marTop w:val="0"/>
      <w:marBottom w:val="0"/>
      <w:divBdr>
        <w:top w:val="none" w:sz="0" w:space="0" w:color="auto"/>
        <w:left w:val="none" w:sz="0" w:space="0" w:color="auto"/>
        <w:bottom w:val="none" w:sz="0" w:space="0" w:color="auto"/>
        <w:right w:val="none" w:sz="0" w:space="0" w:color="auto"/>
      </w:divBdr>
    </w:div>
    <w:div w:id="118187081">
      <w:bodyDiv w:val="1"/>
      <w:marLeft w:val="0"/>
      <w:marRight w:val="0"/>
      <w:marTop w:val="0"/>
      <w:marBottom w:val="0"/>
      <w:divBdr>
        <w:top w:val="none" w:sz="0" w:space="0" w:color="auto"/>
        <w:left w:val="none" w:sz="0" w:space="0" w:color="auto"/>
        <w:bottom w:val="none" w:sz="0" w:space="0" w:color="auto"/>
        <w:right w:val="none" w:sz="0" w:space="0" w:color="auto"/>
      </w:divBdr>
    </w:div>
    <w:div w:id="140853599">
      <w:bodyDiv w:val="1"/>
      <w:marLeft w:val="0"/>
      <w:marRight w:val="0"/>
      <w:marTop w:val="0"/>
      <w:marBottom w:val="0"/>
      <w:divBdr>
        <w:top w:val="none" w:sz="0" w:space="0" w:color="auto"/>
        <w:left w:val="none" w:sz="0" w:space="0" w:color="auto"/>
        <w:bottom w:val="none" w:sz="0" w:space="0" w:color="auto"/>
        <w:right w:val="none" w:sz="0" w:space="0" w:color="auto"/>
      </w:divBdr>
    </w:div>
    <w:div w:id="144785872">
      <w:bodyDiv w:val="1"/>
      <w:marLeft w:val="0"/>
      <w:marRight w:val="0"/>
      <w:marTop w:val="0"/>
      <w:marBottom w:val="0"/>
      <w:divBdr>
        <w:top w:val="none" w:sz="0" w:space="0" w:color="auto"/>
        <w:left w:val="none" w:sz="0" w:space="0" w:color="auto"/>
        <w:bottom w:val="none" w:sz="0" w:space="0" w:color="auto"/>
        <w:right w:val="none" w:sz="0" w:space="0" w:color="auto"/>
      </w:divBdr>
    </w:div>
    <w:div w:id="153034398">
      <w:bodyDiv w:val="1"/>
      <w:marLeft w:val="0"/>
      <w:marRight w:val="0"/>
      <w:marTop w:val="0"/>
      <w:marBottom w:val="0"/>
      <w:divBdr>
        <w:top w:val="none" w:sz="0" w:space="0" w:color="auto"/>
        <w:left w:val="none" w:sz="0" w:space="0" w:color="auto"/>
        <w:bottom w:val="none" w:sz="0" w:space="0" w:color="auto"/>
        <w:right w:val="none" w:sz="0" w:space="0" w:color="auto"/>
      </w:divBdr>
    </w:div>
    <w:div w:id="176844969">
      <w:bodyDiv w:val="1"/>
      <w:marLeft w:val="0"/>
      <w:marRight w:val="0"/>
      <w:marTop w:val="0"/>
      <w:marBottom w:val="0"/>
      <w:divBdr>
        <w:top w:val="none" w:sz="0" w:space="0" w:color="auto"/>
        <w:left w:val="none" w:sz="0" w:space="0" w:color="auto"/>
        <w:bottom w:val="none" w:sz="0" w:space="0" w:color="auto"/>
        <w:right w:val="none" w:sz="0" w:space="0" w:color="auto"/>
      </w:divBdr>
    </w:div>
    <w:div w:id="221674948">
      <w:bodyDiv w:val="1"/>
      <w:marLeft w:val="0"/>
      <w:marRight w:val="0"/>
      <w:marTop w:val="0"/>
      <w:marBottom w:val="0"/>
      <w:divBdr>
        <w:top w:val="none" w:sz="0" w:space="0" w:color="auto"/>
        <w:left w:val="none" w:sz="0" w:space="0" w:color="auto"/>
        <w:bottom w:val="none" w:sz="0" w:space="0" w:color="auto"/>
        <w:right w:val="none" w:sz="0" w:space="0" w:color="auto"/>
      </w:divBdr>
    </w:div>
    <w:div w:id="225385600">
      <w:bodyDiv w:val="1"/>
      <w:marLeft w:val="0"/>
      <w:marRight w:val="0"/>
      <w:marTop w:val="0"/>
      <w:marBottom w:val="0"/>
      <w:divBdr>
        <w:top w:val="none" w:sz="0" w:space="0" w:color="auto"/>
        <w:left w:val="none" w:sz="0" w:space="0" w:color="auto"/>
        <w:bottom w:val="none" w:sz="0" w:space="0" w:color="auto"/>
        <w:right w:val="none" w:sz="0" w:space="0" w:color="auto"/>
      </w:divBdr>
    </w:div>
    <w:div w:id="230043529">
      <w:bodyDiv w:val="1"/>
      <w:marLeft w:val="0"/>
      <w:marRight w:val="0"/>
      <w:marTop w:val="0"/>
      <w:marBottom w:val="0"/>
      <w:divBdr>
        <w:top w:val="none" w:sz="0" w:space="0" w:color="auto"/>
        <w:left w:val="none" w:sz="0" w:space="0" w:color="auto"/>
        <w:bottom w:val="none" w:sz="0" w:space="0" w:color="auto"/>
        <w:right w:val="none" w:sz="0" w:space="0" w:color="auto"/>
      </w:divBdr>
    </w:div>
    <w:div w:id="231619213">
      <w:bodyDiv w:val="1"/>
      <w:marLeft w:val="0"/>
      <w:marRight w:val="0"/>
      <w:marTop w:val="0"/>
      <w:marBottom w:val="0"/>
      <w:divBdr>
        <w:top w:val="none" w:sz="0" w:space="0" w:color="auto"/>
        <w:left w:val="none" w:sz="0" w:space="0" w:color="auto"/>
        <w:bottom w:val="none" w:sz="0" w:space="0" w:color="auto"/>
        <w:right w:val="none" w:sz="0" w:space="0" w:color="auto"/>
      </w:divBdr>
    </w:div>
    <w:div w:id="248347791">
      <w:bodyDiv w:val="1"/>
      <w:marLeft w:val="0"/>
      <w:marRight w:val="0"/>
      <w:marTop w:val="0"/>
      <w:marBottom w:val="0"/>
      <w:divBdr>
        <w:top w:val="none" w:sz="0" w:space="0" w:color="auto"/>
        <w:left w:val="none" w:sz="0" w:space="0" w:color="auto"/>
        <w:bottom w:val="none" w:sz="0" w:space="0" w:color="auto"/>
        <w:right w:val="none" w:sz="0" w:space="0" w:color="auto"/>
      </w:divBdr>
    </w:div>
    <w:div w:id="259071328">
      <w:bodyDiv w:val="1"/>
      <w:marLeft w:val="0"/>
      <w:marRight w:val="0"/>
      <w:marTop w:val="0"/>
      <w:marBottom w:val="0"/>
      <w:divBdr>
        <w:top w:val="none" w:sz="0" w:space="0" w:color="auto"/>
        <w:left w:val="none" w:sz="0" w:space="0" w:color="auto"/>
        <w:bottom w:val="none" w:sz="0" w:space="0" w:color="auto"/>
        <w:right w:val="none" w:sz="0" w:space="0" w:color="auto"/>
      </w:divBdr>
    </w:div>
    <w:div w:id="270475871">
      <w:bodyDiv w:val="1"/>
      <w:marLeft w:val="0"/>
      <w:marRight w:val="0"/>
      <w:marTop w:val="0"/>
      <w:marBottom w:val="0"/>
      <w:divBdr>
        <w:top w:val="none" w:sz="0" w:space="0" w:color="auto"/>
        <w:left w:val="none" w:sz="0" w:space="0" w:color="auto"/>
        <w:bottom w:val="none" w:sz="0" w:space="0" w:color="auto"/>
        <w:right w:val="none" w:sz="0" w:space="0" w:color="auto"/>
      </w:divBdr>
    </w:div>
    <w:div w:id="290018093">
      <w:bodyDiv w:val="1"/>
      <w:marLeft w:val="0"/>
      <w:marRight w:val="0"/>
      <w:marTop w:val="0"/>
      <w:marBottom w:val="0"/>
      <w:divBdr>
        <w:top w:val="none" w:sz="0" w:space="0" w:color="auto"/>
        <w:left w:val="none" w:sz="0" w:space="0" w:color="auto"/>
        <w:bottom w:val="none" w:sz="0" w:space="0" w:color="auto"/>
        <w:right w:val="none" w:sz="0" w:space="0" w:color="auto"/>
      </w:divBdr>
    </w:div>
    <w:div w:id="293680903">
      <w:bodyDiv w:val="1"/>
      <w:marLeft w:val="0"/>
      <w:marRight w:val="0"/>
      <w:marTop w:val="0"/>
      <w:marBottom w:val="0"/>
      <w:divBdr>
        <w:top w:val="none" w:sz="0" w:space="0" w:color="auto"/>
        <w:left w:val="none" w:sz="0" w:space="0" w:color="auto"/>
        <w:bottom w:val="none" w:sz="0" w:space="0" w:color="auto"/>
        <w:right w:val="none" w:sz="0" w:space="0" w:color="auto"/>
      </w:divBdr>
    </w:div>
    <w:div w:id="313603312">
      <w:bodyDiv w:val="1"/>
      <w:marLeft w:val="0"/>
      <w:marRight w:val="0"/>
      <w:marTop w:val="0"/>
      <w:marBottom w:val="0"/>
      <w:divBdr>
        <w:top w:val="none" w:sz="0" w:space="0" w:color="auto"/>
        <w:left w:val="none" w:sz="0" w:space="0" w:color="auto"/>
        <w:bottom w:val="none" w:sz="0" w:space="0" w:color="auto"/>
        <w:right w:val="none" w:sz="0" w:space="0" w:color="auto"/>
      </w:divBdr>
    </w:div>
    <w:div w:id="343825045">
      <w:bodyDiv w:val="1"/>
      <w:marLeft w:val="0"/>
      <w:marRight w:val="0"/>
      <w:marTop w:val="0"/>
      <w:marBottom w:val="0"/>
      <w:divBdr>
        <w:top w:val="none" w:sz="0" w:space="0" w:color="auto"/>
        <w:left w:val="none" w:sz="0" w:space="0" w:color="auto"/>
        <w:bottom w:val="none" w:sz="0" w:space="0" w:color="auto"/>
        <w:right w:val="none" w:sz="0" w:space="0" w:color="auto"/>
      </w:divBdr>
    </w:div>
    <w:div w:id="344330970">
      <w:bodyDiv w:val="1"/>
      <w:marLeft w:val="0"/>
      <w:marRight w:val="0"/>
      <w:marTop w:val="0"/>
      <w:marBottom w:val="0"/>
      <w:divBdr>
        <w:top w:val="none" w:sz="0" w:space="0" w:color="auto"/>
        <w:left w:val="none" w:sz="0" w:space="0" w:color="auto"/>
        <w:bottom w:val="none" w:sz="0" w:space="0" w:color="auto"/>
        <w:right w:val="none" w:sz="0" w:space="0" w:color="auto"/>
      </w:divBdr>
      <w:divsChild>
        <w:div w:id="374693478">
          <w:marLeft w:val="720"/>
          <w:marRight w:val="0"/>
          <w:marTop w:val="86"/>
          <w:marBottom w:val="0"/>
          <w:divBdr>
            <w:top w:val="none" w:sz="0" w:space="0" w:color="auto"/>
            <w:left w:val="none" w:sz="0" w:space="0" w:color="auto"/>
            <w:bottom w:val="none" w:sz="0" w:space="0" w:color="auto"/>
            <w:right w:val="none" w:sz="0" w:space="0" w:color="auto"/>
          </w:divBdr>
        </w:div>
      </w:divsChild>
    </w:div>
    <w:div w:id="359627782">
      <w:bodyDiv w:val="1"/>
      <w:marLeft w:val="0"/>
      <w:marRight w:val="0"/>
      <w:marTop w:val="0"/>
      <w:marBottom w:val="0"/>
      <w:divBdr>
        <w:top w:val="none" w:sz="0" w:space="0" w:color="auto"/>
        <w:left w:val="none" w:sz="0" w:space="0" w:color="auto"/>
        <w:bottom w:val="none" w:sz="0" w:space="0" w:color="auto"/>
        <w:right w:val="none" w:sz="0" w:space="0" w:color="auto"/>
      </w:divBdr>
    </w:div>
    <w:div w:id="392317279">
      <w:bodyDiv w:val="1"/>
      <w:marLeft w:val="0"/>
      <w:marRight w:val="0"/>
      <w:marTop w:val="0"/>
      <w:marBottom w:val="0"/>
      <w:divBdr>
        <w:top w:val="none" w:sz="0" w:space="0" w:color="auto"/>
        <w:left w:val="none" w:sz="0" w:space="0" w:color="auto"/>
        <w:bottom w:val="none" w:sz="0" w:space="0" w:color="auto"/>
        <w:right w:val="none" w:sz="0" w:space="0" w:color="auto"/>
      </w:divBdr>
    </w:div>
    <w:div w:id="418722927">
      <w:bodyDiv w:val="1"/>
      <w:marLeft w:val="0"/>
      <w:marRight w:val="0"/>
      <w:marTop w:val="0"/>
      <w:marBottom w:val="0"/>
      <w:divBdr>
        <w:top w:val="none" w:sz="0" w:space="0" w:color="auto"/>
        <w:left w:val="none" w:sz="0" w:space="0" w:color="auto"/>
        <w:bottom w:val="none" w:sz="0" w:space="0" w:color="auto"/>
        <w:right w:val="none" w:sz="0" w:space="0" w:color="auto"/>
      </w:divBdr>
    </w:div>
    <w:div w:id="469904951">
      <w:bodyDiv w:val="1"/>
      <w:marLeft w:val="0"/>
      <w:marRight w:val="0"/>
      <w:marTop w:val="0"/>
      <w:marBottom w:val="0"/>
      <w:divBdr>
        <w:top w:val="none" w:sz="0" w:space="0" w:color="auto"/>
        <w:left w:val="none" w:sz="0" w:space="0" w:color="auto"/>
        <w:bottom w:val="none" w:sz="0" w:space="0" w:color="auto"/>
        <w:right w:val="none" w:sz="0" w:space="0" w:color="auto"/>
      </w:divBdr>
    </w:div>
    <w:div w:id="478965529">
      <w:bodyDiv w:val="1"/>
      <w:marLeft w:val="0"/>
      <w:marRight w:val="0"/>
      <w:marTop w:val="0"/>
      <w:marBottom w:val="0"/>
      <w:divBdr>
        <w:top w:val="none" w:sz="0" w:space="0" w:color="auto"/>
        <w:left w:val="none" w:sz="0" w:space="0" w:color="auto"/>
        <w:bottom w:val="none" w:sz="0" w:space="0" w:color="auto"/>
        <w:right w:val="none" w:sz="0" w:space="0" w:color="auto"/>
      </w:divBdr>
    </w:div>
    <w:div w:id="527178630">
      <w:bodyDiv w:val="1"/>
      <w:marLeft w:val="0"/>
      <w:marRight w:val="0"/>
      <w:marTop w:val="0"/>
      <w:marBottom w:val="0"/>
      <w:divBdr>
        <w:top w:val="none" w:sz="0" w:space="0" w:color="auto"/>
        <w:left w:val="none" w:sz="0" w:space="0" w:color="auto"/>
        <w:bottom w:val="none" w:sz="0" w:space="0" w:color="auto"/>
        <w:right w:val="none" w:sz="0" w:space="0" w:color="auto"/>
      </w:divBdr>
    </w:div>
    <w:div w:id="567351686">
      <w:bodyDiv w:val="1"/>
      <w:marLeft w:val="0"/>
      <w:marRight w:val="0"/>
      <w:marTop w:val="0"/>
      <w:marBottom w:val="0"/>
      <w:divBdr>
        <w:top w:val="none" w:sz="0" w:space="0" w:color="auto"/>
        <w:left w:val="none" w:sz="0" w:space="0" w:color="auto"/>
        <w:bottom w:val="none" w:sz="0" w:space="0" w:color="auto"/>
        <w:right w:val="none" w:sz="0" w:space="0" w:color="auto"/>
      </w:divBdr>
    </w:div>
    <w:div w:id="569851651">
      <w:bodyDiv w:val="1"/>
      <w:marLeft w:val="0"/>
      <w:marRight w:val="0"/>
      <w:marTop w:val="0"/>
      <w:marBottom w:val="0"/>
      <w:divBdr>
        <w:top w:val="none" w:sz="0" w:space="0" w:color="auto"/>
        <w:left w:val="none" w:sz="0" w:space="0" w:color="auto"/>
        <w:bottom w:val="none" w:sz="0" w:space="0" w:color="auto"/>
        <w:right w:val="none" w:sz="0" w:space="0" w:color="auto"/>
      </w:divBdr>
    </w:div>
    <w:div w:id="623075265">
      <w:bodyDiv w:val="1"/>
      <w:marLeft w:val="0"/>
      <w:marRight w:val="0"/>
      <w:marTop w:val="0"/>
      <w:marBottom w:val="0"/>
      <w:divBdr>
        <w:top w:val="none" w:sz="0" w:space="0" w:color="auto"/>
        <w:left w:val="none" w:sz="0" w:space="0" w:color="auto"/>
        <w:bottom w:val="none" w:sz="0" w:space="0" w:color="auto"/>
        <w:right w:val="none" w:sz="0" w:space="0" w:color="auto"/>
      </w:divBdr>
    </w:div>
    <w:div w:id="636833469">
      <w:bodyDiv w:val="1"/>
      <w:marLeft w:val="0"/>
      <w:marRight w:val="0"/>
      <w:marTop w:val="0"/>
      <w:marBottom w:val="0"/>
      <w:divBdr>
        <w:top w:val="none" w:sz="0" w:space="0" w:color="auto"/>
        <w:left w:val="none" w:sz="0" w:space="0" w:color="auto"/>
        <w:bottom w:val="none" w:sz="0" w:space="0" w:color="auto"/>
        <w:right w:val="none" w:sz="0" w:space="0" w:color="auto"/>
      </w:divBdr>
    </w:div>
    <w:div w:id="642390817">
      <w:bodyDiv w:val="1"/>
      <w:marLeft w:val="0"/>
      <w:marRight w:val="0"/>
      <w:marTop w:val="0"/>
      <w:marBottom w:val="0"/>
      <w:divBdr>
        <w:top w:val="none" w:sz="0" w:space="0" w:color="auto"/>
        <w:left w:val="none" w:sz="0" w:space="0" w:color="auto"/>
        <w:bottom w:val="none" w:sz="0" w:space="0" w:color="auto"/>
        <w:right w:val="none" w:sz="0" w:space="0" w:color="auto"/>
      </w:divBdr>
    </w:div>
    <w:div w:id="679620095">
      <w:bodyDiv w:val="1"/>
      <w:marLeft w:val="0"/>
      <w:marRight w:val="0"/>
      <w:marTop w:val="0"/>
      <w:marBottom w:val="0"/>
      <w:divBdr>
        <w:top w:val="none" w:sz="0" w:space="0" w:color="auto"/>
        <w:left w:val="none" w:sz="0" w:space="0" w:color="auto"/>
        <w:bottom w:val="none" w:sz="0" w:space="0" w:color="auto"/>
        <w:right w:val="none" w:sz="0" w:space="0" w:color="auto"/>
      </w:divBdr>
    </w:div>
    <w:div w:id="694621661">
      <w:bodyDiv w:val="1"/>
      <w:marLeft w:val="0"/>
      <w:marRight w:val="0"/>
      <w:marTop w:val="0"/>
      <w:marBottom w:val="0"/>
      <w:divBdr>
        <w:top w:val="none" w:sz="0" w:space="0" w:color="auto"/>
        <w:left w:val="none" w:sz="0" w:space="0" w:color="auto"/>
        <w:bottom w:val="none" w:sz="0" w:space="0" w:color="auto"/>
        <w:right w:val="none" w:sz="0" w:space="0" w:color="auto"/>
      </w:divBdr>
    </w:div>
    <w:div w:id="706216650">
      <w:bodyDiv w:val="1"/>
      <w:marLeft w:val="0"/>
      <w:marRight w:val="0"/>
      <w:marTop w:val="0"/>
      <w:marBottom w:val="0"/>
      <w:divBdr>
        <w:top w:val="none" w:sz="0" w:space="0" w:color="auto"/>
        <w:left w:val="none" w:sz="0" w:space="0" w:color="auto"/>
        <w:bottom w:val="none" w:sz="0" w:space="0" w:color="auto"/>
        <w:right w:val="none" w:sz="0" w:space="0" w:color="auto"/>
      </w:divBdr>
    </w:div>
    <w:div w:id="723018467">
      <w:bodyDiv w:val="1"/>
      <w:marLeft w:val="0"/>
      <w:marRight w:val="0"/>
      <w:marTop w:val="0"/>
      <w:marBottom w:val="0"/>
      <w:divBdr>
        <w:top w:val="none" w:sz="0" w:space="0" w:color="auto"/>
        <w:left w:val="none" w:sz="0" w:space="0" w:color="auto"/>
        <w:bottom w:val="none" w:sz="0" w:space="0" w:color="auto"/>
        <w:right w:val="none" w:sz="0" w:space="0" w:color="auto"/>
      </w:divBdr>
    </w:div>
    <w:div w:id="731655263">
      <w:bodyDiv w:val="1"/>
      <w:marLeft w:val="0"/>
      <w:marRight w:val="0"/>
      <w:marTop w:val="0"/>
      <w:marBottom w:val="0"/>
      <w:divBdr>
        <w:top w:val="none" w:sz="0" w:space="0" w:color="auto"/>
        <w:left w:val="none" w:sz="0" w:space="0" w:color="auto"/>
        <w:bottom w:val="none" w:sz="0" w:space="0" w:color="auto"/>
        <w:right w:val="none" w:sz="0" w:space="0" w:color="auto"/>
      </w:divBdr>
    </w:div>
    <w:div w:id="736585112">
      <w:bodyDiv w:val="1"/>
      <w:marLeft w:val="0"/>
      <w:marRight w:val="0"/>
      <w:marTop w:val="0"/>
      <w:marBottom w:val="0"/>
      <w:divBdr>
        <w:top w:val="none" w:sz="0" w:space="0" w:color="auto"/>
        <w:left w:val="none" w:sz="0" w:space="0" w:color="auto"/>
        <w:bottom w:val="none" w:sz="0" w:space="0" w:color="auto"/>
        <w:right w:val="none" w:sz="0" w:space="0" w:color="auto"/>
      </w:divBdr>
    </w:div>
    <w:div w:id="737090650">
      <w:bodyDiv w:val="1"/>
      <w:marLeft w:val="0"/>
      <w:marRight w:val="0"/>
      <w:marTop w:val="0"/>
      <w:marBottom w:val="0"/>
      <w:divBdr>
        <w:top w:val="none" w:sz="0" w:space="0" w:color="auto"/>
        <w:left w:val="none" w:sz="0" w:space="0" w:color="auto"/>
        <w:bottom w:val="none" w:sz="0" w:space="0" w:color="auto"/>
        <w:right w:val="none" w:sz="0" w:space="0" w:color="auto"/>
      </w:divBdr>
    </w:div>
    <w:div w:id="740175644">
      <w:bodyDiv w:val="1"/>
      <w:marLeft w:val="0"/>
      <w:marRight w:val="0"/>
      <w:marTop w:val="0"/>
      <w:marBottom w:val="0"/>
      <w:divBdr>
        <w:top w:val="none" w:sz="0" w:space="0" w:color="auto"/>
        <w:left w:val="none" w:sz="0" w:space="0" w:color="auto"/>
        <w:bottom w:val="none" w:sz="0" w:space="0" w:color="auto"/>
        <w:right w:val="none" w:sz="0" w:space="0" w:color="auto"/>
      </w:divBdr>
    </w:div>
    <w:div w:id="750852354">
      <w:bodyDiv w:val="1"/>
      <w:marLeft w:val="0"/>
      <w:marRight w:val="0"/>
      <w:marTop w:val="0"/>
      <w:marBottom w:val="0"/>
      <w:divBdr>
        <w:top w:val="none" w:sz="0" w:space="0" w:color="auto"/>
        <w:left w:val="none" w:sz="0" w:space="0" w:color="auto"/>
        <w:bottom w:val="none" w:sz="0" w:space="0" w:color="auto"/>
        <w:right w:val="none" w:sz="0" w:space="0" w:color="auto"/>
      </w:divBdr>
    </w:div>
    <w:div w:id="752748792">
      <w:bodyDiv w:val="1"/>
      <w:marLeft w:val="0"/>
      <w:marRight w:val="0"/>
      <w:marTop w:val="0"/>
      <w:marBottom w:val="0"/>
      <w:divBdr>
        <w:top w:val="none" w:sz="0" w:space="0" w:color="auto"/>
        <w:left w:val="none" w:sz="0" w:space="0" w:color="auto"/>
        <w:bottom w:val="none" w:sz="0" w:space="0" w:color="auto"/>
        <w:right w:val="none" w:sz="0" w:space="0" w:color="auto"/>
      </w:divBdr>
    </w:div>
    <w:div w:id="756512758">
      <w:bodyDiv w:val="1"/>
      <w:marLeft w:val="0"/>
      <w:marRight w:val="0"/>
      <w:marTop w:val="0"/>
      <w:marBottom w:val="0"/>
      <w:divBdr>
        <w:top w:val="none" w:sz="0" w:space="0" w:color="auto"/>
        <w:left w:val="none" w:sz="0" w:space="0" w:color="auto"/>
        <w:bottom w:val="none" w:sz="0" w:space="0" w:color="auto"/>
        <w:right w:val="none" w:sz="0" w:space="0" w:color="auto"/>
      </w:divBdr>
    </w:div>
    <w:div w:id="774793278">
      <w:bodyDiv w:val="1"/>
      <w:marLeft w:val="0"/>
      <w:marRight w:val="0"/>
      <w:marTop w:val="0"/>
      <w:marBottom w:val="0"/>
      <w:divBdr>
        <w:top w:val="none" w:sz="0" w:space="0" w:color="auto"/>
        <w:left w:val="none" w:sz="0" w:space="0" w:color="auto"/>
        <w:bottom w:val="none" w:sz="0" w:space="0" w:color="auto"/>
        <w:right w:val="none" w:sz="0" w:space="0" w:color="auto"/>
      </w:divBdr>
    </w:div>
    <w:div w:id="779884913">
      <w:bodyDiv w:val="1"/>
      <w:marLeft w:val="0"/>
      <w:marRight w:val="0"/>
      <w:marTop w:val="0"/>
      <w:marBottom w:val="0"/>
      <w:divBdr>
        <w:top w:val="none" w:sz="0" w:space="0" w:color="auto"/>
        <w:left w:val="none" w:sz="0" w:space="0" w:color="auto"/>
        <w:bottom w:val="none" w:sz="0" w:space="0" w:color="auto"/>
        <w:right w:val="none" w:sz="0" w:space="0" w:color="auto"/>
      </w:divBdr>
    </w:div>
    <w:div w:id="802620060">
      <w:bodyDiv w:val="1"/>
      <w:marLeft w:val="0"/>
      <w:marRight w:val="0"/>
      <w:marTop w:val="0"/>
      <w:marBottom w:val="0"/>
      <w:divBdr>
        <w:top w:val="none" w:sz="0" w:space="0" w:color="auto"/>
        <w:left w:val="none" w:sz="0" w:space="0" w:color="auto"/>
        <w:bottom w:val="none" w:sz="0" w:space="0" w:color="auto"/>
        <w:right w:val="none" w:sz="0" w:space="0" w:color="auto"/>
      </w:divBdr>
    </w:div>
    <w:div w:id="808786561">
      <w:bodyDiv w:val="1"/>
      <w:marLeft w:val="0"/>
      <w:marRight w:val="0"/>
      <w:marTop w:val="0"/>
      <w:marBottom w:val="0"/>
      <w:divBdr>
        <w:top w:val="none" w:sz="0" w:space="0" w:color="auto"/>
        <w:left w:val="none" w:sz="0" w:space="0" w:color="auto"/>
        <w:bottom w:val="none" w:sz="0" w:space="0" w:color="auto"/>
        <w:right w:val="none" w:sz="0" w:space="0" w:color="auto"/>
      </w:divBdr>
    </w:div>
    <w:div w:id="810516336">
      <w:bodyDiv w:val="1"/>
      <w:marLeft w:val="0"/>
      <w:marRight w:val="0"/>
      <w:marTop w:val="0"/>
      <w:marBottom w:val="0"/>
      <w:divBdr>
        <w:top w:val="none" w:sz="0" w:space="0" w:color="auto"/>
        <w:left w:val="none" w:sz="0" w:space="0" w:color="auto"/>
        <w:bottom w:val="none" w:sz="0" w:space="0" w:color="auto"/>
        <w:right w:val="none" w:sz="0" w:space="0" w:color="auto"/>
      </w:divBdr>
    </w:div>
    <w:div w:id="811824263">
      <w:bodyDiv w:val="1"/>
      <w:marLeft w:val="0"/>
      <w:marRight w:val="0"/>
      <w:marTop w:val="0"/>
      <w:marBottom w:val="0"/>
      <w:divBdr>
        <w:top w:val="none" w:sz="0" w:space="0" w:color="auto"/>
        <w:left w:val="none" w:sz="0" w:space="0" w:color="auto"/>
        <w:bottom w:val="none" w:sz="0" w:space="0" w:color="auto"/>
        <w:right w:val="none" w:sz="0" w:space="0" w:color="auto"/>
      </w:divBdr>
    </w:div>
    <w:div w:id="818573347">
      <w:bodyDiv w:val="1"/>
      <w:marLeft w:val="0"/>
      <w:marRight w:val="0"/>
      <w:marTop w:val="0"/>
      <w:marBottom w:val="0"/>
      <w:divBdr>
        <w:top w:val="none" w:sz="0" w:space="0" w:color="auto"/>
        <w:left w:val="none" w:sz="0" w:space="0" w:color="auto"/>
        <w:bottom w:val="none" w:sz="0" w:space="0" w:color="auto"/>
        <w:right w:val="none" w:sz="0" w:space="0" w:color="auto"/>
      </w:divBdr>
    </w:div>
    <w:div w:id="883256107">
      <w:bodyDiv w:val="1"/>
      <w:marLeft w:val="0"/>
      <w:marRight w:val="0"/>
      <w:marTop w:val="0"/>
      <w:marBottom w:val="0"/>
      <w:divBdr>
        <w:top w:val="none" w:sz="0" w:space="0" w:color="auto"/>
        <w:left w:val="none" w:sz="0" w:space="0" w:color="auto"/>
        <w:bottom w:val="none" w:sz="0" w:space="0" w:color="auto"/>
        <w:right w:val="none" w:sz="0" w:space="0" w:color="auto"/>
      </w:divBdr>
    </w:div>
    <w:div w:id="886919797">
      <w:bodyDiv w:val="1"/>
      <w:marLeft w:val="0"/>
      <w:marRight w:val="0"/>
      <w:marTop w:val="0"/>
      <w:marBottom w:val="0"/>
      <w:divBdr>
        <w:top w:val="none" w:sz="0" w:space="0" w:color="auto"/>
        <w:left w:val="none" w:sz="0" w:space="0" w:color="auto"/>
        <w:bottom w:val="none" w:sz="0" w:space="0" w:color="auto"/>
        <w:right w:val="none" w:sz="0" w:space="0" w:color="auto"/>
      </w:divBdr>
    </w:div>
    <w:div w:id="904953535">
      <w:bodyDiv w:val="1"/>
      <w:marLeft w:val="0"/>
      <w:marRight w:val="0"/>
      <w:marTop w:val="0"/>
      <w:marBottom w:val="0"/>
      <w:divBdr>
        <w:top w:val="none" w:sz="0" w:space="0" w:color="auto"/>
        <w:left w:val="none" w:sz="0" w:space="0" w:color="auto"/>
        <w:bottom w:val="none" w:sz="0" w:space="0" w:color="auto"/>
        <w:right w:val="none" w:sz="0" w:space="0" w:color="auto"/>
      </w:divBdr>
    </w:div>
    <w:div w:id="937104886">
      <w:bodyDiv w:val="1"/>
      <w:marLeft w:val="0"/>
      <w:marRight w:val="0"/>
      <w:marTop w:val="0"/>
      <w:marBottom w:val="0"/>
      <w:divBdr>
        <w:top w:val="none" w:sz="0" w:space="0" w:color="auto"/>
        <w:left w:val="none" w:sz="0" w:space="0" w:color="auto"/>
        <w:bottom w:val="none" w:sz="0" w:space="0" w:color="auto"/>
        <w:right w:val="none" w:sz="0" w:space="0" w:color="auto"/>
      </w:divBdr>
    </w:div>
    <w:div w:id="969827638">
      <w:bodyDiv w:val="1"/>
      <w:marLeft w:val="0"/>
      <w:marRight w:val="0"/>
      <w:marTop w:val="0"/>
      <w:marBottom w:val="0"/>
      <w:divBdr>
        <w:top w:val="none" w:sz="0" w:space="0" w:color="auto"/>
        <w:left w:val="none" w:sz="0" w:space="0" w:color="auto"/>
        <w:bottom w:val="none" w:sz="0" w:space="0" w:color="auto"/>
        <w:right w:val="none" w:sz="0" w:space="0" w:color="auto"/>
      </w:divBdr>
    </w:div>
    <w:div w:id="977955027">
      <w:bodyDiv w:val="1"/>
      <w:marLeft w:val="0"/>
      <w:marRight w:val="0"/>
      <w:marTop w:val="0"/>
      <w:marBottom w:val="0"/>
      <w:divBdr>
        <w:top w:val="none" w:sz="0" w:space="0" w:color="auto"/>
        <w:left w:val="none" w:sz="0" w:space="0" w:color="auto"/>
        <w:bottom w:val="none" w:sz="0" w:space="0" w:color="auto"/>
        <w:right w:val="none" w:sz="0" w:space="0" w:color="auto"/>
      </w:divBdr>
    </w:div>
    <w:div w:id="984353649">
      <w:bodyDiv w:val="1"/>
      <w:marLeft w:val="0"/>
      <w:marRight w:val="0"/>
      <w:marTop w:val="0"/>
      <w:marBottom w:val="0"/>
      <w:divBdr>
        <w:top w:val="none" w:sz="0" w:space="0" w:color="auto"/>
        <w:left w:val="none" w:sz="0" w:space="0" w:color="auto"/>
        <w:bottom w:val="none" w:sz="0" w:space="0" w:color="auto"/>
        <w:right w:val="none" w:sz="0" w:space="0" w:color="auto"/>
      </w:divBdr>
    </w:div>
    <w:div w:id="1004285047">
      <w:bodyDiv w:val="1"/>
      <w:marLeft w:val="0"/>
      <w:marRight w:val="0"/>
      <w:marTop w:val="0"/>
      <w:marBottom w:val="0"/>
      <w:divBdr>
        <w:top w:val="none" w:sz="0" w:space="0" w:color="auto"/>
        <w:left w:val="none" w:sz="0" w:space="0" w:color="auto"/>
        <w:bottom w:val="none" w:sz="0" w:space="0" w:color="auto"/>
        <w:right w:val="none" w:sz="0" w:space="0" w:color="auto"/>
      </w:divBdr>
    </w:div>
    <w:div w:id="1022171371">
      <w:bodyDiv w:val="1"/>
      <w:marLeft w:val="0"/>
      <w:marRight w:val="0"/>
      <w:marTop w:val="0"/>
      <w:marBottom w:val="0"/>
      <w:divBdr>
        <w:top w:val="none" w:sz="0" w:space="0" w:color="auto"/>
        <w:left w:val="none" w:sz="0" w:space="0" w:color="auto"/>
        <w:bottom w:val="none" w:sz="0" w:space="0" w:color="auto"/>
        <w:right w:val="none" w:sz="0" w:space="0" w:color="auto"/>
      </w:divBdr>
    </w:div>
    <w:div w:id="1030758812">
      <w:bodyDiv w:val="1"/>
      <w:marLeft w:val="0"/>
      <w:marRight w:val="0"/>
      <w:marTop w:val="0"/>
      <w:marBottom w:val="0"/>
      <w:divBdr>
        <w:top w:val="none" w:sz="0" w:space="0" w:color="auto"/>
        <w:left w:val="none" w:sz="0" w:space="0" w:color="auto"/>
        <w:bottom w:val="none" w:sz="0" w:space="0" w:color="auto"/>
        <w:right w:val="none" w:sz="0" w:space="0" w:color="auto"/>
      </w:divBdr>
    </w:div>
    <w:div w:id="1045105664">
      <w:bodyDiv w:val="1"/>
      <w:marLeft w:val="0"/>
      <w:marRight w:val="0"/>
      <w:marTop w:val="0"/>
      <w:marBottom w:val="0"/>
      <w:divBdr>
        <w:top w:val="none" w:sz="0" w:space="0" w:color="auto"/>
        <w:left w:val="none" w:sz="0" w:space="0" w:color="auto"/>
        <w:bottom w:val="none" w:sz="0" w:space="0" w:color="auto"/>
        <w:right w:val="none" w:sz="0" w:space="0" w:color="auto"/>
      </w:divBdr>
    </w:div>
    <w:div w:id="1068768419">
      <w:bodyDiv w:val="1"/>
      <w:marLeft w:val="0"/>
      <w:marRight w:val="0"/>
      <w:marTop w:val="0"/>
      <w:marBottom w:val="0"/>
      <w:divBdr>
        <w:top w:val="none" w:sz="0" w:space="0" w:color="auto"/>
        <w:left w:val="none" w:sz="0" w:space="0" w:color="auto"/>
        <w:bottom w:val="none" w:sz="0" w:space="0" w:color="auto"/>
        <w:right w:val="none" w:sz="0" w:space="0" w:color="auto"/>
      </w:divBdr>
    </w:div>
    <w:div w:id="1070932007">
      <w:bodyDiv w:val="1"/>
      <w:marLeft w:val="0"/>
      <w:marRight w:val="0"/>
      <w:marTop w:val="0"/>
      <w:marBottom w:val="0"/>
      <w:divBdr>
        <w:top w:val="none" w:sz="0" w:space="0" w:color="auto"/>
        <w:left w:val="none" w:sz="0" w:space="0" w:color="auto"/>
        <w:bottom w:val="none" w:sz="0" w:space="0" w:color="auto"/>
        <w:right w:val="none" w:sz="0" w:space="0" w:color="auto"/>
      </w:divBdr>
    </w:div>
    <w:div w:id="1088890895">
      <w:bodyDiv w:val="1"/>
      <w:marLeft w:val="0"/>
      <w:marRight w:val="0"/>
      <w:marTop w:val="0"/>
      <w:marBottom w:val="0"/>
      <w:divBdr>
        <w:top w:val="none" w:sz="0" w:space="0" w:color="auto"/>
        <w:left w:val="none" w:sz="0" w:space="0" w:color="auto"/>
        <w:bottom w:val="none" w:sz="0" w:space="0" w:color="auto"/>
        <w:right w:val="none" w:sz="0" w:space="0" w:color="auto"/>
      </w:divBdr>
    </w:div>
    <w:div w:id="1127503372">
      <w:bodyDiv w:val="1"/>
      <w:marLeft w:val="0"/>
      <w:marRight w:val="0"/>
      <w:marTop w:val="0"/>
      <w:marBottom w:val="0"/>
      <w:divBdr>
        <w:top w:val="none" w:sz="0" w:space="0" w:color="auto"/>
        <w:left w:val="none" w:sz="0" w:space="0" w:color="auto"/>
        <w:bottom w:val="none" w:sz="0" w:space="0" w:color="auto"/>
        <w:right w:val="none" w:sz="0" w:space="0" w:color="auto"/>
      </w:divBdr>
    </w:div>
    <w:div w:id="1138306802">
      <w:bodyDiv w:val="1"/>
      <w:marLeft w:val="0"/>
      <w:marRight w:val="0"/>
      <w:marTop w:val="0"/>
      <w:marBottom w:val="0"/>
      <w:divBdr>
        <w:top w:val="none" w:sz="0" w:space="0" w:color="auto"/>
        <w:left w:val="none" w:sz="0" w:space="0" w:color="auto"/>
        <w:bottom w:val="none" w:sz="0" w:space="0" w:color="auto"/>
        <w:right w:val="none" w:sz="0" w:space="0" w:color="auto"/>
      </w:divBdr>
    </w:div>
    <w:div w:id="1138571343">
      <w:bodyDiv w:val="1"/>
      <w:marLeft w:val="0"/>
      <w:marRight w:val="0"/>
      <w:marTop w:val="0"/>
      <w:marBottom w:val="0"/>
      <w:divBdr>
        <w:top w:val="none" w:sz="0" w:space="0" w:color="auto"/>
        <w:left w:val="none" w:sz="0" w:space="0" w:color="auto"/>
        <w:bottom w:val="none" w:sz="0" w:space="0" w:color="auto"/>
        <w:right w:val="none" w:sz="0" w:space="0" w:color="auto"/>
      </w:divBdr>
    </w:div>
    <w:div w:id="1162310757">
      <w:bodyDiv w:val="1"/>
      <w:marLeft w:val="0"/>
      <w:marRight w:val="0"/>
      <w:marTop w:val="0"/>
      <w:marBottom w:val="0"/>
      <w:divBdr>
        <w:top w:val="none" w:sz="0" w:space="0" w:color="auto"/>
        <w:left w:val="none" w:sz="0" w:space="0" w:color="auto"/>
        <w:bottom w:val="none" w:sz="0" w:space="0" w:color="auto"/>
        <w:right w:val="none" w:sz="0" w:space="0" w:color="auto"/>
      </w:divBdr>
    </w:div>
    <w:div w:id="1163473423">
      <w:bodyDiv w:val="1"/>
      <w:marLeft w:val="0"/>
      <w:marRight w:val="0"/>
      <w:marTop w:val="0"/>
      <w:marBottom w:val="0"/>
      <w:divBdr>
        <w:top w:val="none" w:sz="0" w:space="0" w:color="auto"/>
        <w:left w:val="none" w:sz="0" w:space="0" w:color="auto"/>
        <w:bottom w:val="none" w:sz="0" w:space="0" w:color="auto"/>
        <w:right w:val="none" w:sz="0" w:space="0" w:color="auto"/>
      </w:divBdr>
    </w:div>
    <w:div w:id="1166281964">
      <w:bodyDiv w:val="1"/>
      <w:marLeft w:val="0"/>
      <w:marRight w:val="0"/>
      <w:marTop w:val="0"/>
      <w:marBottom w:val="0"/>
      <w:divBdr>
        <w:top w:val="none" w:sz="0" w:space="0" w:color="auto"/>
        <w:left w:val="none" w:sz="0" w:space="0" w:color="auto"/>
        <w:bottom w:val="none" w:sz="0" w:space="0" w:color="auto"/>
        <w:right w:val="none" w:sz="0" w:space="0" w:color="auto"/>
      </w:divBdr>
    </w:div>
    <w:div w:id="1169783609">
      <w:bodyDiv w:val="1"/>
      <w:marLeft w:val="0"/>
      <w:marRight w:val="0"/>
      <w:marTop w:val="0"/>
      <w:marBottom w:val="0"/>
      <w:divBdr>
        <w:top w:val="none" w:sz="0" w:space="0" w:color="auto"/>
        <w:left w:val="none" w:sz="0" w:space="0" w:color="auto"/>
        <w:bottom w:val="none" w:sz="0" w:space="0" w:color="auto"/>
        <w:right w:val="none" w:sz="0" w:space="0" w:color="auto"/>
      </w:divBdr>
    </w:div>
    <w:div w:id="1175606967">
      <w:bodyDiv w:val="1"/>
      <w:marLeft w:val="0"/>
      <w:marRight w:val="0"/>
      <w:marTop w:val="0"/>
      <w:marBottom w:val="0"/>
      <w:divBdr>
        <w:top w:val="none" w:sz="0" w:space="0" w:color="auto"/>
        <w:left w:val="none" w:sz="0" w:space="0" w:color="auto"/>
        <w:bottom w:val="none" w:sz="0" w:space="0" w:color="auto"/>
        <w:right w:val="none" w:sz="0" w:space="0" w:color="auto"/>
      </w:divBdr>
    </w:div>
    <w:div w:id="1182470507">
      <w:bodyDiv w:val="1"/>
      <w:marLeft w:val="0"/>
      <w:marRight w:val="0"/>
      <w:marTop w:val="0"/>
      <w:marBottom w:val="0"/>
      <w:divBdr>
        <w:top w:val="none" w:sz="0" w:space="0" w:color="auto"/>
        <w:left w:val="none" w:sz="0" w:space="0" w:color="auto"/>
        <w:bottom w:val="none" w:sz="0" w:space="0" w:color="auto"/>
        <w:right w:val="none" w:sz="0" w:space="0" w:color="auto"/>
      </w:divBdr>
    </w:div>
    <w:div w:id="1183593446">
      <w:bodyDiv w:val="1"/>
      <w:marLeft w:val="0"/>
      <w:marRight w:val="0"/>
      <w:marTop w:val="0"/>
      <w:marBottom w:val="0"/>
      <w:divBdr>
        <w:top w:val="none" w:sz="0" w:space="0" w:color="auto"/>
        <w:left w:val="none" w:sz="0" w:space="0" w:color="auto"/>
        <w:bottom w:val="none" w:sz="0" w:space="0" w:color="auto"/>
        <w:right w:val="none" w:sz="0" w:space="0" w:color="auto"/>
      </w:divBdr>
    </w:div>
    <w:div w:id="1229997779">
      <w:bodyDiv w:val="1"/>
      <w:marLeft w:val="0"/>
      <w:marRight w:val="0"/>
      <w:marTop w:val="0"/>
      <w:marBottom w:val="0"/>
      <w:divBdr>
        <w:top w:val="none" w:sz="0" w:space="0" w:color="auto"/>
        <w:left w:val="none" w:sz="0" w:space="0" w:color="auto"/>
        <w:bottom w:val="none" w:sz="0" w:space="0" w:color="auto"/>
        <w:right w:val="none" w:sz="0" w:space="0" w:color="auto"/>
      </w:divBdr>
    </w:div>
    <w:div w:id="1244101736">
      <w:bodyDiv w:val="1"/>
      <w:marLeft w:val="0"/>
      <w:marRight w:val="0"/>
      <w:marTop w:val="0"/>
      <w:marBottom w:val="0"/>
      <w:divBdr>
        <w:top w:val="none" w:sz="0" w:space="0" w:color="auto"/>
        <w:left w:val="none" w:sz="0" w:space="0" w:color="auto"/>
        <w:bottom w:val="none" w:sz="0" w:space="0" w:color="auto"/>
        <w:right w:val="none" w:sz="0" w:space="0" w:color="auto"/>
      </w:divBdr>
    </w:div>
    <w:div w:id="1254125485">
      <w:bodyDiv w:val="1"/>
      <w:marLeft w:val="0"/>
      <w:marRight w:val="0"/>
      <w:marTop w:val="0"/>
      <w:marBottom w:val="0"/>
      <w:divBdr>
        <w:top w:val="none" w:sz="0" w:space="0" w:color="auto"/>
        <w:left w:val="none" w:sz="0" w:space="0" w:color="auto"/>
        <w:bottom w:val="none" w:sz="0" w:space="0" w:color="auto"/>
        <w:right w:val="none" w:sz="0" w:space="0" w:color="auto"/>
      </w:divBdr>
    </w:div>
    <w:div w:id="1259097324">
      <w:bodyDiv w:val="1"/>
      <w:marLeft w:val="0"/>
      <w:marRight w:val="0"/>
      <w:marTop w:val="0"/>
      <w:marBottom w:val="0"/>
      <w:divBdr>
        <w:top w:val="none" w:sz="0" w:space="0" w:color="auto"/>
        <w:left w:val="none" w:sz="0" w:space="0" w:color="auto"/>
        <w:bottom w:val="none" w:sz="0" w:space="0" w:color="auto"/>
        <w:right w:val="none" w:sz="0" w:space="0" w:color="auto"/>
      </w:divBdr>
    </w:div>
    <w:div w:id="1260021121">
      <w:bodyDiv w:val="1"/>
      <w:marLeft w:val="0"/>
      <w:marRight w:val="0"/>
      <w:marTop w:val="0"/>
      <w:marBottom w:val="0"/>
      <w:divBdr>
        <w:top w:val="none" w:sz="0" w:space="0" w:color="auto"/>
        <w:left w:val="none" w:sz="0" w:space="0" w:color="auto"/>
        <w:bottom w:val="none" w:sz="0" w:space="0" w:color="auto"/>
        <w:right w:val="none" w:sz="0" w:space="0" w:color="auto"/>
      </w:divBdr>
    </w:div>
    <w:div w:id="1266115233">
      <w:bodyDiv w:val="1"/>
      <w:marLeft w:val="0"/>
      <w:marRight w:val="0"/>
      <w:marTop w:val="0"/>
      <w:marBottom w:val="0"/>
      <w:divBdr>
        <w:top w:val="none" w:sz="0" w:space="0" w:color="auto"/>
        <w:left w:val="none" w:sz="0" w:space="0" w:color="auto"/>
        <w:bottom w:val="none" w:sz="0" w:space="0" w:color="auto"/>
        <w:right w:val="none" w:sz="0" w:space="0" w:color="auto"/>
      </w:divBdr>
    </w:div>
    <w:div w:id="1272208292">
      <w:bodyDiv w:val="1"/>
      <w:marLeft w:val="0"/>
      <w:marRight w:val="0"/>
      <w:marTop w:val="0"/>
      <w:marBottom w:val="0"/>
      <w:divBdr>
        <w:top w:val="none" w:sz="0" w:space="0" w:color="auto"/>
        <w:left w:val="none" w:sz="0" w:space="0" w:color="auto"/>
        <w:bottom w:val="none" w:sz="0" w:space="0" w:color="auto"/>
        <w:right w:val="none" w:sz="0" w:space="0" w:color="auto"/>
      </w:divBdr>
    </w:div>
    <w:div w:id="1287083918">
      <w:bodyDiv w:val="1"/>
      <w:marLeft w:val="0"/>
      <w:marRight w:val="0"/>
      <w:marTop w:val="0"/>
      <w:marBottom w:val="0"/>
      <w:divBdr>
        <w:top w:val="none" w:sz="0" w:space="0" w:color="auto"/>
        <w:left w:val="none" w:sz="0" w:space="0" w:color="auto"/>
        <w:bottom w:val="none" w:sz="0" w:space="0" w:color="auto"/>
        <w:right w:val="none" w:sz="0" w:space="0" w:color="auto"/>
      </w:divBdr>
    </w:div>
    <w:div w:id="1294020065">
      <w:bodyDiv w:val="1"/>
      <w:marLeft w:val="0"/>
      <w:marRight w:val="0"/>
      <w:marTop w:val="0"/>
      <w:marBottom w:val="0"/>
      <w:divBdr>
        <w:top w:val="none" w:sz="0" w:space="0" w:color="auto"/>
        <w:left w:val="none" w:sz="0" w:space="0" w:color="auto"/>
        <w:bottom w:val="none" w:sz="0" w:space="0" w:color="auto"/>
        <w:right w:val="none" w:sz="0" w:space="0" w:color="auto"/>
      </w:divBdr>
    </w:div>
    <w:div w:id="1309163322">
      <w:bodyDiv w:val="1"/>
      <w:marLeft w:val="0"/>
      <w:marRight w:val="0"/>
      <w:marTop w:val="0"/>
      <w:marBottom w:val="0"/>
      <w:divBdr>
        <w:top w:val="none" w:sz="0" w:space="0" w:color="auto"/>
        <w:left w:val="none" w:sz="0" w:space="0" w:color="auto"/>
        <w:bottom w:val="none" w:sz="0" w:space="0" w:color="auto"/>
        <w:right w:val="none" w:sz="0" w:space="0" w:color="auto"/>
      </w:divBdr>
    </w:div>
    <w:div w:id="1313604719">
      <w:bodyDiv w:val="1"/>
      <w:marLeft w:val="0"/>
      <w:marRight w:val="0"/>
      <w:marTop w:val="0"/>
      <w:marBottom w:val="0"/>
      <w:divBdr>
        <w:top w:val="none" w:sz="0" w:space="0" w:color="auto"/>
        <w:left w:val="none" w:sz="0" w:space="0" w:color="auto"/>
        <w:bottom w:val="none" w:sz="0" w:space="0" w:color="auto"/>
        <w:right w:val="none" w:sz="0" w:space="0" w:color="auto"/>
      </w:divBdr>
    </w:div>
    <w:div w:id="1323585753">
      <w:bodyDiv w:val="1"/>
      <w:marLeft w:val="0"/>
      <w:marRight w:val="0"/>
      <w:marTop w:val="0"/>
      <w:marBottom w:val="0"/>
      <w:divBdr>
        <w:top w:val="none" w:sz="0" w:space="0" w:color="auto"/>
        <w:left w:val="none" w:sz="0" w:space="0" w:color="auto"/>
        <w:bottom w:val="none" w:sz="0" w:space="0" w:color="auto"/>
        <w:right w:val="none" w:sz="0" w:space="0" w:color="auto"/>
      </w:divBdr>
    </w:div>
    <w:div w:id="1357582733">
      <w:bodyDiv w:val="1"/>
      <w:marLeft w:val="0"/>
      <w:marRight w:val="0"/>
      <w:marTop w:val="0"/>
      <w:marBottom w:val="0"/>
      <w:divBdr>
        <w:top w:val="none" w:sz="0" w:space="0" w:color="auto"/>
        <w:left w:val="none" w:sz="0" w:space="0" w:color="auto"/>
        <w:bottom w:val="none" w:sz="0" w:space="0" w:color="auto"/>
        <w:right w:val="none" w:sz="0" w:space="0" w:color="auto"/>
      </w:divBdr>
    </w:div>
    <w:div w:id="1378503762">
      <w:bodyDiv w:val="1"/>
      <w:marLeft w:val="0"/>
      <w:marRight w:val="0"/>
      <w:marTop w:val="0"/>
      <w:marBottom w:val="0"/>
      <w:divBdr>
        <w:top w:val="none" w:sz="0" w:space="0" w:color="auto"/>
        <w:left w:val="none" w:sz="0" w:space="0" w:color="auto"/>
        <w:bottom w:val="none" w:sz="0" w:space="0" w:color="auto"/>
        <w:right w:val="none" w:sz="0" w:space="0" w:color="auto"/>
      </w:divBdr>
    </w:div>
    <w:div w:id="1385836296">
      <w:bodyDiv w:val="1"/>
      <w:marLeft w:val="0"/>
      <w:marRight w:val="0"/>
      <w:marTop w:val="0"/>
      <w:marBottom w:val="0"/>
      <w:divBdr>
        <w:top w:val="none" w:sz="0" w:space="0" w:color="auto"/>
        <w:left w:val="none" w:sz="0" w:space="0" w:color="auto"/>
        <w:bottom w:val="none" w:sz="0" w:space="0" w:color="auto"/>
        <w:right w:val="none" w:sz="0" w:space="0" w:color="auto"/>
      </w:divBdr>
    </w:div>
    <w:div w:id="1395855752">
      <w:bodyDiv w:val="1"/>
      <w:marLeft w:val="0"/>
      <w:marRight w:val="0"/>
      <w:marTop w:val="0"/>
      <w:marBottom w:val="0"/>
      <w:divBdr>
        <w:top w:val="none" w:sz="0" w:space="0" w:color="auto"/>
        <w:left w:val="none" w:sz="0" w:space="0" w:color="auto"/>
        <w:bottom w:val="none" w:sz="0" w:space="0" w:color="auto"/>
        <w:right w:val="none" w:sz="0" w:space="0" w:color="auto"/>
      </w:divBdr>
    </w:div>
    <w:div w:id="1418595758">
      <w:bodyDiv w:val="1"/>
      <w:marLeft w:val="0"/>
      <w:marRight w:val="0"/>
      <w:marTop w:val="0"/>
      <w:marBottom w:val="0"/>
      <w:divBdr>
        <w:top w:val="none" w:sz="0" w:space="0" w:color="auto"/>
        <w:left w:val="none" w:sz="0" w:space="0" w:color="auto"/>
        <w:bottom w:val="none" w:sz="0" w:space="0" w:color="auto"/>
        <w:right w:val="none" w:sz="0" w:space="0" w:color="auto"/>
      </w:divBdr>
    </w:div>
    <w:div w:id="1432120574">
      <w:bodyDiv w:val="1"/>
      <w:marLeft w:val="0"/>
      <w:marRight w:val="0"/>
      <w:marTop w:val="0"/>
      <w:marBottom w:val="0"/>
      <w:divBdr>
        <w:top w:val="none" w:sz="0" w:space="0" w:color="auto"/>
        <w:left w:val="none" w:sz="0" w:space="0" w:color="auto"/>
        <w:bottom w:val="none" w:sz="0" w:space="0" w:color="auto"/>
        <w:right w:val="none" w:sz="0" w:space="0" w:color="auto"/>
      </w:divBdr>
    </w:div>
    <w:div w:id="1435128190">
      <w:bodyDiv w:val="1"/>
      <w:marLeft w:val="0"/>
      <w:marRight w:val="0"/>
      <w:marTop w:val="0"/>
      <w:marBottom w:val="0"/>
      <w:divBdr>
        <w:top w:val="none" w:sz="0" w:space="0" w:color="auto"/>
        <w:left w:val="none" w:sz="0" w:space="0" w:color="auto"/>
        <w:bottom w:val="none" w:sz="0" w:space="0" w:color="auto"/>
        <w:right w:val="none" w:sz="0" w:space="0" w:color="auto"/>
      </w:divBdr>
    </w:div>
    <w:div w:id="1443259620">
      <w:bodyDiv w:val="1"/>
      <w:marLeft w:val="0"/>
      <w:marRight w:val="0"/>
      <w:marTop w:val="0"/>
      <w:marBottom w:val="0"/>
      <w:divBdr>
        <w:top w:val="none" w:sz="0" w:space="0" w:color="auto"/>
        <w:left w:val="none" w:sz="0" w:space="0" w:color="auto"/>
        <w:bottom w:val="none" w:sz="0" w:space="0" w:color="auto"/>
        <w:right w:val="none" w:sz="0" w:space="0" w:color="auto"/>
      </w:divBdr>
    </w:div>
    <w:div w:id="1444807921">
      <w:bodyDiv w:val="1"/>
      <w:marLeft w:val="0"/>
      <w:marRight w:val="0"/>
      <w:marTop w:val="0"/>
      <w:marBottom w:val="0"/>
      <w:divBdr>
        <w:top w:val="none" w:sz="0" w:space="0" w:color="auto"/>
        <w:left w:val="none" w:sz="0" w:space="0" w:color="auto"/>
        <w:bottom w:val="none" w:sz="0" w:space="0" w:color="auto"/>
        <w:right w:val="none" w:sz="0" w:space="0" w:color="auto"/>
      </w:divBdr>
    </w:div>
    <w:div w:id="1472752876">
      <w:bodyDiv w:val="1"/>
      <w:marLeft w:val="0"/>
      <w:marRight w:val="0"/>
      <w:marTop w:val="0"/>
      <w:marBottom w:val="0"/>
      <w:divBdr>
        <w:top w:val="none" w:sz="0" w:space="0" w:color="auto"/>
        <w:left w:val="none" w:sz="0" w:space="0" w:color="auto"/>
        <w:bottom w:val="none" w:sz="0" w:space="0" w:color="auto"/>
        <w:right w:val="none" w:sz="0" w:space="0" w:color="auto"/>
      </w:divBdr>
    </w:div>
    <w:div w:id="1489249642">
      <w:bodyDiv w:val="1"/>
      <w:marLeft w:val="0"/>
      <w:marRight w:val="0"/>
      <w:marTop w:val="0"/>
      <w:marBottom w:val="0"/>
      <w:divBdr>
        <w:top w:val="none" w:sz="0" w:space="0" w:color="auto"/>
        <w:left w:val="none" w:sz="0" w:space="0" w:color="auto"/>
        <w:bottom w:val="none" w:sz="0" w:space="0" w:color="auto"/>
        <w:right w:val="none" w:sz="0" w:space="0" w:color="auto"/>
      </w:divBdr>
    </w:div>
    <w:div w:id="1489711221">
      <w:bodyDiv w:val="1"/>
      <w:marLeft w:val="0"/>
      <w:marRight w:val="0"/>
      <w:marTop w:val="0"/>
      <w:marBottom w:val="0"/>
      <w:divBdr>
        <w:top w:val="none" w:sz="0" w:space="0" w:color="auto"/>
        <w:left w:val="none" w:sz="0" w:space="0" w:color="auto"/>
        <w:bottom w:val="none" w:sz="0" w:space="0" w:color="auto"/>
        <w:right w:val="none" w:sz="0" w:space="0" w:color="auto"/>
      </w:divBdr>
    </w:div>
    <w:div w:id="1505778069">
      <w:bodyDiv w:val="1"/>
      <w:marLeft w:val="0"/>
      <w:marRight w:val="0"/>
      <w:marTop w:val="0"/>
      <w:marBottom w:val="0"/>
      <w:divBdr>
        <w:top w:val="none" w:sz="0" w:space="0" w:color="auto"/>
        <w:left w:val="none" w:sz="0" w:space="0" w:color="auto"/>
        <w:bottom w:val="none" w:sz="0" w:space="0" w:color="auto"/>
        <w:right w:val="none" w:sz="0" w:space="0" w:color="auto"/>
      </w:divBdr>
    </w:div>
    <w:div w:id="1520968391">
      <w:bodyDiv w:val="1"/>
      <w:marLeft w:val="0"/>
      <w:marRight w:val="0"/>
      <w:marTop w:val="0"/>
      <w:marBottom w:val="0"/>
      <w:divBdr>
        <w:top w:val="none" w:sz="0" w:space="0" w:color="auto"/>
        <w:left w:val="none" w:sz="0" w:space="0" w:color="auto"/>
        <w:bottom w:val="none" w:sz="0" w:space="0" w:color="auto"/>
        <w:right w:val="none" w:sz="0" w:space="0" w:color="auto"/>
      </w:divBdr>
    </w:div>
    <w:div w:id="1526283264">
      <w:bodyDiv w:val="1"/>
      <w:marLeft w:val="0"/>
      <w:marRight w:val="0"/>
      <w:marTop w:val="0"/>
      <w:marBottom w:val="0"/>
      <w:divBdr>
        <w:top w:val="none" w:sz="0" w:space="0" w:color="auto"/>
        <w:left w:val="none" w:sz="0" w:space="0" w:color="auto"/>
        <w:bottom w:val="none" w:sz="0" w:space="0" w:color="auto"/>
        <w:right w:val="none" w:sz="0" w:space="0" w:color="auto"/>
      </w:divBdr>
    </w:div>
    <w:div w:id="1546065793">
      <w:bodyDiv w:val="1"/>
      <w:marLeft w:val="0"/>
      <w:marRight w:val="0"/>
      <w:marTop w:val="0"/>
      <w:marBottom w:val="0"/>
      <w:divBdr>
        <w:top w:val="none" w:sz="0" w:space="0" w:color="auto"/>
        <w:left w:val="none" w:sz="0" w:space="0" w:color="auto"/>
        <w:bottom w:val="none" w:sz="0" w:space="0" w:color="auto"/>
        <w:right w:val="none" w:sz="0" w:space="0" w:color="auto"/>
      </w:divBdr>
    </w:div>
    <w:div w:id="1559971217">
      <w:bodyDiv w:val="1"/>
      <w:marLeft w:val="0"/>
      <w:marRight w:val="0"/>
      <w:marTop w:val="0"/>
      <w:marBottom w:val="0"/>
      <w:divBdr>
        <w:top w:val="none" w:sz="0" w:space="0" w:color="auto"/>
        <w:left w:val="none" w:sz="0" w:space="0" w:color="auto"/>
        <w:bottom w:val="none" w:sz="0" w:space="0" w:color="auto"/>
        <w:right w:val="none" w:sz="0" w:space="0" w:color="auto"/>
      </w:divBdr>
    </w:div>
    <w:div w:id="1593733979">
      <w:bodyDiv w:val="1"/>
      <w:marLeft w:val="0"/>
      <w:marRight w:val="0"/>
      <w:marTop w:val="0"/>
      <w:marBottom w:val="0"/>
      <w:divBdr>
        <w:top w:val="none" w:sz="0" w:space="0" w:color="auto"/>
        <w:left w:val="none" w:sz="0" w:space="0" w:color="auto"/>
        <w:bottom w:val="none" w:sz="0" w:space="0" w:color="auto"/>
        <w:right w:val="none" w:sz="0" w:space="0" w:color="auto"/>
      </w:divBdr>
    </w:div>
    <w:div w:id="1638949398">
      <w:bodyDiv w:val="1"/>
      <w:marLeft w:val="0"/>
      <w:marRight w:val="0"/>
      <w:marTop w:val="0"/>
      <w:marBottom w:val="0"/>
      <w:divBdr>
        <w:top w:val="none" w:sz="0" w:space="0" w:color="auto"/>
        <w:left w:val="none" w:sz="0" w:space="0" w:color="auto"/>
        <w:bottom w:val="none" w:sz="0" w:space="0" w:color="auto"/>
        <w:right w:val="none" w:sz="0" w:space="0" w:color="auto"/>
      </w:divBdr>
    </w:div>
    <w:div w:id="1642421229">
      <w:bodyDiv w:val="1"/>
      <w:marLeft w:val="0"/>
      <w:marRight w:val="0"/>
      <w:marTop w:val="0"/>
      <w:marBottom w:val="0"/>
      <w:divBdr>
        <w:top w:val="none" w:sz="0" w:space="0" w:color="auto"/>
        <w:left w:val="none" w:sz="0" w:space="0" w:color="auto"/>
        <w:bottom w:val="none" w:sz="0" w:space="0" w:color="auto"/>
        <w:right w:val="none" w:sz="0" w:space="0" w:color="auto"/>
      </w:divBdr>
    </w:div>
    <w:div w:id="1649821420">
      <w:bodyDiv w:val="1"/>
      <w:marLeft w:val="0"/>
      <w:marRight w:val="0"/>
      <w:marTop w:val="0"/>
      <w:marBottom w:val="0"/>
      <w:divBdr>
        <w:top w:val="none" w:sz="0" w:space="0" w:color="auto"/>
        <w:left w:val="none" w:sz="0" w:space="0" w:color="auto"/>
        <w:bottom w:val="none" w:sz="0" w:space="0" w:color="auto"/>
        <w:right w:val="none" w:sz="0" w:space="0" w:color="auto"/>
      </w:divBdr>
    </w:div>
    <w:div w:id="1661304562">
      <w:bodyDiv w:val="1"/>
      <w:marLeft w:val="0"/>
      <w:marRight w:val="0"/>
      <w:marTop w:val="0"/>
      <w:marBottom w:val="0"/>
      <w:divBdr>
        <w:top w:val="none" w:sz="0" w:space="0" w:color="auto"/>
        <w:left w:val="none" w:sz="0" w:space="0" w:color="auto"/>
        <w:bottom w:val="none" w:sz="0" w:space="0" w:color="auto"/>
        <w:right w:val="none" w:sz="0" w:space="0" w:color="auto"/>
      </w:divBdr>
    </w:div>
    <w:div w:id="1672758427">
      <w:bodyDiv w:val="1"/>
      <w:marLeft w:val="0"/>
      <w:marRight w:val="0"/>
      <w:marTop w:val="0"/>
      <w:marBottom w:val="0"/>
      <w:divBdr>
        <w:top w:val="none" w:sz="0" w:space="0" w:color="auto"/>
        <w:left w:val="none" w:sz="0" w:space="0" w:color="auto"/>
        <w:bottom w:val="none" w:sz="0" w:space="0" w:color="auto"/>
        <w:right w:val="none" w:sz="0" w:space="0" w:color="auto"/>
      </w:divBdr>
    </w:div>
    <w:div w:id="1677419957">
      <w:bodyDiv w:val="1"/>
      <w:marLeft w:val="0"/>
      <w:marRight w:val="0"/>
      <w:marTop w:val="0"/>
      <w:marBottom w:val="0"/>
      <w:divBdr>
        <w:top w:val="none" w:sz="0" w:space="0" w:color="auto"/>
        <w:left w:val="none" w:sz="0" w:space="0" w:color="auto"/>
        <w:bottom w:val="none" w:sz="0" w:space="0" w:color="auto"/>
        <w:right w:val="none" w:sz="0" w:space="0" w:color="auto"/>
      </w:divBdr>
    </w:div>
    <w:div w:id="1690331012">
      <w:bodyDiv w:val="1"/>
      <w:marLeft w:val="0"/>
      <w:marRight w:val="0"/>
      <w:marTop w:val="0"/>
      <w:marBottom w:val="0"/>
      <w:divBdr>
        <w:top w:val="none" w:sz="0" w:space="0" w:color="auto"/>
        <w:left w:val="none" w:sz="0" w:space="0" w:color="auto"/>
        <w:bottom w:val="none" w:sz="0" w:space="0" w:color="auto"/>
        <w:right w:val="none" w:sz="0" w:space="0" w:color="auto"/>
      </w:divBdr>
    </w:div>
    <w:div w:id="1697651944">
      <w:bodyDiv w:val="1"/>
      <w:marLeft w:val="0"/>
      <w:marRight w:val="0"/>
      <w:marTop w:val="0"/>
      <w:marBottom w:val="0"/>
      <w:divBdr>
        <w:top w:val="none" w:sz="0" w:space="0" w:color="auto"/>
        <w:left w:val="none" w:sz="0" w:space="0" w:color="auto"/>
        <w:bottom w:val="none" w:sz="0" w:space="0" w:color="auto"/>
        <w:right w:val="none" w:sz="0" w:space="0" w:color="auto"/>
      </w:divBdr>
    </w:div>
    <w:div w:id="1714574671">
      <w:bodyDiv w:val="1"/>
      <w:marLeft w:val="0"/>
      <w:marRight w:val="0"/>
      <w:marTop w:val="0"/>
      <w:marBottom w:val="0"/>
      <w:divBdr>
        <w:top w:val="none" w:sz="0" w:space="0" w:color="auto"/>
        <w:left w:val="none" w:sz="0" w:space="0" w:color="auto"/>
        <w:bottom w:val="none" w:sz="0" w:space="0" w:color="auto"/>
        <w:right w:val="none" w:sz="0" w:space="0" w:color="auto"/>
      </w:divBdr>
    </w:div>
    <w:div w:id="1715150832">
      <w:bodyDiv w:val="1"/>
      <w:marLeft w:val="0"/>
      <w:marRight w:val="0"/>
      <w:marTop w:val="0"/>
      <w:marBottom w:val="0"/>
      <w:divBdr>
        <w:top w:val="none" w:sz="0" w:space="0" w:color="auto"/>
        <w:left w:val="none" w:sz="0" w:space="0" w:color="auto"/>
        <w:bottom w:val="none" w:sz="0" w:space="0" w:color="auto"/>
        <w:right w:val="none" w:sz="0" w:space="0" w:color="auto"/>
      </w:divBdr>
    </w:div>
    <w:div w:id="1715348738">
      <w:bodyDiv w:val="1"/>
      <w:marLeft w:val="0"/>
      <w:marRight w:val="0"/>
      <w:marTop w:val="0"/>
      <w:marBottom w:val="0"/>
      <w:divBdr>
        <w:top w:val="none" w:sz="0" w:space="0" w:color="auto"/>
        <w:left w:val="none" w:sz="0" w:space="0" w:color="auto"/>
        <w:bottom w:val="none" w:sz="0" w:space="0" w:color="auto"/>
        <w:right w:val="none" w:sz="0" w:space="0" w:color="auto"/>
      </w:divBdr>
    </w:div>
    <w:div w:id="1719279032">
      <w:bodyDiv w:val="1"/>
      <w:marLeft w:val="0"/>
      <w:marRight w:val="0"/>
      <w:marTop w:val="0"/>
      <w:marBottom w:val="0"/>
      <w:divBdr>
        <w:top w:val="none" w:sz="0" w:space="0" w:color="auto"/>
        <w:left w:val="none" w:sz="0" w:space="0" w:color="auto"/>
        <w:bottom w:val="none" w:sz="0" w:space="0" w:color="auto"/>
        <w:right w:val="none" w:sz="0" w:space="0" w:color="auto"/>
      </w:divBdr>
    </w:div>
    <w:div w:id="1719282542">
      <w:bodyDiv w:val="1"/>
      <w:marLeft w:val="0"/>
      <w:marRight w:val="0"/>
      <w:marTop w:val="0"/>
      <w:marBottom w:val="0"/>
      <w:divBdr>
        <w:top w:val="none" w:sz="0" w:space="0" w:color="auto"/>
        <w:left w:val="none" w:sz="0" w:space="0" w:color="auto"/>
        <w:bottom w:val="none" w:sz="0" w:space="0" w:color="auto"/>
        <w:right w:val="none" w:sz="0" w:space="0" w:color="auto"/>
      </w:divBdr>
    </w:div>
    <w:div w:id="1728188021">
      <w:bodyDiv w:val="1"/>
      <w:marLeft w:val="0"/>
      <w:marRight w:val="0"/>
      <w:marTop w:val="0"/>
      <w:marBottom w:val="0"/>
      <w:divBdr>
        <w:top w:val="none" w:sz="0" w:space="0" w:color="auto"/>
        <w:left w:val="none" w:sz="0" w:space="0" w:color="auto"/>
        <w:bottom w:val="none" w:sz="0" w:space="0" w:color="auto"/>
        <w:right w:val="none" w:sz="0" w:space="0" w:color="auto"/>
      </w:divBdr>
    </w:div>
    <w:div w:id="1745688830">
      <w:bodyDiv w:val="1"/>
      <w:marLeft w:val="0"/>
      <w:marRight w:val="0"/>
      <w:marTop w:val="0"/>
      <w:marBottom w:val="0"/>
      <w:divBdr>
        <w:top w:val="none" w:sz="0" w:space="0" w:color="auto"/>
        <w:left w:val="none" w:sz="0" w:space="0" w:color="auto"/>
        <w:bottom w:val="none" w:sz="0" w:space="0" w:color="auto"/>
        <w:right w:val="none" w:sz="0" w:space="0" w:color="auto"/>
      </w:divBdr>
    </w:div>
    <w:div w:id="1749574299">
      <w:bodyDiv w:val="1"/>
      <w:marLeft w:val="0"/>
      <w:marRight w:val="0"/>
      <w:marTop w:val="0"/>
      <w:marBottom w:val="0"/>
      <w:divBdr>
        <w:top w:val="none" w:sz="0" w:space="0" w:color="auto"/>
        <w:left w:val="none" w:sz="0" w:space="0" w:color="auto"/>
        <w:bottom w:val="none" w:sz="0" w:space="0" w:color="auto"/>
        <w:right w:val="none" w:sz="0" w:space="0" w:color="auto"/>
      </w:divBdr>
    </w:div>
    <w:div w:id="1749620543">
      <w:bodyDiv w:val="1"/>
      <w:marLeft w:val="0"/>
      <w:marRight w:val="0"/>
      <w:marTop w:val="0"/>
      <w:marBottom w:val="0"/>
      <w:divBdr>
        <w:top w:val="none" w:sz="0" w:space="0" w:color="auto"/>
        <w:left w:val="none" w:sz="0" w:space="0" w:color="auto"/>
        <w:bottom w:val="none" w:sz="0" w:space="0" w:color="auto"/>
        <w:right w:val="none" w:sz="0" w:space="0" w:color="auto"/>
      </w:divBdr>
    </w:div>
    <w:div w:id="1771582553">
      <w:bodyDiv w:val="1"/>
      <w:marLeft w:val="0"/>
      <w:marRight w:val="0"/>
      <w:marTop w:val="0"/>
      <w:marBottom w:val="0"/>
      <w:divBdr>
        <w:top w:val="none" w:sz="0" w:space="0" w:color="auto"/>
        <w:left w:val="none" w:sz="0" w:space="0" w:color="auto"/>
        <w:bottom w:val="none" w:sz="0" w:space="0" w:color="auto"/>
        <w:right w:val="none" w:sz="0" w:space="0" w:color="auto"/>
      </w:divBdr>
    </w:div>
    <w:div w:id="1788427960">
      <w:bodyDiv w:val="1"/>
      <w:marLeft w:val="0"/>
      <w:marRight w:val="0"/>
      <w:marTop w:val="0"/>
      <w:marBottom w:val="0"/>
      <w:divBdr>
        <w:top w:val="none" w:sz="0" w:space="0" w:color="auto"/>
        <w:left w:val="none" w:sz="0" w:space="0" w:color="auto"/>
        <w:bottom w:val="none" w:sz="0" w:space="0" w:color="auto"/>
        <w:right w:val="none" w:sz="0" w:space="0" w:color="auto"/>
      </w:divBdr>
    </w:div>
    <w:div w:id="1789470652">
      <w:bodyDiv w:val="1"/>
      <w:marLeft w:val="0"/>
      <w:marRight w:val="0"/>
      <w:marTop w:val="0"/>
      <w:marBottom w:val="0"/>
      <w:divBdr>
        <w:top w:val="none" w:sz="0" w:space="0" w:color="auto"/>
        <w:left w:val="none" w:sz="0" w:space="0" w:color="auto"/>
        <w:bottom w:val="none" w:sz="0" w:space="0" w:color="auto"/>
        <w:right w:val="none" w:sz="0" w:space="0" w:color="auto"/>
      </w:divBdr>
    </w:div>
    <w:div w:id="1790080127">
      <w:bodyDiv w:val="1"/>
      <w:marLeft w:val="0"/>
      <w:marRight w:val="0"/>
      <w:marTop w:val="0"/>
      <w:marBottom w:val="0"/>
      <w:divBdr>
        <w:top w:val="none" w:sz="0" w:space="0" w:color="auto"/>
        <w:left w:val="none" w:sz="0" w:space="0" w:color="auto"/>
        <w:bottom w:val="none" w:sz="0" w:space="0" w:color="auto"/>
        <w:right w:val="none" w:sz="0" w:space="0" w:color="auto"/>
      </w:divBdr>
    </w:div>
    <w:div w:id="1805151592">
      <w:bodyDiv w:val="1"/>
      <w:marLeft w:val="0"/>
      <w:marRight w:val="0"/>
      <w:marTop w:val="0"/>
      <w:marBottom w:val="0"/>
      <w:divBdr>
        <w:top w:val="none" w:sz="0" w:space="0" w:color="auto"/>
        <w:left w:val="none" w:sz="0" w:space="0" w:color="auto"/>
        <w:bottom w:val="none" w:sz="0" w:space="0" w:color="auto"/>
        <w:right w:val="none" w:sz="0" w:space="0" w:color="auto"/>
      </w:divBdr>
    </w:div>
    <w:div w:id="1814786267">
      <w:bodyDiv w:val="1"/>
      <w:marLeft w:val="0"/>
      <w:marRight w:val="0"/>
      <w:marTop w:val="0"/>
      <w:marBottom w:val="0"/>
      <w:divBdr>
        <w:top w:val="none" w:sz="0" w:space="0" w:color="auto"/>
        <w:left w:val="none" w:sz="0" w:space="0" w:color="auto"/>
        <w:bottom w:val="none" w:sz="0" w:space="0" w:color="auto"/>
        <w:right w:val="none" w:sz="0" w:space="0" w:color="auto"/>
      </w:divBdr>
    </w:div>
    <w:div w:id="1885941010">
      <w:bodyDiv w:val="1"/>
      <w:marLeft w:val="0"/>
      <w:marRight w:val="0"/>
      <w:marTop w:val="0"/>
      <w:marBottom w:val="0"/>
      <w:divBdr>
        <w:top w:val="none" w:sz="0" w:space="0" w:color="auto"/>
        <w:left w:val="none" w:sz="0" w:space="0" w:color="auto"/>
        <w:bottom w:val="none" w:sz="0" w:space="0" w:color="auto"/>
        <w:right w:val="none" w:sz="0" w:space="0" w:color="auto"/>
      </w:divBdr>
    </w:div>
    <w:div w:id="1911377938">
      <w:bodyDiv w:val="1"/>
      <w:marLeft w:val="0"/>
      <w:marRight w:val="0"/>
      <w:marTop w:val="0"/>
      <w:marBottom w:val="0"/>
      <w:divBdr>
        <w:top w:val="none" w:sz="0" w:space="0" w:color="auto"/>
        <w:left w:val="none" w:sz="0" w:space="0" w:color="auto"/>
        <w:bottom w:val="none" w:sz="0" w:space="0" w:color="auto"/>
        <w:right w:val="none" w:sz="0" w:space="0" w:color="auto"/>
      </w:divBdr>
    </w:div>
    <w:div w:id="1915584122">
      <w:bodyDiv w:val="1"/>
      <w:marLeft w:val="0"/>
      <w:marRight w:val="0"/>
      <w:marTop w:val="0"/>
      <w:marBottom w:val="0"/>
      <w:divBdr>
        <w:top w:val="none" w:sz="0" w:space="0" w:color="auto"/>
        <w:left w:val="none" w:sz="0" w:space="0" w:color="auto"/>
        <w:bottom w:val="none" w:sz="0" w:space="0" w:color="auto"/>
        <w:right w:val="none" w:sz="0" w:space="0" w:color="auto"/>
      </w:divBdr>
    </w:div>
    <w:div w:id="1925918969">
      <w:bodyDiv w:val="1"/>
      <w:marLeft w:val="0"/>
      <w:marRight w:val="0"/>
      <w:marTop w:val="0"/>
      <w:marBottom w:val="0"/>
      <w:divBdr>
        <w:top w:val="none" w:sz="0" w:space="0" w:color="auto"/>
        <w:left w:val="none" w:sz="0" w:space="0" w:color="auto"/>
        <w:bottom w:val="none" w:sz="0" w:space="0" w:color="auto"/>
        <w:right w:val="none" w:sz="0" w:space="0" w:color="auto"/>
      </w:divBdr>
    </w:div>
    <w:div w:id="1930232368">
      <w:bodyDiv w:val="1"/>
      <w:marLeft w:val="0"/>
      <w:marRight w:val="0"/>
      <w:marTop w:val="0"/>
      <w:marBottom w:val="0"/>
      <w:divBdr>
        <w:top w:val="none" w:sz="0" w:space="0" w:color="auto"/>
        <w:left w:val="none" w:sz="0" w:space="0" w:color="auto"/>
        <w:bottom w:val="none" w:sz="0" w:space="0" w:color="auto"/>
        <w:right w:val="none" w:sz="0" w:space="0" w:color="auto"/>
      </w:divBdr>
    </w:div>
    <w:div w:id="1934312502">
      <w:bodyDiv w:val="1"/>
      <w:marLeft w:val="0"/>
      <w:marRight w:val="0"/>
      <w:marTop w:val="0"/>
      <w:marBottom w:val="0"/>
      <w:divBdr>
        <w:top w:val="none" w:sz="0" w:space="0" w:color="auto"/>
        <w:left w:val="none" w:sz="0" w:space="0" w:color="auto"/>
        <w:bottom w:val="none" w:sz="0" w:space="0" w:color="auto"/>
        <w:right w:val="none" w:sz="0" w:space="0" w:color="auto"/>
      </w:divBdr>
    </w:div>
    <w:div w:id="1934508861">
      <w:bodyDiv w:val="1"/>
      <w:marLeft w:val="0"/>
      <w:marRight w:val="0"/>
      <w:marTop w:val="0"/>
      <w:marBottom w:val="0"/>
      <w:divBdr>
        <w:top w:val="none" w:sz="0" w:space="0" w:color="auto"/>
        <w:left w:val="none" w:sz="0" w:space="0" w:color="auto"/>
        <w:bottom w:val="none" w:sz="0" w:space="0" w:color="auto"/>
        <w:right w:val="none" w:sz="0" w:space="0" w:color="auto"/>
      </w:divBdr>
    </w:div>
    <w:div w:id="1938101551">
      <w:bodyDiv w:val="1"/>
      <w:marLeft w:val="0"/>
      <w:marRight w:val="0"/>
      <w:marTop w:val="0"/>
      <w:marBottom w:val="0"/>
      <w:divBdr>
        <w:top w:val="none" w:sz="0" w:space="0" w:color="auto"/>
        <w:left w:val="none" w:sz="0" w:space="0" w:color="auto"/>
        <w:bottom w:val="none" w:sz="0" w:space="0" w:color="auto"/>
        <w:right w:val="none" w:sz="0" w:space="0" w:color="auto"/>
      </w:divBdr>
    </w:div>
    <w:div w:id="1989820250">
      <w:bodyDiv w:val="1"/>
      <w:marLeft w:val="0"/>
      <w:marRight w:val="0"/>
      <w:marTop w:val="0"/>
      <w:marBottom w:val="0"/>
      <w:divBdr>
        <w:top w:val="none" w:sz="0" w:space="0" w:color="auto"/>
        <w:left w:val="none" w:sz="0" w:space="0" w:color="auto"/>
        <w:bottom w:val="none" w:sz="0" w:space="0" w:color="auto"/>
        <w:right w:val="none" w:sz="0" w:space="0" w:color="auto"/>
      </w:divBdr>
    </w:div>
    <w:div w:id="1999770989">
      <w:bodyDiv w:val="1"/>
      <w:marLeft w:val="0"/>
      <w:marRight w:val="0"/>
      <w:marTop w:val="0"/>
      <w:marBottom w:val="0"/>
      <w:divBdr>
        <w:top w:val="none" w:sz="0" w:space="0" w:color="auto"/>
        <w:left w:val="none" w:sz="0" w:space="0" w:color="auto"/>
        <w:bottom w:val="none" w:sz="0" w:space="0" w:color="auto"/>
        <w:right w:val="none" w:sz="0" w:space="0" w:color="auto"/>
      </w:divBdr>
    </w:div>
    <w:div w:id="2000769663">
      <w:bodyDiv w:val="1"/>
      <w:marLeft w:val="0"/>
      <w:marRight w:val="0"/>
      <w:marTop w:val="0"/>
      <w:marBottom w:val="0"/>
      <w:divBdr>
        <w:top w:val="none" w:sz="0" w:space="0" w:color="auto"/>
        <w:left w:val="none" w:sz="0" w:space="0" w:color="auto"/>
        <w:bottom w:val="none" w:sz="0" w:space="0" w:color="auto"/>
        <w:right w:val="none" w:sz="0" w:space="0" w:color="auto"/>
      </w:divBdr>
    </w:div>
    <w:div w:id="2013334431">
      <w:bodyDiv w:val="1"/>
      <w:marLeft w:val="0"/>
      <w:marRight w:val="0"/>
      <w:marTop w:val="0"/>
      <w:marBottom w:val="0"/>
      <w:divBdr>
        <w:top w:val="none" w:sz="0" w:space="0" w:color="auto"/>
        <w:left w:val="none" w:sz="0" w:space="0" w:color="auto"/>
        <w:bottom w:val="none" w:sz="0" w:space="0" w:color="auto"/>
        <w:right w:val="none" w:sz="0" w:space="0" w:color="auto"/>
      </w:divBdr>
    </w:div>
    <w:div w:id="2017879085">
      <w:bodyDiv w:val="1"/>
      <w:marLeft w:val="0"/>
      <w:marRight w:val="0"/>
      <w:marTop w:val="0"/>
      <w:marBottom w:val="0"/>
      <w:divBdr>
        <w:top w:val="none" w:sz="0" w:space="0" w:color="auto"/>
        <w:left w:val="none" w:sz="0" w:space="0" w:color="auto"/>
        <w:bottom w:val="none" w:sz="0" w:space="0" w:color="auto"/>
        <w:right w:val="none" w:sz="0" w:space="0" w:color="auto"/>
      </w:divBdr>
    </w:div>
    <w:div w:id="2024893117">
      <w:bodyDiv w:val="1"/>
      <w:marLeft w:val="0"/>
      <w:marRight w:val="0"/>
      <w:marTop w:val="0"/>
      <w:marBottom w:val="0"/>
      <w:divBdr>
        <w:top w:val="none" w:sz="0" w:space="0" w:color="auto"/>
        <w:left w:val="none" w:sz="0" w:space="0" w:color="auto"/>
        <w:bottom w:val="none" w:sz="0" w:space="0" w:color="auto"/>
        <w:right w:val="none" w:sz="0" w:space="0" w:color="auto"/>
      </w:divBdr>
    </w:div>
    <w:div w:id="2034381647">
      <w:bodyDiv w:val="1"/>
      <w:marLeft w:val="0"/>
      <w:marRight w:val="0"/>
      <w:marTop w:val="0"/>
      <w:marBottom w:val="0"/>
      <w:divBdr>
        <w:top w:val="none" w:sz="0" w:space="0" w:color="auto"/>
        <w:left w:val="none" w:sz="0" w:space="0" w:color="auto"/>
        <w:bottom w:val="none" w:sz="0" w:space="0" w:color="auto"/>
        <w:right w:val="none" w:sz="0" w:space="0" w:color="auto"/>
      </w:divBdr>
    </w:div>
    <w:div w:id="2040740315">
      <w:bodyDiv w:val="1"/>
      <w:marLeft w:val="0"/>
      <w:marRight w:val="0"/>
      <w:marTop w:val="0"/>
      <w:marBottom w:val="0"/>
      <w:divBdr>
        <w:top w:val="none" w:sz="0" w:space="0" w:color="auto"/>
        <w:left w:val="none" w:sz="0" w:space="0" w:color="auto"/>
        <w:bottom w:val="none" w:sz="0" w:space="0" w:color="auto"/>
        <w:right w:val="none" w:sz="0" w:space="0" w:color="auto"/>
      </w:divBdr>
    </w:div>
    <w:div w:id="2098087561">
      <w:bodyDiv w:val="1"/>
      <w:marLeft w:val="0"/>
      <w:marRight w:val="0"/>
      <w:marTop w:val="0"/>
      <w:marBottom w:val="0"/>
      <w:divBdr>
        <w:top w:val="none" w:sz="0" w:space="0" w:color="auto"/>
        <w:left w:val="none" w:sz="0" w:space="0" w:color="auto"/>
        <w:bottom w:val="none" w:sz="0" w:space="0" w:color="auto"/>
        <w:right w:val="none" w:sz="0" w:space="0" w:color="auto"/>
      </w:divBdr>
    </w:div>
    <w:div w:id="2100102123">
      <w:bodyDiv w:val="1"/>
      <w:marLeft w:val="0"/>
      <w:marRight w:val="0"/>
      <w:marTop w:val="0"/>
      <w:marBottom w:val="0"/>
      <w:divBdr>
        <w:top w:val="none" w:sz="0" w:space="0" w:color="auto"/>
        <w:left w:val="none" w:sz="0" w:space="0" w:color="auto"/>
        <w:bottom w:val="none" w:sz="0" w:space="0" w:color="auto"/>
        <w:right w:val="none" w:sz="0" w:space="0" w:color="auto"/>
      </w:divBdr>
    </w:div>
    <w:div w:id="2101556820">
      <w:bodyDiv w:val="1"/>
      <w:marLeft w:val="0"/>
      <w:marRight w:val="0"/>
      <w:marTop w:val="0"/>
      <w:marBottom w:val="0"/>
      <w:divBdr>
        <w:top w:val="none" w:sz="0" w:space="0" w:color="auto"/>
        <w:left w:val="none" w:sz="0" w:space="0" w:color="auto"/>
        <w:bottom w:val="none" w:sz="0" w:space="0" w:color="auto"/>
        <w:right w:val="none" w:sz="0" w:space="0" w:color="auto"/>
      </w:divBdr>
    </w:div>
    <w:div w:id="2102139074">
      <w:bodyDiv w:val="1"/>
      <w:marLeft w:val="0"/>
      <w:marRight w:val="0"/>
      <w:marTop w:val="0"/>
      <w:marBottom w:val="0"/>
      <w:divBdr>
        <w:top w:val="none" w:sz="0" w:space="0" w:color="auto"/>
        <w:left w:val="none" w:sz="0" w:space="0" w:color="auto"/>
        <w:bottom w:val="none" w:sz="0" w:space="0" w:color="auto"/>
        <w:right w:val="none" w:sz="0" w:space="0" w:color="auto"/>
      </w:divBdr>
    </w:div>
    <w:div w:id="2106461899">
      <w:bodyDiv w:val="1"/>
      <w:marLeft w:val="0"/>
      <w:marRight w:val="0"/>
      <w:marTop w:val="0"/>
      <w:marBottom w:val="0"/>
      <w:divBdr>
        <w:top w:val="none" w:sz="0" w:space="0" w:color="auto"/>
        <w:left w:val="none" w:sz="0" w:space="0" w:color="auto"/>
        <w:bottom w:val="none" w:sz="0" w:space="0" w:color="auto"/>
        <w:right w:val="none" w:sz="0" w:space="0" w:color="auto"/>
      </w:divBdr>
    </w:div>
    <w:div w:id="2110929774">
      <w:bodyDiv w:val="1"/>
      <w:marLeft w:val="0"/>
      <w:marRight w:val="0"/>
      <w:marTop w:val="0"/>
      <w:marBottom w:val="0"/>
      <w:divBdr>
        <w:top w:val="none" w:sz="0" w:space="0" w:color="auto"/>
        <w:left w:val="none" w:sz="0" w:space="0" w:color="auto"/>
        <w:bottom w:val="none" w:sz="0" w:space="0" w:color="auto"/>
        <w:right w:val="none" w:sz="0" w:space="0" w:color="auto"/>
      </w:divBdr>
    </w:div>
    <w:div w:id="2116362098">
      <w:bodyDiv w:val="1"/>
      <w:marLeft w:val="0"/>
      <w:marRight w:val="0"/>
      <w:marTop w:val="0"/>
      <w:marBottom w:val="0"/>
      <w:divBdr>
        <w:top w:val="none" w:sz="0" w:space="0" w:color="auto"/>
        <w:left w:val="none" w:sz="0" w:space="0" w:color="auto"/>
        <w:bottom w:val="none" w:sz="0" w:space="0" w:color="auto"/>
        <w:right w:val="none" w:sz="0" w:space="0" w:color="auto"/>
      </w:divBdr>
    </w:div>
    <w:div w:id="2135059503">
      <w:bodyDiv w:val="1"/>
      <w:marLeft w:val="0"/>
      <w:marRight w:val="0"/>
      <w:marTop w:val="0"/>
      <w:marBottom w:val="0"/>
      <w:divBdr>
        <w:top w:val="none" w:sz="0" w:space="0" w:color="auto"/>
        <w:left w:val="none" w:sz="0" w:space="0" w:color="auto"/>
        <w:bottom w:val="none" w:sz="0" w:space="0" w:color="auto"/>
        <w:right w:val="none" w:sz="0" w:space="0" w:color="auto"/>
      </w:divBdr>
    </w:div>
    <w:div w:id="2135363339">
      <w:bodyDiv w:val="1"/>
      <w:marLeft w:val="0"/>
      <w:marRight w:val="0"/>
      <w:marTop w:val="0"/>
      <w:marBottom w:val="0"/>
      <w:divBdr>
        <w:top w:val="none" w:sz="0" w:space="0" w:color="auto"/>
        <w:left w:val="none" w:sz="0" w:space="0" w:color="auto"/>
        <w:bottom w:val="none" w:sz="0" w:space="0" w:color="auto"/>
        <w:right w:val="none" w:sz="0" w:space="0" w:color="auto"/>
      </w:divBdr>
    </w:div>
    <w:div w:id="214369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riigiteataja.ee/akt/131122024026" TargetMode="External"/><Relationship Id="rId2" Type="http://schemas.openxmlformats.org/officeDocument/2006/relationships/hyperlink" Target="https://www.riigiteataja.ee/akt/131122024025" TargetMode="External"/><Relationship Id="rId1" Type="http://schemas.openxmlformats.org/officeDocument/2006/relationships/hyperlink" Target="https://www.riigiteataja.ee/akt/117042025013" TargetMode="External"/></Relationship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mailto:gerli.lehe@sm.ee" TargetMode="External"/><Relationship Id="rId26" Type="http://schemas.openxmlformats.org/officeDocument/2006/relationships/hyperlink" Target="mailto:ira.songisepp@tootukassa.ee" TargetMode="External"/><Relationship Id="rId39" Type="http://schemas.openxmlformats.org/officeDocument/2006/relationships/theme" Target="theme/theme1.xml"/><Relationship Id="rId21" Type="http://schemas.openxmlformats.org/officeDocument/2006/relationships/hyperlink" Target="mailto:ulle.marksoo@sm.ee" TargetMode="External"/><Relationship Id="rId34" Type="http://schemas.openxmlformats.org/officeDocument/2006/relationships/image" Target="media/image1.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kati.kymnik@sm.ee" TargetMode="External"/><Relationship Id="rId25" Type="http://schemas.openxmlformats.org/officeDocument/2006/relationships/hyperlink" Target="mailto:brit.rammul@tootukassa.ee" TargetMode="External"/><Relationship Id="rId33" Type="http://schemas.openxmlformats.org/officeDocument/2006/relationships/hyperlink" Target="https://www.riigikogu.ee/tegevus/dokumendiregister/dokument/6c0cf572-520e-41e7-ad30-12723c31b018/"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leili.eenlo@sm.ee" TargetMode="External"/><Relationship Id="rId20" Type="http://schemas.openxmlformats.org/officeDocument/2006/relationships/hyperlink" Target="mailto:merle.sumil-laanemaa@sm.ee" TargetMode="External"/><Relationship Id="rId29" Type="http://schemas.openxmlformats.org/officeDocument/2006/relationships/hyperlink" Target="mailto:kertu.nurmsalu@siseministeerium.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mailto:ilona.sade@mkm.ee" TargetMode="External"/><Relationship Id="rId32" Type="http://schemas.openxmlformats.org/officeDocument/2006/relationships/hyperlink" Target="https://www.riigikogu.ee/tegevus/dokumendiregister/dokument/0e2b2967-a196-4741-a8b2-6ee1ed434ea4/"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killu.paal@siseministeerium.ee" TargetMode="External"/><Relationship Id="rId23" Type="http://schemas.openxmlformats.org/officeDocument/2006/relationships/hyperlink" Target="mailto:ingrid.erm-eks@mkm.ee" TargetMode="External"/><Relationship Id="rId28" Type="http://schemas.openxmlformats.org/officeDocument/2006/relationships/hyperlink" Target="mailto:mare.loos@tootukassa.ee"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kadri.mets@sm.ee" TargetMode="External"/><Relationship Id="rId31" Type="http://schemas.openxmlformats.org/officeDocument/2006/relationships/hyperlink" Target="mailto:heike.olmre@siseministeeriu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mailto:reet.kodu@sm.ee" TargetMode="External"/><Relationship Id="rId27" Type="http://schemas.openxmlformats.org/officeDocument/2006/relationships/hyperlink" Target="mailto:reet.raud@tootukassa.ee" TargetMode="External"/><Relationship Id="rId30" Type="http://schemas.openxmlformats.org/officeDocument/2006/relationships/hyperlink" Target="mailto:___________@siseministeerium.ee"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N/TXT/?uri=COM%3A2022%3A655%3AFIN&amp;qid=1651221925581" TargetMode="External"/><Relationship Id="rId13" Type="http://schemas.openxmlformats.org/officeDocument/2006/relationships/hyperlink" Target="https://www.tootukassa.ee/et/statistika-ja-uuringud/peamised-statistilised-naitajad/registreeritud-tootud" TargetMode="External"/><Relationship Id="rId18" Type="http://schemas.openxmlformats.org/officeDocument/2006/relationships/hyperlink" Target="https://www.riigiteataja.ee/kohtulahendid/fail.html?fid=325554384" TargetMode="External"/><Relationship Id="rId26" Type="http://schemas.openxmlformats.org/officeDocument/2006/relationships/hyperlink" Target="https://eur-lex.europa.eu/legal-content/EN/TXT/?uri=CELEX%3A32014L0036&amp;qid=1742977381799" TargetMode="External"/><Relationship Id="rId3" Type="http://schemas.openxmlformats.org/officeDocument/2006/relationships/hyperlink" Target="https://eur-lex.europa.eu/legal-content/ET/TXT/?uri=CELEX%3A32021L1883&amp;qid=1688028073932" TargetMode="External"/><Relationship Id="rId21" Type="http://schemas.openxmlformats.org/officeDocument/2006/relationships/hyperlink" Target="https://eur-lex.europa.eu/eli/reg/2002/1030/2017-11-21" TargetMode="External"/><Relationship Id="rId7" Type="http://schemas.openxmlformats.org/officeDocument/2006/relationships/hyperlink" Target="https://eur-lex.europa.eu/legal-content/EN/TXT/PDF/?uri=CELEX:52019DC0160&amp;from=EN" TargetMode="External"/><Relationship Id="rId12" Type="http://schemas.openxmlformats.org/officeDocument/2006/relationships/hyperlink" Target="https://eur-lex.europa.eu/legal-content/ET/TXT/PDF/?uri=CELEX:52016PC0378" TargetMode="External"/><Relationship Id="rId17" Type="http://schemas.openxmlformats.org/officeDocument/2006/relationships/hyperlink" Target="https://www.riigiteataja.ee/kohtulahendid/fail.html?fid=325554384" TargetMode="External"/><Relationship Id="rId25" Type="http://schemas.openxmlformats.org/officeDocument/2006/relationships/hyperlink" Target="https://eur-lex.europa.eu/legal-content/ET/ALL/?uri=celex%3A31996L0071" TargetMode="External"/><Relationship Id="rId2" Type="http://schemas.openxmlformats.org/officeDocument/2006/relationships/hyperlink" Target="https://valitsus.ee/valitsuse-eesmargid-ja-tegevused/valitsemise-alused/tegevusprogramm-0" TargetMode="External"/><Relationship Id="rId16" Type="http://schemas.openxmlformats.org/officeDocument/2006/relationships/hyperlink" Target="https://www.riigiteataja.ee/kohtulahendid/fail.html?fid=289084263" TargetMode="External"/><Relationship Id="rId20" Type="http://schemas.openxmlformats.org/officeDocument/2006/relationships/hyperlink" Target="https://eur-lex.europa.eu/legal-content/EN/TXT/?uri=CELEX%3A32009L0052&amp;qid=1742561661022" TargetMode="External"/><Relationship Id="rId1" Type="http://schemas.openxmlformats.org/officeDocument/2006/relationships/hyperlink" Target="http://data.europa.eu/eli/dir/2024/1233/oj" TargetMode="External"/><Relationship Id="rId6" Type="http://schemas.openxmlformats.org/officeDocument/2006/relationships/hyperlink" Target="https://home-affairs.ec.europa.eu/document/download/d1f2a7ff-f9e3-4276-84da-e26ce5c658c2_en?filename=201903_en-legal-migration-check-annex-2a-icf-201806.pdf" TargetMode="External"/><Relationship Id="rId11" Type="http://schemas.openxmlformats.org/officeDocument/2006/relationships/hyperlink" Target="https://www.riigiteataja.ee/akt/128122023009" TargetMode="External"/><Relationship Id="rId24" Type="http://schemas.openxmlformats.org/officeDocument/2006/relationships/hyperlink" Target="https://eur-lex.europa.eu/legal-content/ET/TXT/?uri=CELEX%3A32021L1883&amp;qid=1688028073932" TargetMode="External"/><Relationship Id="rId5" Type="http://schemas.openxmlformats.org/officeDocument/2006/relationships/hyperlink" Target="https://www.riigiteataja.ee/akt/102072013003" TargetMode="External"/><Relationship Id="rId15" Type="http://schemas.openxmlformats.org/officeDocument/2006/relationships/hyperlink" Target="https://www.riigiteataja.ee/kohtulahendid/fail.html?fid=206094240" TargetMode="External"/><Relationship Id="rId23" Type="http://schemas.openxmlformats.org/officeDocument/2006/relationships/hyperlink" Target="https://eur-lex.europa.eu/legal-content/ET/TXT/?uri=CELEX%3A32016L0801&amp;qid=1688046975151" TargetMode="External"/><Relationship Id="rId28" Type="http://schemas.openxmlformats.org/officeDocument/2006/relationships/hyperlink" Target="https://www.stat.ee/et/avasta-statistikat/valdkonnad/rahvastik/rahvaarv" TargetMode="External"/><Relationship Id="rId10" Type="http://schemas.openxmlformats.org/officeDocument/2006/relationships/hyperlink" Target="https://eur-lex.europa.eu/legal-content/ET/TXT/?uri=celex%3A32016R0679" TargetMode="External"/><Relationship Id="rId19" Type="http://schemas.openxmlformats.org/officeDocument/2006/relationships/hyperlink" Target="https://pohiseadus.ee/public/PSkomm2020.pdf" TargetMode="External"/><Relationship Id="rId4" Type="http://schemas.openxmlformats.org/officeDocument/2006/relationships/hyperlink" Target="https://eur-lex.europa.eu/legal-content/ET/TXT/PDF/?uri=CELEX:32011L0098&amp;rid=2" TargetMode="External"/><Relationship Id="rId9" Type="http://schemas.openxmlformats.org/officeDocument/2006/relationships/hyperlink" Target="https://www.riigiteataja.ee/akt/128122023019" TargetMode="External"/><Relationship Id="rId14" Type="http://schemas.openxmlformats.org/officeDocument/2006/relationships/hyperlink" Target="https://haldus.eestipank.ee/sites/default/files/2024-10/tty_2_2024_est.pdf" TargetMode="External"/><Relationship Id="rId22" Type="http://schemas.openxmlformats.org/officeDocument/2006/relationships/hyperlink" Target="https://eur-lex.europa.eu/legal-content/EN/TXT/?uri=celex%3A32017R1954" TargetMode="External"/><Relationship Id="rId27" Type="http://schemas.openxmlformats.org/officeDocument/2006/relationships/hyperlink" Target="https://stat.ee/et/avasta-statistikat/valdkonnad/majandus/majandusuksus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9C317F-DC7C-4C1A-BBDC-94924F59F2C0}">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4AA9CA5C-3069-4152-8986-81A102A96C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EA5ECF-6CC9-4AF7-8EAB-61C2DDE8AEA6}">
  <ds:schemaRefs>
    <ds:schemaRef ds:uri="http://schemas.openxmlformats.org/officeDocument/2006/bibliography"/>
  </ds:schemaRefs>
</ds:datastoreItem>
</file>

<file path=customXml/itemProps4.xml><?xml version="1.0" encoding="utf-8"?>
<ds:datastoreItem xmlns:ds="http://schemas.openxmlformats.org/officeDocument/2006/customXml" ds:itemID="{1BE584F3-F991-4BF0-8F0A-7CDD67ADB1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51</Pages>
  <Words>24165</Words>
  <Characters>140159</Characters>
  <Application>Microsoft Office Word</Application>
  <DocSecurity>0</DocSecurity>
  <Lines>1167</Lines>
  <Paragraphs>327</Paragraphs>
  <ScaleCrop>false</ScaleCrop>
  <Company/>
  <LinksUpToDate>false</LinksUpToDate>
  <CharactersWithSpaces>163997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Uudelt</dc:creator>
  <cp:keywords/>
  <dc:description/>
  <cp:lastModifiedBy>Maria Sults - JUSTDIGI</cp:lastModifiedBy>
  <cp:revision>45</cp:revision>
  <cp:lastPrinted>2018-10-18T01:02:00Z</cp:lastPrinted>
  <dcterms:created xsi:type="dcterms:W3CDTF">2025-07-23T21:47:00Z</dcterms:created>
  <dcterms:modified xsi:type="dcterms:W3CDTF">2025-08-26T11:37:00Z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2025-01-13T08:33:36Z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91261001-75c1-44aa-84ea-af5e0e424957</vt:lpwstr>
  </property>
  <property fmtid="{D5CDD505-2E9C-101B-9397-08002B2CF9AE}" pid="9" name="MSIP_Label_defa4170-0d19-0005-0004-bc88714345d2_ContentBits">
    <vt:lpwstr>0</vt:lpwstr>
  </property>
  <property fmtid="{D5CDD505-2E9C-101B-9397-08002B2CF9AE}" pid="10" name="MediaServiceImageTags">
    <vt:lpwstr/>
  </property>
</Properties>
</file>